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FBB8D" w14:textId="77777777" w:rsidR="00377AB2" w:rsidRPr="006F0792"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6F0792">
        <w:rPr>
          <w:sz w:val="20"/>
          <w:szCs w:val="20"/>
        </w:rPr>
        <w:t>УТВЕРЖДАЮ:</w:t>
      </w:r>
    </w:p>
    <w:p w14:paraId="14AAC068" w14:textId="793C9120" w:rsidR="00377AB2" w:rsidRPr="006F0792" w:rsidRDefault="004C3763" w:rsidP="005E2246">
      <w:pPr>
        <w:tabs>
          <w:tab w:val="left" w:pos="9356"/>
        </w:tabs>
        <w:spacing w:before="120"/>
        <w:ind w:right="332"/>
        <w:jc w:val="right"/>
        <w:rPr>
          <w:sz w:val="20"/>
          <w:szCs w:val="20"/>
        </w:rPr>
      </w:pPr>
      <w:r w:rsidRPr="006F0792">
        <w:rPr>
          <w:sz w:val="20"/>
          <w:szCs w:val="20"/>
        </w:rPr>
        <w:t>_____________</w:t>
      </w:r>
      <w:r w:rsidR="00377AB2" w:rsidRPr="006F0792">
        <w:rPr>
          <w:sz w:val="20"/>
          <w:szCs w:val="20"/>
        </w:rPr>
        <w:t>_____/</w:t>
      </w:r>
      <w:r w:rsidRPr="006F0792">
        <w:rPr>
          <w:sz w:val="20"/>
          <w:szCs w:val="20"/>
        </w:rPr>
        <w:t>Виноградов С.А.</w:t>
      </w:r>
      <w:r w:rsidR="00377AB2" w:rsidRPr="006F0792">
        <w:rPr>
          <w:sz w:val="20"/>
          <w:szCs w:val="20"/>
        </w:rPr>
        <w:t>/</w:t>
      </w:r>
    </w:p>
    <w:p w14:paraId="75A40163" w14:textId="77777777" w:rsidR="00377AB2" w:rsidRPr="006F0792" w:rsidRDefault="00377AB2" w:rsidP="00377AB2">
      <w:pPr>
        <w:spacing w:line="276" w:lineRule="auto"/>
        <w:ind w:left="6096"/>
        <w:rPr>
          <w:sz w:val="20"/>
          <w:szCs w:val="20"/>
        </w:rPr>
      </w:pPr>
      <w:r w:rsidRPr="006F0792">
        <w:rPr>
          <w:sz w:val="20"/>
          <w:szCs w:val="20"/>
        </w:rPr>
        <w:t xml:space="preserve">Председатель </w:t>
      </w:r>
      <w:r w:rsidR="00350B76" w:rsidRPr="006F0792">
        <w:rPr>
          <w:sz w:val="20"/>
          <w:szCs w:val="20"/>
        </w:rPr>
        <w:t>Закупочной</w:t>
      </w:r>
      <w:r w:rsidRPr="006F0792">
        <w:rPr>
          <w:sz w:val="20"/>
          <w:szCs w:val="20"/>
        </w:rPr>
        <w:t xml:space="preserve"> комиссии</w:t>
      </w:r>
    </w:p>
    <w:p w14:paraId="2FD6283B" w14:textId="72496B74" w:rsidR="00377AB2" w:rsidRPr="005E2246" w:rsidRDefault="00C67E12" w:rsidP="00377AB2">
      <w:pPr>
        <w:spacing w:line="360" w:lineRule="auto"/>
        <w:ind w:firstLine="6095"/>
        <w:rPr>
          <w:sz w:val="20"/>
          <w:szCs w:val="20"/>
        </w:rPr>
      </w:pPr>
      <w:r>
        <w:rPr>
          <w:sz w:val="20"/>
          <w:szCs w:val="20"/>
        </w:rPr>
        <w:t>«25</w:t>
      </w:r>
      <w:bookmarkStart w:id="8" w:name="_GoBack"/>
      <w:bookmarkEnd w:id="8"/>
      <w:r w:rsidR="004C3763" w:rsidRPr="006F0792">
        <w:rPr>
          <w:sz w:val="20"/>
          <w:szCs w:val="20"/>
        </w:rPr>
        <w:t xml:space="preserve">» декабря </w:t>
      </w:r>
      <w:r w:rsidR="00377AB2" w:rsidRPr="006F0792">
        <w:rPr>
          <w:sz w:val="20"/>
          <w:szCs w:val="20"/>
        </w:rPr>
        <w:t>20</w:t>
      </w:r>
      <w:r w:rsidR="004C3763" w:rsidRPr="006F0792">
        <w:rPr>
          <w:sz w:val="20"/>
          <w:szCs w:val="20"/>
        </w:rPr>
        <w:t>17</w:t>
      </w:r>
      <w:r w:rsidR="00377AB2" w:rsidRPr="006F0792">
        <w:rPr>
          <w:sz w:val="20"/>
          <w:szCs w:val="20"/>
        </w:rPr>
        <w:t xml:space="preserve"> года</w:t>
      </w:r>
    </w:p>
    <w:p w14:paraId="45D21D40"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28B8F479" w14:textId="1ECA7273" w:rsidR="00377AB2" w:rsidRPr="005E2246" w:rsidRDefault="00964A09" w:rsidP="00377AB2">
      <w:pPr>
        <w:ind w:left="6521" w:hanging="425"/>
        <w:rPr>
          <w:kern w:val="36"/>
          <w:sz w:val="20"/>
          <w:szCs w:val="20"/>
        </w:rPr>
      </w:pPr>
      <w:r w:rsidRPr="005E2246">
        <w:rPr>
          <w:kern w:val="36"/>
          <w:sz w:val="20"/>
          <w:szCs w:val="20"/>
        </w:rPr>
        <w:t>______________________/</w:t>
      </w:r>
      <w:r w:rsidR="004C3763">
        <w:rPr>
          <w:kern w:val="36"/>
          <w:sz w:val="20"/>
          <w:szCs w:val="20"/>
        </w:rPr>
        <w:t>Ларина Ю.С.</w:t>
      </w:r>
      <w:r w:rsidR="00377AB2" w:rsidRPr="005E2246">
        <w:rPr>
          <w:kern w:val="36"/>
          <w:sz w:val="20"/>
          <w:szCs w:val="20"/>
        </w:rPr>
        <w:t>/</w:t>
      </w:r>
    </w:p>
    <w:p w14:paraId="5A877FBA" w14:textId="77777777" w:rsidR="00377AB2" w:rsidRPr="00DF513F" w:rsidRDefault="00377AB2" w:rsidP="00377AB2">
      <w:pPr>
        <w:rPr>
          <w:sz w:val="22"/>
          <w:szCs w:val="22"/>
        </w:rPr>
      </w:pPr>
    </w:p>
    <w:p w14:paraId="1B3BDE23" w14:textId="77777777" w:rsidR="00992D75" w:rsidRPr="00DF513F" w:rsidRDefault="00992D75" w:rsidP="00377AB2">
      <w:pPr>
        <w:rPr>
          <w:sz w:val="22"/>
          <w:szCs w:val="22"/>
        </w:rPr>
      </w:pPr>
    </w:p>
    <w:p w14:paraId="62C596D7" w14:textId="77777777" w:rsidR="00992D75" w:rsidRPr="00DF513F" w:rsidRDefault="00992D75" w:rsidP="00377AB2">
      <w:pPr>
        <w:rPr>
          <w:sz w:val="22"/>
          <w:szCs w:val="22"/>
        </w:rPr>
      </w:pPr>
    </w:p>
    <w:p w14:paraId="5138A3CD" w14:textId="77777777" w:rsidR="00992D75" w:rsidRPr="00DF513F" w:rsidRDefault="00992D75" w:rsidP="00377AB2">
      <w:pPr>
        <w:rPr>
          <w:sz w:val="22"/>
          <w:szCs w:val="22"/>
        </w:rPr>
      </w:pPr>
    </w:p>
    <w:p w14:paraId="04F0C652" w14:textId="77777777" w:rsidR="00377AB2" w:rsidRPr="00B41815" w:rsidRDefault="00377AB2" w:rsidP="00377AB2">
      <w:pPr>
        <w:rPr>
          <w:sz w:val="22"/>
          <w:szCs w:val="22"/>
        </w:rPr>
      </w:pPr>
    </w:p>
    <w:bookmarkEnd w:id="0"/>
    <w:bookmarkEnd w:id="1"/>
    <w:p w14:paraId="23F4D8E9" w14:textId="60DC8C92" w:rsidR="00377AB2" w:rsidRPr="005E2246" w:rsidRDefault="007673D2" w:rsidP="004804F2">
      <w:pPr>
        <w:jc w:val="center"/>
        <w:rPr>
          <w:b/>
        </w:rPr>
      </w:pPr>
      <w:r>
        <w:rPr>
          <w:b/>
        </w:rPr>
        <w:t>ЗАКУПОЧНАЯ</w:t>
      </w:r>
      <w:r w:rsidRPr="005E2246">
        <w:rPr>
          <w:b/>
        </w:rPr>
        <w:t xml:space="preserve"> </w:t>
      </w:r>
      <w:r w:rsidR="00964A09" w:rsidRPr="005E2246">
        <w:rPr>
          <w:b/>
        </w:rPr>
        <w:t>ДОКУМЕНТАЦИЯ</w:t>
      </w:r>
      <w:r w:rsidR="004804F2">
        <w:rPr>
          <w:b/>
        </w:rPr>
        <w:t xml:space="preserve"> №12419</w:t>
      </w:r>
    </w:p>
    <w:p w14:paraId="03322110" w14:textId="77777777" w:rsidR="00A459FF" w:rsidRPr="005E2246" w:rsidRDefault="00964A09" w:rsidP="004804F2">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03560DF2" w14:textId="1A92C295" w:rsidR="004804F2" w:rsidRPr="004804F2" w:rsidRDefault="004C3763" w:rsidP="004804F2">
      <w:pPr>
        <w:ind w:left="720" w:right="104"/>
        <w:jc w:val="center"/>
        <w:rPr>
          <w:b/>
          <w:color w:val="000000"/>
        </w:rPr>
      </w:pPr>
      <w:r w:rsidRPr="004C3763">
        <w:rPr>
          <w:b/>
          <w:snapToGrid w:val="0"/>
        </w:rPr>
        <w:t>н</w:t>
      </w:r>
      <w:r w:rsidR="00C03A50">
        <w:rPr>
          <w:b/>
          <w:snapToGrid w:val="0"/>
        </w:rPr>
        <w:t xml:space="preserve">а право заключения договоров </w:t>
      </w:r>
      <w:r w:rsidR="00C03A50">
        <w:rPr>
          <w:b/>
          <w:color w:val="000000"/>
        </w:rPr>
        <w:t xml:space="preserve">на </w:t>
      </w:r>
      <w:r w:rsidR="004804F2">
        <w:rPr>
          <w:b/>
          <w:color w:val="000000"/>
        </w:rPr>
        <w:t>о</w:t>
      </w:r>
      <w:r w:rsidR="004804F2" w:rsidRPr="004804F2">
        <w:rPr>
          <w:b/>
          <w:color w:val="000000"/>
        </w:rPr>
        <w:t>казание финансовых услуг для нужд компаний Группы «Интер РАО» по заключению договоров предоставления денежных средств со свободным графиком их получения/договоров об открытии возобновляемой кредитной линии со сроками траншей от 90 до 365 и сроком на 4 года с даты первого предоставления транша, для целей финансирования текущей финансово-хозяйственной деятельности, в т.ч. реф</w:t>
      </w:r>
      <w:r w:rsidR="004804F2">
        <w:rPr>
          <w:b/>
          <w:color w:val="000000"/>
        </w:rPr>
        <w:t xml:space="preserve">инансирования кредитов и займов </w:t>
      </w:r>
      <w:r w:rsidR="00C03A50">
        <w:rPr>
          <w:b/>
          <w:color w:val="000000"/>
        </w:rPr>
        <w:t>(</w:t>
      </w:r>
      <w:r w:rsidR="004804F2" w:rsidRPr="004804F2">
        <w:rPr>
          <w:b/>
          <w:color w:val="000000"/>
        </w:rPr>
        <w:t>ПАО «Томскэнергосбыт» (424.17.00289)</w:t>
      </w:r>
      <w:r w:rsidR="004804F2">
        <w:rPr>
          <w:b/>
          <w:color w:val="000000"/>
        </w:rPr>
        <w:t xml:space="preserve">, </w:t>
      </w:r>
      <w:r w:rsidR="004804F2" w:rsidRPr="004804F2">
        <w:rPr>
          <w:b/>
          <w:color w:val="000000"/>
        </w:rPr>
        <w:t>АО «Алтайэнергосбыт» (880.17.00236)</w:t>
      </w:r>
      <w:r w:rsidR="004804F2">
        <w:rPr>
          <w:b/>
          <w:color w:val="000000"/>
        </w:rPr>
        <w:t xml:space="preserve">, </w:t>
      </w:r>
      <w:r w:rsidR="004804F2" w:rsidRPr="004804F2">
        <w:rPr>
          <w:b/>
          <w:color w:val="000000"/>
        </w:rPr>
        <w:t>ООО «Орловский энергосбыт» (910.17.00125)</w:t>
      </w:r>
      <w:r w:rsidR="004804F2">
        <w:rPr>
          <w:b/>
          <w:color w:val="000000"/>
        </w:rPr>
        <w:t xml:space="preserve">, </w:t>
      </w:r>
      <w:r w:rsidR="004804F2" w:rsidRPr="004804F2">
        <w:rPr>
          <w:b/>
          <w:color w:val="000000"/>
        </w:rPr>
        <w:t>ПАО «Тамбовская энергосбытовая компания» (870.17.00203)</w:t>
      </w:r>
      <w:r w:rsidR="004804F2">
        <w:rPr>
          <w:b/>
          <w:color w:val="000000"/>
        </w:rPr>
        <w:t xml:space="preserve">, </w:t>
      </w:r>
      <w:r w:rsidR="004804F2" w:rsidRPr="004804F2">
        <w:rPr>
          <w:b/>
          <w:color w:val="000000"/>
        </w:rPr>
        <w:t>АО «ТомскРТС» (428.17.00572)</w:t>
      </w:r>
      <w:r w:rsidR="004804F2">
        <w:rPr>
          <w:b/>
          <w:color w:val="000000"/>
        </w:rPr>
        <w:t xml:space="preserve">, </w:t>
      </w:r>
      <w:r w:rsidR="004804F2" w:rsidRPr="004804F2">
        <w:rPr>
          <w:b/>
          <w:color w:val="000000"/>
        </w:rPr>
        <w:t>АО «ОмскРТС» (426.17.00483)</w:t>
      </w:r>
      <w:r w:rsidR="004804F2">
        <w:rPr>
          <w:b/>
          <w:color w:val="000000"/>
        </w:rPr>
        <w:t xml:space="preserve">, </w:t>
      </w:r>
      <w:r w:rsidR="004804F2" w:rsidRPr="004804F2">
        <w:rPr>
          <w:b/>
          <w:color w:val="000000"/>
        </w:rPr>
        <w:t>ПАО «Саратовэнерго» (890.17.00286)</w:t>
      </w:r>
      <w:r w:rsidR="004804F2">
        <w:rPr>
          <w:b/>
          <w:color w:val="000000"/>
        </w:rPr>
        <w:t xml:space="preserve">, </w:t>
      </w:r>
      <w:r w:rsidR="004804F2" w:rsidRPr="004804F2">
        <w:rPr>
          <w:b/>
          <w:color w:val="000000"/>
        </w:rPr>
        <w:t>АО «Томская генерация» (190.17.00620)</w:t>
      </w:r>
      <w:r w:rsidR="004804F2">
        <w:rPr>
          <w:b/>
          <w:color w:val="000000"/>
        </w:rPr>
        <w:t xml:space="preserve">, </w:t>
      </w:r>
      <w:r w:rsidR="004804F2" w:rsidRPr="004804F2">
        <w:rPr>
          <w:b/>
          <w:color w:val="000000"/>
        </w:rPr>
        <w:t>ООО «БашРТС» (297.17.00552)</w:t>
      </w:r>
      <w:r w:rsidR="004804F2">
        <w:rPr>
          <w:b/>
          <w:color w:val="000000"/>
        </w:rPr>
        <w:t>)</w:t>
      </w:r>
    </w:p>
    <w:p w14:paraId="5104EA36" w14:textId="77777777" w:rsidR="00F548FD" w:rsidRPr="009C6067" w:rsidRDefault="00F548FD" w:rsidP="00377AB2">
      <w:pPr>
        <w:jc w:val="center"/>
        <w:rPr>
          <w:sz w:val="20"/>
          <w:szCs w:val="20"/>
        </w:rPr>
      </w:pPr>
    </w:p>
    <w:p w14:paraId="4499F4F4" w14:textId="77777777" w:rsidR="00F548FD" w:rsidRPr="009C6067" w:rsidRDefault="00F548FD" w:rsidP="00377AB2">
      <w:pPr>
        <w:jc w:val="center"/>
        <w:rPr>
          <w:sz w:val="20"/>
          <w:szCs w:val="20"/>
        </w:rPr>
      </w:pPr>
    </w:p>
    <w:p w14:paraId="61571E96" w14:textId="77777777" w:rsidR="00F548FD" w:rsidRPr="009C6067" w:rsidRDefault="00F548FD" w:rsidP="00377AB2">
      <w:pPr>
        <w:jc w:val="center"/>
        <w:rPr>
          <w:sz w:val="20"/>
          <w:szCs w:val="20"/>
        </w:rPr>
      </w:pPr>
    </w:p>
    <w:p w14:paraId="663D5A8C" w14:textId="77777777" w:rsidR="00F548FD" w:rsidRPr="009C6067" w:rsidRDefault="00F548FD" w:rsidP="00377AB2">
      <w:pPr>
        <w:jc w:val="center"/>
        <w:rPr>
          <w:sz w:val="20"/>
          <w:szCs w:val="20"/>
        </w:rPr>
      </w:pPr>
    </w:p>
    <w:p w14:paraId="5AC7A8F0" w14:textId="77777777" w:rsidR="00F548FD" w:rsidRPr="009C6067" w:rsidRDefault="00F548FD" w:rsidP="00377AB2">
      <w:pPr>
        <w:jc w:val="center"/>
        <w:rPr>
          <w:sz w:val="20"/>
          <w:szCs w:val="20"/>
        </w:rPr>
      </w:pPr>
    </w:p>
    <w:p w14:paraId="38A8F799" w14:textId="77777777" w:rsidR="00F548FD" w:rsidRPr="009C6067" w:rsidRDefault="00F548FD" w:rsidP="00377AB2">
      <w:pPr>
        <w:jc w:val="center"/>
        <w:rPr>
          <w:sz w:val="20"/>
          <w:szCs w:val="20"/>
        </w:rPr>
      </w:pPr>
    </w:p>
    <w:p w14:paraId="452F7E73" w14:textId="77777777" w:rsidR="00F548FD" w:rsidRPr="009C6067" w:rsidRDefault="00F548FD" w:rsidP="00377AB2">
      <w:pPr>
        <w:jc w:val="center"/>
        <w:rPr>
          <w:sz w:val="20"/>
          <w:szCs w:val="20"/>
        </w:rPr>
      </w:pPr>
    </w:p>
    <w:p w14:paraId="4A12E1C3" w14:textId="77777777" w:rsidR="00F548FD" w:rsidRPr="009C6067" w:rsidRDefault="00F548FD" w:rsidP="00377AB2">
      <w:pPr>
        <w:jc w:val="center"/>
        <w:rPr>
          <w:sz w:val="20"/>
          <w:szCs w:val="20"/>
        </w:rPr>
      </w:pPr>
    </w:p>
    <w:p w14:paraId="516BC377" w14:textId="77777777" w:rsidR="00F548FD" w:rsidRPr="009C6067" w:rsidRDefault="00F548FD" w:rsidP="00377AB2">
      <w:pPr>
        <w:jc w:val="center"/>
        <w:rPr>
          <w:sz w:val="20"/>
          <w:szCs w:val="20"/>
        </w:rPr>
      </w:pPr>
    </w:p>
    <w:p w14:paraId="2E368CF7" w14:textId="77777777" w:rsidR="00F548FD" w:rsidRPr="009C6067" w:rsidRDefault="00F548FD" w:rsidP="00377AB2">
      <w:pPr>
        <w:jc w:val="center"/>
        <w:rPr>
          <w:sz w:val="20"/>
          <w:szCs w:val="20"/>
        </w:rPr>
      </w:pPr>
    </w:p>
    <w:p w14:paraId="7DCAA64F" w14:textId="77777777" w:rsidR="00F548FD" w:rsidRPr="009C6067" w:rsidRDefault="00F548FD" w:rsidP="00377AB2">
      <w:pPr>
        <w:jc w:val="center"/>
        <w:rPr>
          <w:sz w:val="20"/>
          <w:szCs w:val="20"/>
        </w:rPr>
      </w:pPr>
    </w:p>
    <w:p w14:paraId="625B28F2" w14:textId="77777777" w:rsidR="00F548FD" w:rsidRPr="009C6067" w:rsidRDefault="00F548FD" w:rsidP="00377AB2">
      <w:pPr>
        <w:jc w:val="center"/>
        <w:rPr>
          <w:sz w:val="20"/>
          <w:szCs w:val="20"/>
        </w:rPr>
      </w:pPr>
    </w:p>
    <w:p w14:paraId="5E3EBCAE" w14:textId="77777777" w:rsidR="00F548FD" w:rsidRPr="009C6067" w:rsidRDefault="00F548FD" w:rsidP="00377AB2">
      <w:pPr>
        <w:jc w:val="center"/>
        <w:rPr>
          <w:sz w:val="20"/>
          <w:szCs w:val="20"/>
        </w:rPr>
      </w:pPr>
    </w:p>
    <w:p w14:paraId="27D94737" w14:textId="77777777" w:rsidR="00F548FD" w:rsidRPr="009C6067" w:rsidRDefault="00F548FD" w:rsidP="00377AB2">
      <w:pPr>
        <w:jc w:val="center"/>
        <w:rPr>
          <w:sz w:val="20"/>
          <w:szCs w:val="20"/>
        </w:rPr>
      </w:pPr>
    </w:p>
    <w:p w14:paraId="558DC0F3" w14:textId="77777777" w:rsidR="00F548FD" w:rsidRPr="009C6067" w:rsidRDefault="00F548FD" w:rsidP="00377AB2">
      <w:pPr>
        <w:jc w:val="center"/>
        <w:rPr>
          <w:sz w:val="20"/>
          <w:szCs w:val="20"/>
        </w:rPr>
      </w:pPr>
    </w:p>
    <w:p w14:paraId="3A301E6B" w14:textId="77777777" w:rsidR="00F548FD" w:rsidRPr="009C6067" w:rsidRDefault="00F548FD" w:rsidP="00377AB2">
      <w:pPr>
        <w:jc w:val="center"/>
        <w:rPr>
          <w:sz w:val="20"/>
          <w:szCs w:val="20"/>
        </w:rPr>
      </w:pPr>
    </w:p>
    <w:p w14:paraId="630BB72D" w14:textId="77777777" w:rsidR="00377AB2" w:rsidRPr="005E2246" w:rsidRDefault="00964A09" w:rsidP="00377AB2">
      <w:pPr>
        <w:jc w:val="center"/>
        <w:rPr>
          <w:sz w:val="20"/>
          <w:szCs w:val="20"/>
        </w:rPr>
      </w:pPr>
      <w:r w:rsidRPr="005E2246">
        <w:rPr>
          <w:sz w:val="20"/>
          <w:szCs w:val="20"/>
        </w:rPr>
        <w:t>Москва</w:t>
      </w:r>
    </w:p>
    <w:p w14:paraId="537F1E0D" w14:textId="74080A23" w:rsidR="00377AB2" w:rsidRDefault="00377AB2" w:rsidP="00377AB2">
      <w:pPr>
        <w:jc w:val="center"/>
        <w:rPr>
          <w:sz w:val="22"/>
          <w:szCs w:val="22"/>
        </w:rPr>
      </w:pPr>
      <w:r w:rsidRPr="005E2246">
        <w:rPr>
          <w:sz w:val="20"/>
          <w:szCs w:val="20"/>
        </w:rPr>
        <w:t>201</w:t>
      </w:r>
      <w:r w:rsidR="004C3763">
        <w:rPr>
          <w:sz w:val="20"/>
          <w:szCs w:val="20"/>
        </w:rPr>
        <w:t>7</w:t>
      </w:r>
      <w:r w:rsidR="00964A09" w:rsidRPr="005E2246">
        <w:rPr>
          <w:sz w:val="20"/>
          <w:szCs w:val="20"/>
        </w:rPr>
        <w:t> г.</w:t>
      </w:r>
    </w:p>
    <w:bookmarkEnd w:id="2"/>
    <w:bookmarkEnd w:id="3"/>
    <w:bookmarkEnd w:id="4"/>
    <w:bookmarkEnd w:id="5"/>
    <w:bookmarkEnd w:id="6"/>
    <w:bookmarkEnd w:id="7"/>
    <w:p w14:paraId="4EB0B75B"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6C7707B5" w14:textId="77777777" w:rsidR="001119BB" w:rsidRPr="001119BB" w:rsidRDefault="001119BB" w:rsidP="001119BB">
          <w:pPr>
            <w:pStyle w:val="afffb"/>
            <w:tabs>
              <w:tab w:val="left" w:pos="-284"/>
            </w:tabs>
            <w:ind w:left="-993"/>
          </w:pPr>
          <w:r w:rsidRPr="001119BB">
            <w:t>Оглавление</w:t>
          </w:r>
        </w:p>
        <w:p w14:paraId="2D6F88F1" w14:textId="77777777" w:rsidR="001119BB" w:rsidRPr="004E3883" w:rsidRDefault="001119BB" w:rsidP="004E3883">
          <w:pPr>
            <w:pStyle w:val="12"/>
            <w:tabs>
              <w:tab w:val="left" w:pos="-284"/>
              <w:tab w:val="left" w:pos="1979"/>
            </w:tabs>
            <w:ind w:left="-993"/>
            <w:rPr>
              <w:rFonts w:asciiTheme="minorHAnsi" w:eastAsiaTheme="minorEastAsia" w:hAnsiTheme="minorHAnsi"/>
              <w:b/>
              <w:noProof/>
              <w:sz w:val="22"/>
            </w:rPr>
          </w:pPr>
          <w:r w:rsidRPr="004E3883">
            <w:rPr>
              <w:b/>
            </w:rPr>
            <w:fldChar w:fldCharType="begin"/>
          </w:r>
          <w:r w:rsidRPr="001119BB">
            <w:rPr>
              <w:b/>
            </w:rPr>
            <w:instrText xml:space="preserve"> TOC \o "1-3" \h \z \u </w:instrText>
          </w:r>
          <w:r w:rsidRPr="004E3883">
            <w:rPr>
              <w:b/>
            </w:rPr>
            <w:fldChar w:fldCharType="separate"/>
          </w:r>
          <w:hyperlink w:anchor="_Toc425777341" w:history="1">
            <w:r w:rsidRPr="001119BB">
              <w:rPr>
                <w:rStyle w:val="ac"/>
                <w:b/>
                <w:noProof/>
              </w:rPr>
              <w:t>1.</w:t>
            </w:r>
            <w:r w:rsidRPr="004E3883">
              <w:rPr>
                <w:rFonts w:asciiTheme="minorHAnsi" w:eastAsiaTheme="minorEastAsia" w:hAnsiTheme="minorHAnsi"/>
                <w:b/>
                <w:noProof/>
                <w:sz w:val="22"/>
              </w:rPr>
              <w:tab/>
            </w:r>
            <w:r w:rsidRPr="001119BB">
              <w:rPr>
                <w:rStyle w:val="ac"/>
                <w:b/>
                <w:noProof/>
              </w:rPr>
              <w:t>ТЕРМИНЫ И ОПРЕДЕЛЕНИЯ</w:t>
            </w:r>
            <w:r w:rsidRPr="004E3883">
              <w:rPr>
                <w:b/>
                <w:noProof/>
                <w:webHidden/>
              </w:rPr>
              <w:tab/>
            </w:r>
            <w:r w:rsidRPr="004E3883">
              <w:rPr>
                <w:b/>
                <w:noProof/>
                <w:webHidden/>
              </w:rPr>
              <w:fldChar w:fldCharType="begin"/>
            </w:r>
            <w:r w:rsidRPr="004E3883">
              <w:rPr>
                <w:b/>
                <w:noProof/>
                <w:webHidden/>
              </w:rPr>
              <w:instrText xml:space="preserve"> PAGEREF _Toc425777341 \h </w:instrText>
            </w:r>
            <w:r w:rsidRPr="004E3883">
              <w:rPr>
                <w:b/>
                <w:noProof/>
                <w:webHidden/>
              </w:rPr>
            </w:r>
            <w:r w:rsidRPr="004E3883">
              <w:rPr>
                <w:b/>
                <w:noProof/>
                <w:webHidden/>
              </w:rPr>
              <w:fldChar w:fldCharType="separate"/>
            </w:r>
            <w:r w:rsidR="004C3763">
              <w:rPr>
                <w:b/>
                <w:noProof/>
                <w:webHidden/>
              </w:rPr>
              <w:t>3</w:t>
            </w:r>
            <w:r w:rsidRPr="004E3883">
              <w:rPr>
                <w:b/>
                <w:noProof/>
                <w:webHidden/>
              </w:rPr>
              <w:fldChar w:fldCharType="end"/>
            </w:r>
          </w:hyperlink>
        </w:p>
        <w:p w14:paraId="2AE54577" w14:textId="77777777" w:rsidR="001119BB" w:rsidRPr="004E3883" w:rsidRDefault="00C67E12" w:rsidP="004E3883">
          <w:pPr>
            <w:pStyle w:val="12"/>
            <w:tabs>
              <w:tab w:val="left" w:pos="-284"/>
              <w:tab w:val="left" w:pos="1979"/>
            </w:tabs>
            <w:ind w:left="-993"/>
            <w:rPr>
              <w:rFonts w:asciiTheme="minorHAnsi" w:eastAsiaTheme="minorEastAsia" w:hAnsiTheme="minorHAnsi"/>
              <w:b/>
              <w:noProof/>
              <w:sz w:val="22"/>
            </w:rPr>
          </w:pPr>
          <w:hyperlink w:anchor="_Toc425777342" w:history="1">
            <w:r w:rsidR="001119BB" w:rsidRPr="001119BB">
              <w:rPr>
                <w:rStyle w:val="ac"/>
                <w:b/>
                <w:noProof/>
              </w:rPr>
              <w:t>2.</w:t>
            </w:r>
            <w:r w:rsidR="001119BB" w:rsidRPr="004E3883">
              <w:rPr>
                <w:rFonts w:asciiTheme="minorHAnsi" w:eastAsiaTheme="minorEastAsia" w:hAnsiTheme="minorHAnsi"/>
                <w:b/>
                <w:noProof/>
                <w:sz w:val="22"/>
              </w:rPr>
              <w:tab/>
            </w:r>
            <w:r w:rsidR="001119BB" w:rsidRPr="001119BB">
              <w:rPr>
                <w:rStyle w:val="ac"/>
                <w:b/>
                <w:noProof/>
              </w:rPr>
              <w:t>ОБЩИЕ ПОЛОЖЕНИЯ</w:t>
            </w:r>
            <w:r w:rsidR="001119BB" w:rsidRPr="004E3883">
              <w:rPr>
                <w:b/>
                <w:noProof/>
                <w:webHidden/>
              </w:rPr>
              <w:tab/>
            </w:r>
            <w:r w:rsidR="001119BB" w:rsidRPr="004E3883">
              <w:rPr>
                <w:b/>
                <w:noProof/>
                <w:webHidden/>
              </w:rPr>
              <w:fldChar w:fldCharType="begin"/>
            </w:r>
            <w:r w:rsidR="001119BB" w:rsidRPr="004E3883">
              <w:rPr>
                <w:b/>
                <w:noProof/>
                <w:webHidden/>
              </w:rPr>
              <w:instrText xml:space="preserve"> PAGEREF _Toc425777342 \h </w:instrText>
            </w:r>
            <w:r w:rsidR="001119BB" w:rsidRPr="004E3883">
              <w:rPr>
                <w:b/>
                <w:noProof/>
                <w:webHidden/>
              </w:rPr>
            </w:r>
            <w:r w:rsidR="001119BB" w:rsidRPr="004E3883">
              <w:rPr>
                <w:b/>
                <w:noProof/>
                <w:webHidden/>
              </w:rPr>
              <w:fldChar w:fldCharType="separate"/>
            </w:r>
            <w:r w:rsidR="004C3763">
              <w:rPr>
                <w:b/>
                <w:noProof/>
                <w:webHidden/>
              </w:rPr>
              <w:t>3</w:t>
            </w:r>
            <w:r w:rsidR="001119BB" w:rsidRPr="004E3883">
              <w:rPr>
                <w:b/>
                <w:noProof/>
                <w:webHidden/>
              </w:rPr>
              <w:fldChar w:fldCharType="end"/>
            </w:r>
          </w:hyperlink>
        </w:p>
        <w:p w14:paraId="38A6BDBF" w14:textId="77777777" w:rsidR="001119BB" w:rsidRPr="004E3883" w:rsidRDefault="00C67E12" w:rsidP="004E3883">
          <w:pPr>
            <w:pStyle w:val="12"/>
            <w:tabs>
              <w:tab w:val="left" w:pos="-284"/>
              <w:tab w:val="left" w:pos="1979"/>
            </w:tabs>
            <w:ind w:left="-993"/>
            <w:rPr>
              <w:rFonts w:asciiTheme="minorHAnsi" w:eastAsiaTheme="minorEastAsia" w:hAnsiTheme="minorHAnsi"/>
              <w:b/>
              <w:noProof/>
              <w:sz w:val="22"/>
            </w:rPr>
          </w:pPr>
          <w:hyperlink w:anchor="_Toc425777343" w:history="1">
            <w:r w:rsidR="001119BB" w:rsidRPr="001119BB">
              <w:rPr>
                <w:rStyle w:val="ac"/>
                <w:b/>
                <w:noProof/>
              </w:rPr>
              <w:t>3.</w:t>
            </w:r>
            <w:r w:rsidR="001119BB" w:rsidRPr="004E3883">
              <w:rPr>
                <w:rFonts w:asciiTheme="minorHAnsi" w:eastAsiaTheme="minorEastAsia" w:hAnsiTheme="minorHAnsi"/>
                <w:b/>
                <w:noProof/>
                <w:sz w:val="22"/>
              </w:rPr>
              <w:tab/>
            </w:r>
            <w:r w:rsidR="001119BB" w:rsidRPr="001119BB">
              <w:rPr>
                <w:rStyle w:val="ac"/>
                <w:b/>
                <w:noProof/>
              </w:rPr>
              <w:t>ПОРЯДОК ПРОВЕДЕНИЯ ЗАКУПКИ</w:t>
            </w:r>
            <w:r w:rsidR="001119BB" w:rsidRPr="004E3883">
              <w:rPr>
                <w:b/>
                <w:noProof/>
                <w:webHidden/>
              </w:rPr>
              <w:tab/>
            </w:r>
            <w:r w:rsidR="001119BB" w:rsidRPr="004E3883">
              <w:rPr>
                <w:b/>
                <w:noProof/>
                <w:webHidden/>
              </w:rPr>
              <w:fldChar w:fldCharType="begin"/>
            </w:r>
            <w:r w:rsidR="001119BB" w:rsidRPr="004E3883">
              <w:rPr>
                <w:b/>
                <w:noProof/>
                <w:webHidden/>
              </w:rPr>
              <w:instrText xml:space="preserve"> PAGEREF _Toc425777343 \h </w:instrText>
            </w:r>
            <w:r w:rsidR="001119BB" w:rsidRPr="004E3883">
              <w:rPr>
                <w:b/>
                <w:noProof/>
                <w:webHidden/>
              </w:rPr>
            </w:r>
            <w:r w:rsidR="001119BB" w:rsidRPr="004E3883">
              <w:rPr>
                <w:b/>
                <w:noProof/>
                <w:webHidden/>
              </w:rPr>
              <w:fldChar w:fldCharType="separate"/>
            </w:r>
            <w:r w:rsidR="004C3763">
              <w:rPr>
                <w:b/>
                <w:noProof/>
                <w:webHidden/>
              </w:rPr>
              <w:t>5</w:t>
            </w:r>
            <w:r w:rsidR="001119BB" w:rsidRPr="004E3883">
              <w:rPr>
                <w:b/>
                <w:noProof/>
                <w:webHidden/>
              </w:rPr>
              <w:fldChar w:fldCharType="end"/>
            </w:r>
          </w:hyperlink>
        </w:p>
        <w:p w14:paraId="6FCA2838" w14:textId="77777777" w:rsidR="001119BB" w:rsidRPr="004E3883" w:rsidRDefault="00C67E12" w:rsidP="004E3883">
          <w:pPr>
            <w:pStyle w:val="12"/>
            <w:tabs>
              <w:tab w:val="left" w:pos="-284"/>
              <w:tab w:val="left" w:pos="1979"/>
            </w:tabs>
            <w:ind w:left="-993"/>
            <w:rPr>
              <w:rFonts w:asciiTheme="minorHAnsi" w:eastAsiaTheme="minorEastAsia" w:hAnsiTheme="minorHAnsi"/>
              <w:b/>
              <w:noProof/>
              <w:sz w:val="22"/>
            </w:rPr>
          </w:pPr>
          <w:hyperlink w:anchor="_Toc425777344" w:history="1">
            <w:r w:rsidR="001119BB" w:rsidRPr="001119BB">
              <w:rPr>
                <w:rStyle w:val="ac"/>
                <w:b/>
                <w:noProof/>
              </w:rPr>
              <w:t>4.</w:t>
            </w:r>
            <w:r w:rsidR="001119BB" w:rsidRPr="004E3883">
              <w:rPr>
                <w:rFonts w:asciiTheme="minorHAnsi" w:eastAsiaTheme="minorEastAsia" w:hAnsiTheme="minorHAnsi"/>
                <w:b/>
                <w:noProof/>
                <w:sz w:val="22"/>
              </w:rPr>
              <w:tab/>
            </w:r>
            <w:r w:rsidR="001119BB" w:rsidRPr="001119BB">
              <w:rPr>
                <w:rStyle w:val="ac"/>
                <w:b/>
                <w:noProof/>
              </w:rPr>
              <w:t>ТРЕБОВАНИЯ, ПРЕДЪЯВЛЯЕМЫЕ К УЧАСТНИКАМ ЗАКУПКИ</w:t>
            </w:r>
            <w:r w:rsidR="001119BB" w:rsidRPr="004E3883">
              <w:rPr>
                <w:b/>
                <w:noProof/>
                <w:webHidden/>
              </w:rPr>
              <w:tab/>
            </w:r>
            <w:r w:rsidR="001119BB" w:rsidRPr="004E3883">
              <w:rPr>
                <w:b/>
                <w:noProof/>
                <w:webHidden/>
              </w:rPr>
              <w:fldChar w:fldCharType="begin"/>
            </w:r>
            <w:r w:rsidR="001119BB" w:rsidRPr="004E3883">
              <w:rPr>
                <w:b/>
                <w:noProof/>
                <w:webHidden/>
              </w:rPr>
              <w:instrText xml:space="preserve"> PAGEREF _Toc425777344 \h </w:instrText>
            </w:r>
            <w:r w:rsidR="001119BB" w:rsidRPr="004E3883">
              <w:rPr>
                <w:b/>
                <w:noProof/>
                <w:webHidden/>
              </w:rPr>
            </w:r>
            <w:r w:rsidR="001119BB" w:rsidRPr="004E3883">
              <w:rPr>
                <w:b/>
                <w:noProof/>
                <w:webHidden/>
              </w:rPr>
              <w:fldChar w:fldCharType="separate"/>
            </w:r>
            <w:r w:rsidR="004C3763">
              <w:rPr>
                <w:b/>
                <w:noProof/>
                <w:webHidden/>
              </w:rPr>
              <w:t>18</w:t>
            </w:r>
            <w:r w:rsidR="001119BB" w:rsidRPr="004E3883">
              <w:rPr>
                <w:b/>
                <w:noProof/>
                <w:webHidden/>
              </w:rPr>
              <w:fldChar w:fldCharType="end"/>
            </w:r>
          </w:hyperlink>
        </w:p>
        <w:p w14:paraId="3975D266" w14:textId="77777777" w:rsidR="001119BB" w:rsidRPr="004E3883" w:rsidRDefault="00C67E12" w:rsidP="004E3883">
          <w:pPr>
            <w:pStyle w:val="12"/>
            <w:tabs>
              <w:tab w:val="left" w:pos="-284"/>
              <w:tab w:val="left" w:pos="1979"/>
            </w:tabs>
            <w:ind w:left="-993"/>
            <w:rPr>
              <w:rFonts w:asciiTheme="minorHAnsi" w:eastAsiaTheme="minorEastAsia" w:hAnsiTheme="minorHAnsi"/>
              <w:b/>
              <w:noProof/>
              <w:sz w:val="22"/>
            </w:rPr>
          </w:pPr>
          <w:hyperlink w:anchor="_Toc425777352" w:history="1">
            <w:r w:rsidR="001119BB" w:rsidRPr="001119BB">
              <w:rPr>
                <w:rStyle w:val="ac"/>
                <w:b/>
                <w:noProof/>
              </w:rPr>
              <w:t>5.</w:t>
            </w:r>
            <w:r w:rsidR="001119BB" w:rsidRPr="004E3883">
              <w:rPr>
                <w:rFonts w:asciiTheme="minorHAnsi" w:eastAsiaTheme="minorEastAsia" w:hAnsiTheme="minorHAnsi"/>
                <w:b/>
                <w:noProof/>
                <w:sz w:val="22"/>
              </w:rPr>
              <w:tab/>
            </w:r>
            <w:r w:rsidR="001119BB" w:rsidRPr="001119BB">
              <w:rPr>
                <w:rStyle w:val="ac"/>
                <w:b/>
                <w:noProof/>
              </w:rPr>
              <w:t>ТРЕБОВАНИЯ К ЗАЯВКЕ НА УЧАСТИЕ В ЗАКУПКЕ</w:t>
            </w:r>
            <w:r w:rsidR="001119BB" w:rsidRPr="004E3883">
              <w:rPr>
                <w:b/>
                <w:noProof/>
                <w:webHidden/>
              </w:rPr>
              <w:tab/>
            </w:r>
            <w:r w:rsidR="001119BB" w:rsidRPr="004E3883">
              <w:rPr>
                <w:b/>
                <w:noProof/>
                <w:webHidden/>
              </w:rPr>
              <w:fldChar w:fldCharType="begin"/>
            </w:r>
            <w:r w:rsidR="001119BB" w:rsidRPr="001119BB">
              <w:rPr>
                <w:b/>
                <w:noProof/>
                <w:webHidden/>
              </w:rPr>
              <w:instrText xml:space="preserve"> PAGEREF _Toc425777352 \h </w:instrText>
            </w:r>
            <w:r w:rsidR="001119BB" w:rsidRPr="004E3883">
              <w:rPr>
                <w:b/>
                <w:noProof/>
                <w:webHidden/>
              </w:rPr>
            </w:r>
            <w:r w:rsidR="001119BB" w:rsidRPr="004E3883">
              <w:rPr>
                <w:b/>
                <w:noProof/>
                <w:webHidden/>
              </w:rPr>
              <w:fldChar w:fldCharType="separate"/>
            </w:r>
            <w:r w:rsidR="004C3763">
              <w:rPr>
                <w:b/>
                <w:noProof/>
                <w:webHidden/>
              </w:rPr>
              <w:t>19</w:t>
            </w:r>
            <w:r w:rsidR="001119BB" w:rsidRPr="004E3883">
              <w:rPr>
                <w:b/>
                <w:noProof/>
                <w:webHidden/>
              </w:rPr>
              <w:fldChar w:fldCharType="end"/>
            </w:r>
          </w:hyperlink>
        </w:p>
        <w:p w14:paraId="781555D0" w14:textId="77777777" w:rsidR="001119BB" w:rsidRPr="004E3883" w:rsidRDefault="00C67E12" w:rsidP="004E3883">
          <w:pPr>
            <w:pStyle w:val="12"/>
            <w:tabs>
              <w:tab w:val="left" w:pos="-284"/>
              <w:tab w:val="left" w:pos="1979"/>
            </w:tabs>
            <w:ind w:left="-993"/>
            <w:rPr>
              <w:rFonts w:asciiTheme="minorHAnsi" w:eastAsiaTheme="minorEastAsia" w:hAnsiTheme="minorHAnsi"/>
              <w:b/>
              <w:noProof/>
              <w:sz w:val="22"/>
            </w:rPr>
          </w:pPr>
          <w:hyperlink w:anchor="_Toc425777371" w:history="1">
            <w:r w:rsidR="001119BB" w:rsidRPr="001119BB">
              <w:rPr>
                <w:rStyle w:val="ac"/>
                <w:b/>
                <w:noProof/>
              </w:rPr>
              <w:t>6.</w:t>
            </w:r>
            <w:r w:rsidR="001119BB" w:rsidRPr="004E3883">
              <w:rPr>
                <w:rFonts w:asciiTheme="minorHAnsi" w:eastAsiaTheme="minorEastAsia" w:hAnsiTheme="minorHAnsi"/>
                <w:b/>
                <w:noProof/>
                <w:sz w:val="22"/>
              </w:rPr>
              <w:tab/>
            </w:r>
            <w:r w:rsidR="001119BB" w:rsidRPr="001119BB">
              <w:rPr>
                <w:rStyle w:val="ac"/>
                <w:b/>
                <w:noProof/>
              </w:rPr>
              <w:t>ТЕХНИЧЕСКАЯ ЧАСТЬ</w:t>
            </w:r>
            <w:r w:rsidR="001119BB" w:rsidRPr="004E3883">
              <w:rPr>
                <w:b/>
                <w:noProof/>
                <w:webHidden/>
              </w:rPr>
              <w:tab/>
            </w:r>
            <w:r w:rsidR="001119BB" w:rsidRPr="004E3883">
              <w:rPr>
                <w:b/>
                <w:noProof/>
                <w:webHidden/>
              </w:rPr>
              <w:fldChar w:fldCharType="begin"/>
            </w:r>
            <w:r w:rsidR="001119BB" w:rsidRPr="001119BB">
              <w:rPr>
                <w:b/>
                <w:noProof/>
                <w:webHidden/>
              </w:rPr>
              <w:instrText xml:space="preserve"> PAGEREF _Toc425777371 \h </w:instrText>
            </w:r>
            <w:r w:rsidR="001119BB" w:rsidRPr="004E3883">
              <w:rPr>
                <w:b/>
                <w:noProof/>
                <w:webHidden/>
              </w:rPr>
            </w:r>
            <w:r w:rsidR="001119BB" w:rsidRPr="004E3883">
              <w:rPr>
                <w:b/>
                <w:noProof/>
                <w:webHidden/>
              </w:rPr>
              <w:fldChar w:fldCharType="separate"/>
            </w:r>
            <w:r w:rsidR="004C3763">
              <w:rPr>
                <w:b/>
                <w:noProof/>
                <w:webHidden/>
              </w:rPr>
              <w:t>41</w:t>
            </w:r>
            <w:r w:rsidR="001119BB" w:rsidRPr="004E3883">
              <w:rPr>
                <w:b/>
                <w:noProof/>
                <w:webHidden/>
              </w:rPr>
              <w:fldChar w:fldCharType="end"/>
            </w:r>
          </w:hyperlink>
        </w:p>
        <w:p w14:paraId="658A06B2" w14:textId="77777777" w:rsidR="001119BB" w:rsidRPr="004E3883" w:rsidRDefault="00C67E12" w:rsidP="004E3883">
          <w:pPr>
            <w:pStyle w:val="12"/>
            <w:tabs>
              <w:tab w:val="left" w:pos="-284"/>
              <w:tab w:val="left" w:pos="1979"/>
            </w:tabs>
            <w:ind w:left="-993"/>
            <w:rPr>
              <w:rFonts w:asciiTheme="minorHAnsi" w:eastAsiaTheme="minorEastAsia" w:hAnsiTheme="minorHAnsi"/>
              <w:b/>
              <w:noProof/>
              <w:sz w:val="22"/>
            </w:rPr>
          </w:pPr>
          <w:hyperlink w:anchor="_Toc425777372" w:history="1">
            <w:r w:rsidR="001119BB" w:rsidRPr="001119BB">
              <w:rPr>
                <w:rStyle w:val="ac"/>
                <w:b/>
                <w:noProof/>
              </w:rPr>
              <w:t>7.</w:t>
            </w:r>
            <w:r w:rsidR="001119BB" w:rsidRPr="004E3883">
              <w:rPr>
                <w:rFonts w:asciiTheme="minorHAnsi" w:eastAsiaTheme="minorEastAsia" w:hAnsiTheme="minorHAnsi"/>
                <w:b/>
                <w:noProof/>
                <w:sz w:val="22"/>
              </w:rPr>
              <w:tab/>
            </w:r>
            <w:r w:rsidR="001119BB" w:rsidRPr="001119BB">
              <w:rPr>
                <w:rStyle w:val="ac"/>
                <w:b/>
                <w:noProof/>
              </w:rPr>
              <w:t>ПРОЕКТ ДОГОВОРА</w:t>
            </w:r>
            <w:r w:rsidR="001119BB" w:rsidRPr="004E3883">
              <w:rPr>
                <w:b/>
                <w:noProof/>
                <w:webHidden/>
              </w:rPr>
              <w:tab/>
            </w:r>
            <w:r w:rsidR="001119BB" w:rsidRPr="004E3883">
              <w:rPr>
                <w:b/>
                <w:noProof/>
                <w:webHidden/>
              </w:rPr>
              <w:fldChar w:fldCharType="begin"/>
            </w:r>
            <w:r w:rsidR="001119BB" w:rsidRPr="001119BB">
              <w:rPr>
                <w:b/>
                <w:noProof/>
                <w:webHidden/>
              </w:rPr>
              <w:instrText xml:space="preserve"> PAGEREF _Toc425777372 \h </w:instrText>
            </w:r>
            <w:r w:rsidR="001119BB" w:rsidRPr="004E3883">
              <w:rPr>
                <w:b/>
                <w:noProof/>
                <w:webHidden/>
              </w:rPr>
            </w:r>
            <w:r w:rsidR="001119BB" w:rsidRPr="004E3883">
              <w:rPr>
                <w:b/>
                <w:noProof/>
                <w:webHidden/>
              </w:rPr>
              <w:fldChar w:fldCharType="separate"/>
            </w:r>
            <w:r w:rsidR="004C3763">
              <w:rPr>
                <w:b/>
                <w:noProof/>
                <w:webHidden/>
              </w:rPr>
              <w:t>41</w:t>
            </w:r>
            <w:r w:rsidR="001119BB" w:rsidRPr="004E3883">
              <w:rPr>
                <w:b/>
                <w:noProof/>
                <w:webHidden/>
              </w:rPr>
              <w:fldChar w:fldCharType="end"/>
            </w:r>
          </w:hyperlink>
        </w:p>
        <w:p w14:paraId="7B2FB77F" w14:textId="77777777" w:rsidR="001119BB" w:rsidRPr="004E3883" w:rsidRDefault="00C67E12" w:rsidP="004E3883">
          <w:pPr>
            <w:pStyle w:val="12"/>
            <w:tabs>
              <w:tab w:val="left" w:pos="-284"/>
              <w:tab w:val="left" w:pos="1979"/>
            </w:tabs>
            <w:ind w:left="-993"/>
            <w:rPr>
              <w:rFonts w:asciiTheme="minorHAnsi" w:eastAsiaTheme="minorEastAsia" w:hAnsiTheme="minorHAnsi"/>
              <w:b/>
              <w:noProof/>
              <w:sz w:val="22"/>
            </w:rPr>
          </w:pPr>
          <w:hyperlink w:anchor="_Toc425777373" w:history="1">
            <w:r w:rsidR="001119BB" w:rsidRPr="001119BB">
              <w:rPr>
                <w:rStyle w:val="ac"/>
                <w:b/>
                <w:noProof/>
              </w:rPr>
              <w:t>8.</w:t>
            </w:r>
            <w:r w:rsidR="001119BB" w:rsidRPr="004E3883">
              <w:rPr>
                <w:rFonts w:asciiTheme="minorHAnsi" w:eastAsiaTheme="minorEastAsia" w:hAnsiTheme="minorHAnsi"/>
                <w:b/>
                <w:noProof/>
                <w:sz w:val="22"/>
              </w:rPr>
              <w:tab/>
            </w:r>
            <w:r w:rsidR="001119BB" w:rsidRPr="001119BB">
              <w:rPr>
                <w:rStyle w:val="ac"/>
                <w:b/>
                <w:noProof/>
              </w:rPr>
              <w:t>РУКОВОДСТВО ПО ЭКСПЕРТНОЙ ОЦЕНКЕ</w:t>
            </w:r>
            <w:r w:rsidR="001119BB" w:rsidRPr="004E3883">
              <w:rPr>
                <w:b/>
                <w:noProof/>
                <w:webHidden/>
              </w:rPr>
              <w:tab/>
            </w:r>
            <w:r w:rsidR="001119BB" w:rsidRPr="004E3883">
              <w:rPr>
                <w:b/>
                <w:noProof/>
                <w:webHidden/>
              </w:rPr>
              <w:fldChar w:fldCharType="begin"/>
            </w:r>
            <w:r w:rsidR="001119BB" w:rsidRPr="001119BB">
              <w:rPr>
                <w:b/>
                <w:noProof/>
                <w:webHidden/>
              </w:rPr>
              <w:instrText xml:space="preserve"> PAGEREF _Toc425777373 \h </w:instrText>
            </w:r>
            <w:r w:rsidR="001119BB" w:rsidRPr="004E3883">
              <w:rPr>
                <w:b/>
                <w:noProof/>
                <w:webHidden/>
              </w:rPr>
            </w:r>
            <w:r w:rsidR="001119BB" w:rsidRPr="004E3883">
              <w:rPr>
                <w:b/>
                <w:noProof/>
                <w:webHidden/>
              </w:rPr>
              <w:fldChar w:fldCharType="separate"/>
            </w:r>
            <w:r w:rsidR="004C3763">
              <w:rPr>
                <w:b/>
                <w:noProof/>
                <w:webHidden/>
              </w:rPr>
              <w:t>41</w:t>
            </w:r>
            <w:r w:rsidR="001119BB" w:rsidRPr="004E3883">
              <w:rPr>
                <w:b/>
                <w:noProof/>
                <w:webHidden/>
              </w:rPr>
              <w:fldChar w:fldCharType="end"/>
            </w:r>
          </w:hyperlink>
        </w:p>
        <w:p w14:paraId="709F855C" w14:textId="77777777" w:rsidR="001119BB" w:rsidRDefault="00C67E12" w:rsidP="004E3883">
          <w:pPr>
            <w:pStyle w:val="12"/>
            <w:tabs>
              <w:tab w:val="left" w:pos="-284"/>
              <w:tab w:val="left" w:pos="1979"/>
            </w:tabs>
            <w:ind w:left="-993"/>
          </w:pPr>
          <w:hyperlink w:anchor="_Toc425777374" w:history="1">
            <w:r w:rsidR="001119BB" w:rsidRPr="001119BB">
              <w:rPr>
                <w:rStyle w:val="ac"/>
                <w:b/>
                <w:noProof/>
              </w:rPr>
              <w:t>9.</w:t>
            </w:r>
            <w:r w:rsidR="001119BB" w:rsidRPr="004E3883">
              <w:rPr>
                <w:rFonts w:asciiTheme="minorHAnsi" w:eastAsiaTheme="minorEastAsia" w:hAnsiTheme="minorHAnsi"/>
                <w:b/>
                <w:noProof/>
                <w:sz w:val="22"/>
              </w:rPr>
              <w:tab/>
            </w:r>
            <w:r w:rsidR="001119BB" w:rsidRPr="001119BB">
              <w:rPr>
                <w:rStyle w:val="ac"/>
                <w:b/>
                <w:noProof/>
              </w:rPr>
              <w:t>Образцы основных форм документов, включаемых в заявку на участие в закупке</w:t>
            </w:r>
            <w:r w:rsidR="001119BB" w:rsidRPr="004E3883">
              <w:rPr>
                <w:b/>
                <w:noProof/>
                <w:webHidden/>
              </w:rPr>
              <w:tab/>
            </w:r>
            <w:r w:rsidR="001119BB" w:rsidRPr="004E3883">
              <w:rPr>
                <w:b/>
                <w:noProof/>
                <w:webHidden/>
              </w:rPr>
              <w:fldChar w:fldCharType="begin"/>
            </w:r>
            <w:r w:rsidR="001119BB" w:rsidRPr="001119BB">
              <w:rPr>
                <w:b/>
                <w:noProof/>
                <w:webHidden/>
              </w:rPr>
              <w:instrText xml:space="preserve"> PAGEREF _Toc425777374 \h </w:instrText>
            </w:r>
            <w:r w:rsidR="001119BB" w:rsidRPr="004E3883">
              <w:rPr>
                <w:b/>
                <w:noProof/>
                <w:webHidden/>
              </w:rPr>
            </w:r>
            <w:r w:rsidR="001119BB" w:rsidRPr="004E3883">
              <w:rPr>
                <w:b/>
                <w:noProof/>
                <w:webHidden/>
              </w:rPr>
              <w:fldChar w:fldCharType="separate"/>
            </w:r>
            <w:r w:rsidR="004C3763">
              <w:rPr>
                <w:b/>
                <w:noProof/>
                <w:webHidden/>
              </w:rPr>
              <w:t>42</w:t>
            </w:r>
            <w:r w:rsidR="001119BB" w:rsidRPr="004E3883">
              <w:rPr>
                <w:b/>
                <w:noProof/>
                <w:webHidden/>
              </w:rPr>
              <w:fldChar w:fldCharType="end"/>
            </w:r>
          </w:hyperlink>
          <w:r w:rsidR="001119BB" w:rsidRPr="004E3883">
            <w:rPr>
              <w:b/>
            </w:rPr>
            <w:fldChar w:fldCharType="end"/>
          </w:r>
        </w:p>
      </w:sdtContent>
    </w:sdt>
    <w:p w14:paraId="32CC0EF0" w14:textId="77777777" w:rsidR="001119BB" w:rsidRDefault="001119BB">
      <w:pPr>
        <w:widowControl/>
        <w:autoSpaceDE/>
        <w:autoSpaceDN/>
        <w:adjustRightInd/>
        <w:spacing w:after="200" w:line="276" w:lineRule="auto"/>
        <w:rPr>
          <w:b/>
        </w:rPr>
      </w:pPr>
      <w:r>
        <w:rPr>
          <w:b/>
        </w:rPr>
        <w:br w:type="page"/>
      </w:r>
    </w:p>
    <w:p w14:paraId="5965D20C" w14:textId="77777777" w:rsidR="001119BB" w:rsidRDefault="001119BB" w:rsidP="001119BB">
      <w:pPr>
        <w:pStyle w:val="af8"/>
        <w:spacing w:before="120" w:after="60"/>
        <w:ind w:left="567"/>
        <w:contextualSpacing w:val="0"/>
        <w:outlineLvl w:val="0"/>
        <w:rPr>
          <w:b/>
        </w:rPr>
      </w:pPr>
    </w:p>
    <w:p w14:paraId="3CF8E559" w14:textId="77777777" w:rsidR="00AD1A70" w:rsidRPr="002E2BE8" w:rsidRDefault="00AD1A70" w:rsidP="00AD1A70">
      <w:pPr>
        <w:pStyle w:val="af8"/>
        <w:numPr>
          <w:ilvl w:val="0"/>
          <w:numId w:val="4"/>
        </w:numPr>
        <w:spacing w:before="120" w:after="60"/>
        <w:ind w:left="567" w:hanging="567"/>
        <w:contextualSpacing w:val="0"/>
        <w:outlineLvl w:val="0"/>
        <w:rPr>
          <w:b/>
        </w:rPr>
      </w:pPr>
      <w:bookmarkStart w:id="18" w:name="_Toc425777341"/>
      <w:bookmarkEnd w:id="9"/>
      <w:r w:rsidRPr="002E2BE8">
        <w:rPr>
          <w:b/>
        </w:rPr>
        <w:t>ТЕРМИНЫ И ОПРЕДЕЛЕНИЯ</w:t>
      </w:r>
      <w:bookmarkEnd w:id="18"/>
    </w:p>
    <w:p w14:paraId="33835FAC" w14:textId="77777777" w:rsidR="00AD1A70" w:rsidRPr="002E2BE8" w:rsidRDefault="00AD1A70" w:rsidP="00AD1A70">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14:paraId="51FA293E" w14:textId="77777777" w:rsidR="00AD1A70" w:rsidRPr="002E2BE8" w:rsidRDefault="00AD1A70" w:rsidP="00AD1A70">
      <w:pPr>
        <w:pStyle w:val="af8"/>
        <w:numPr>
          <w:ilvl w:val="0"/>
          <w:numId w:val="4"/>
        </w:numPr>
        <w:ind w:left="567" w:hanging="567"/>
        <w:contextualSpacing w:val="0"/>
        <w:outlineLvl w:val="0"/>
        <w:rPr>
          <w:b/>
        </w:rPr>
      </w:pPr>
      <w:bookmarkStart w:id="19" w:name="_Toc316294935"/>
      <w:bookmarkStart w:id="20" w:name="_Toc425777342"/>
      <w:r w:rsidRPr="002E2BE8">
        <w:rPr>
          <w:b/>
        </w:rPr>
        <w:t>ОБЩИЕ ПОЛОЖЕНИЯ</w:t>
      </w:r>
      <w:bookmarkEnd w:id="19"/>
      <w:bookmarkEnd w:id="20"/>
    </w:p>
    <w:p w14:paraId="050D0E9D" w14:textId="77777777" w:rsidR="00AD1A70" w:rsidRPr="002E2BE8" w:rsidRDefault="00AD1A70" w:rsidP="00AD1A70">
      <w:pPr>
        <w:pStyle w:val="af8"/>
        <w:numPr>
          <w:ilvl w:val="1"/>
          <w:numId w:val="4"/>
        </w:numPr>
        <w:ind w:left="1134" w:hanging="1134"/>
        <w:contextualSpacing w:val="0"/>
        <w:rPr>
          <w:b/>
        </w:rPr>
      </w:pPr>
      <w:r w:rsidRPr="002E2BE8">
        <w:rPr>
          <w:b/>
        </w:rPr>
        <w:t xml:space="preserve">Форма и вид процедуры закупки, предмет </w:t>
      </w:r>
      <w:r>
        <w:rPr>
          <w:b/>
        </w:rPr>
        <w:t>закупки</w:t>
      </w:r>
    </w:p>
    <w:p w14:paraId="60F63D67" w14:textId="77777777" w:rsidR="00AD1A70" w:rsidRDefault="00AD1A70" w:rsidP="00AD1A70">
      <w:pPr>
        <w:pStyle w:val="af8"/>
        <w:numPr>
          <w:ilvl w:val="2"/>
          <w:numId w:val="4"/>
        </w:numPr>
        <w:ind w:left="1134" w:hanging="1134"/>
        <w:contextualSpacing w:val="0"/>
        <w:jc w:val="both"/>
      </w:pPr>
      <w:r>
        <w:t>Способ закупки определен в пункте 1 Извещения.</w:t>
      </w:r>
    </w:p>
    <w:p w14:paraId="619E843D" w14:textId="77777777" w:rsidR="00AD1A70" w:rsidRPr="002E2BE8" w:rsidRDefault="00AD1A70" w:rsidP="00AD1A70">
      <w:pPr>
        <w:pStyle w:val="af8"/>
        <w:numPr>
          <w:ilvl w:val="2"/>
          <w:numId w:val="4"/>
        </w:numPr>
        <w:ind w:left="1134" w:hanging="1134"/>
        <w:contextualSpacing w:val="0"/>
        <w:jc w:val="both"/>
      </w:pPr>
      <w:r>
        <w:t>Закупка</w:t>
      </w:r>
      <w:r w:rsidRPr="002E2BE8">
        <w:t xml:space="preserve"> на право заключения договора на </w:t>
      </w:r>
      <w:r>
        <w:t>поставку товара/</w:t>
      </w:r>
      <w:r w:rsidRPr="002E2BE8">
        <w:t>выполнение работ</w:t>
      </w:r>
      <w:r>
        <w:t>/оказание услуг</w:t>
      </w:r>
      <w:r w:rsidRPr="002E2BE8">
        <w:t>.</w:t>
      </w:r>
    </w:p>
    <w:p w14:paraId="1944009D" w14:textId="77777777" w:rsidR="00AD1A70" w:rsidRPr="002E2BE8" w:rsidRDefault="00AD1A70" w:rsidP="00AD1A70">
      <w:pPr>
        <w:pStyle w:val="af8"/>
        <w:numPr>
          <w:ilvl w:val="2"/>
          <w:numId w:val="4"/>
        </w:numPr>
        <w:ind w:left="1134" w:hanging="1134"/>
        <w:contextualSpacing w:val="0"/>
        <w:jc w:val="both"/>
      </w:pPr>
      <w:r w:rsidRPr="002E2BE8">
        <w:t xml:space="preserve">Наименование, объем и </w:t>
      </w:r>
      <w:r>
        <w:t xml:space="preserve">иные </w:t>
      </w:r>
      <w:r w:rsidRPr="002E2BE8">
        <w:t xml:space="preserve">характеристики </w:t>
      </w:r>
      <w:r>
        <w:t>поставляемого товара/</w:t>
      </w:r>
      <w:r w:rsidRPr="002E2BE8">
        <w:t>выполняемых работ</w:t>
      </w:r>
      <w:r>
        <w:t>/оказываемых услуг</w:t>
      </w:r>
      <w:r w:rsidRPr="002E2BE8">
        <w:t xml:space="preserve"> указаны в пункте </w:t>
      </w:r>
      <w:r>
        <w:t>9</w:t>
      </w:r>
      <w:r w:rsidRPr="002E2BE8">
        <w:t xml:space="preserve"> </w:t>
      </w:r>
      <w:r>
        <w:t>Извещения</w:t>
      </w:r>
      <w:r w:rsidRPr="002E2BE8">
        <w:t xml:space="preserve"> и в разделе </w:t>
      </w:r>
      <w:r>
        <w:t>6</w:t>
      </w:r>
      <w:r w:rsidRPr="002E2BE8">
        <w:t xml:space="preserve"> «Техническая часть» настоящей </w:t>
      </w:r>
      <w:r>
        <w:t>закупочной</w:t>
      </w:r>
      <w:r w:rsidRPr="002E2BE8">
        <w:t xml:space="preserve"> документации.</w:t>
      </w:r>
    </w:p>
    <w:p w14:paraId="60D84274" w14:textId="77777777" w:rsidR="00AD1A70" w:rsidRPr="002E2BE8" w:rsidRDefault="00AD1A70" w:rsidP="00AD1A70">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637A378D" w14:textId="77777777" w:rsidR="00AD1A70" w:rsidRPr="002E2BE8" w:rsidRDefault="00AD1A70" w:rsidP="00AD1A70">
      <w:pPr>
        <w:pStyle w:val="af8"/>
        <w:numPr>
          <w:ilvl w:val="2"/>
          <w:numId w:val="4"/>
        </w:numPr>
        <w:ind w:left="1134" w:hanging="1134"/>
        <w:contextualSpacing w:val="0"/>
        <w:jc w:val="both"/>
      </w:pPr>
      <w:r w:rsidRPr="002E2BE8">
        <w:t>Предметом настояще</w:t>
      </w:r>
      <w:r>
        <w:t>й</w:t>
      </w:r>
      <w:r w:rsidRPr="002E2BE8">
        <w:t xml:space="preserve"> </w:t>
      </w:r>
      <w:r>
        <w:t>закупки</w:t>
      </w:r>
      <w:r w:rsidRPr="002E2BE8">
        <w:t xml:space="preserve"> является право на заключение договор</w:t>
      </w:r>
      <w:r>
        <w:t>ов</w:t>
      </w:r>
      <w:r w:rsidRPr="002E2BE8">
        <w:t xml:space="preserve"> на </w:t>
      </w:r>
      <w:r>
        <w:t>поставку товара/</w:t>
      </w:r>
      <w:r w:rsidRPr="002E2BE8">
        <w:t>выполнение работ</w:t>
      </w:r>
      <w:r>
        <w:t>/оказание услуг</w:t>
      </w:r>
      <w:r w:rsidRPr="002E2BE8">
        <w:t xml:space="preserve"> согласно пункту </w:t>
      </w:r>
      <w:r>
        <w:t>8</w:t>
      </w:r>
      <w:r w:rsidRPr="002E2BE8">
        <w:t xml:space="preserve"> </w:t>
      </w:r>
      <w:r>
        <w:t>Извещения</w:t>
      </w:r>
      <w:r w:rsidRPr="002E2BE8">
        <w:t>.</w:t>
      </w:r>
    </w:p>
    <w:p w14:paraId="62B20D23" w14:textId="77777777" w:rsidR="00AD1A70" w:rsidRPr="002E2BE8" w:rsidRDefault="00AD1A70" w:rsidP="00AD1A70">
      <w:pPr>
        <w:pStyle w:val="af8"/>
        <w:numPr>
          <w:ilvl w:val="1"/>
          <w:numId w:val="4"/>
        </w:numPr>
        <w:ind w:left="1134" w:hanging="1134"/>
        <w:contextualSpacing w:val="0"/>
        <w:rPr>
          <w:b/>
        </w:rPr>
      </w:pPr>
      <w:r>
        <w:rPr>
          <w:b/>
        </w:rPr>
        <w:t>Потенциальный участник</w:t>
      </w:r>
      <w:r w:rsidRPr="002E2BE8">
        <w:rPr>
          <w:b/>
        </w:rPr>
        <w:t xml:space="preserve">/Участник </w:t>
      </w:r>
      <w:r>
        <w:rPr>
          <w:b/>
        </w:rPr>
        <w:t>закупки</w:t>
      </w:r>
    </w:p>
    <w:p w14:paraId="63AEEDA6" w14:textId="77777777" w:rsidR="00AD1A70" w:rsidRPr="002E2BE8" w:rsidRDefault="00AD1A70" w:rsidP="00AD1A70">
      <w:pPr>
        <w:pStyle w:val="af8"/>
        <w:numPr>
          <w:ilvl w:val="2"/>
          <w:numId w:val="4"/>
        </w:numPr>
        <w:ind w:left="1134" w:hanging="1134"/>
        <w:contextualSpacing w:val="0"/>
        <w:jc w:val="both"/>
      </w:pPr>
      <w:bookmarkStart w:id="21" w:name="_Ref56251782"/>
      <w:bookmarkStart w:id="22" w:name="_Toc57314669"/>
      <w:bookmarkStart w:id="23" w:name="_Toc69728983"/>
      <w:bookmarkStart w:id="24" w:name="_Toc197252136"/>
      <w:bookmarkStart w:id="25" w:name="_Toc309208612"/>
      <w:r w:rsidRPr="002E2BE8">
        <w:t xml:space="preserve">Для участия в </w:t>
      </w:r>
      <w:r>
        <w:t>закупке</w:t>
      </w:r>
      <w:r w:rsidRPr="002E2BE8">
        <w:t xml:space="preserve"> </w:t>
      </w:r>
      <w:r>
        <w:t>Потенциальный участник</w:t>
      </w:r>
      <w:r w:rsidRPr="002E2BE8">
        <w:t xml:space="preserve"> 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t>закупке</w:t>
      </w:r>
      <w:r w:rsidRPr="002E2BE8">
        <w:t xml:space="preserve">, соответствующую требованиям настоящей </w:t>
      </w:r>
      <w:r>
        <w:t>закупочной</w:t>
      </w:r>
      <w:r w:rsidRPr="002E2BE8">
        <w:t xml:space="preserve"> документации.</w:t>
      </w:r>
    </w:p>
    <w:p w14:paraId="48DFF5C3" w14:textId="77777777" w:rsidR="00AD1A70" w:rsidRPr="002E2BE8" w:rsidRDefault="00AD1A70" w:rsidP="00AD1A70">
      <w:pPr>
        <w:pStyle w:val="af8"/>
        <w:numPr>
          <w:ilvl w:val="2"/>
          <w:numId w:val="4"/>
        </w:numPr>
        <w:ind w:left="1134" w:hanging="1134"/>
        <w:contextualSpacing w:val="0"/>
        <w:jc w:val="both"/>
      </w:pPr>
      <w:r w:rsidRPr="002E2BE8">
        <w:t xml:space="preserve">Для всех </w:t>
      </w:r>
      <w:r>
        <w:rPr>
          <w:rStyle w:val="FontStyle128"/>
          <w:sz w:val="24"/>
          <w:szCs w:val="24"/>
        </w:rPr>
        <w:t>Потенциальных участников</w:t>
      </w:r>
      <w:r>
        <w:t>/</w:t>
      </w:r>
      <w:r w:rsidRPr="002E2BE8">
        <w:t xml:space="preserve">Участников </w:t>
      </w:r>
      <w:r>
        <w:t xml:space="preserve">закупки </w:t>
      </w:r>
      <w:r w:rsidRPr="002E2BE8">
        <w:t xml:space="preserve">устанавливаются единые требования. Применение при рассмотрении заявок на участие в </w:t>
      </w:r>
      <w:r>
        <w:t xml:space="preserve">закупке </w:t>
      </w:r>
      <w:r w:rsidRPr="002E2BE8">
        <w:t xml:space="preserve">требований, не предусмотренных </w:t>
      </w:r>
      <w:r>
        <w:t>закупочной</w:t>
      </w:r>
      <w:r w:rsidRPr="002E2BE8">
        <w:t xml:space="preserve"> документацией, не допускается.</w:t>
      </w:r>
    </w:p>
    <w:p w14:paraId="52E4085D" w14:textId="77777777" w:rsidR="00AD1A70" w:rsidRPr="002E2BE8" w:rsidRDefault="00AD1A70" w:rsidP="00AD1A70">
      <w:pPr>
        <w:pStyle w:val="af8"/>
        <w:numPr>
          <w:ilvl w:val="2"/>
          <w:numId w:val="4"/>
        </w:numPr>
        <w:ind w:left="1134" w:hanging="1134"/>
        <w:contextualSpacing w:val="0"/>
        <w:jc w:val="both"/>
      </w:pPr>
      <w:r w:rsidRPr="002E2BE8">
        <w:t xml:space="preserve">Решение о допуске </w:t>
      </w:r>
      <w:r>
        <w:rPr>
          <w:rStyle w:val="FontStyle128"/>
          <w:sz w:val="24"/>
          <w:szCs w:val="24"/>
        </w:rPr>
        <w:t>Потенциальных участников</w:t>
      </w:r>
      <w:r>
        <w:t>/</w:t>
      </w:r>
      <w:r w:rsidRPr="002E2BE8">
        <w:t xml:space="preserve">Участников </w:t>
      </w:r>
      <w:r>
        <w:t>закупки</w:t>
      </w:r>
      <w:r w:rsidRPr="002E2BE8">
        <w:t xml:space="preserve"> к дальнейшему участию в </w:t>
      </w:r>
      <w:r>
        <w:t>закупке</w:t>
      </w:r>
      <w:r w:rsidRPr="002E2BE8">
        <w:t xml:space="preserve"> принимает </w:t>
      </w:r>
      <w:r>
        <w:t>Закупочная</w:t>
      </w:r>
      <w:r w:rsidRPr="002E2BE8">
        <w:t xml:space="preserve"> комиссия в порядке, определенном положениями настоящей </w:t>
      </w:r>
      <w:r>
        <w:t>закупочной</w:t>
      </w:r>
      <w:r w:rsidRPr="002E2BE8">
        <w:t xml:space="preserve"> документации.</w:t>
      </w:r>
    </w:p>
    <w:p w14:paraId="1121BF6A" w14:textId="77777777" w:rsidR="00AD1A70" w:rsidRDefault="00AD1A70" w:rsidP="00AD1A70">
      <w:pPr>
        <w:pStyle w:val="af8"/>
        <w:numPr>
          <w:ilvl w:val="2"/>
          <w:numId w:val="4"/>
        </w:numPr>
        <w:ind w:left="1134" w:hanging="1134"/>
        <w:contextualSpacing w:val="0"/>
        <w:jc w:val="both"/>
      </w:pPr>
      <w:r>
        <w:t>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закупке на любом этапе ее проведения</w:t>
      </w:r>
      <w:r w:rsidRPr="00B30AEE">
        <w:t>.</w:t>
      </w:r>
    </w:p>
    <w:p w14:paraId="56B90100" w14:textId="77777777" w:rsidR="00AD1A70" w:rsidRPr="002E2BE8" w:rsidRDefault="00AD1A70" w:rsidP="00AD1A70">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w:t>
      </w:r>
      <w:r>
        <w:t>ей</w:t>
      </w:r>
      <w:r w:rsidRPr="002E2BE8">
        <w:t xml:space="preserve"> </w:t>
      </w:r>
      <w:r>
        <w:t>закупки</w:t>
      </w:r>
      <w:r w:rsidRPr="002E2BE8">
        <w:t>.</w:t>
      </w:r>
    </w:p>
    <w:p w14:paraId="12683F62" w14:textId="77777777" w:rsidR="00AD1A70" w:rsidRPr="002E2BE8" w:rsidRDefault="00AD1A70" w:rsidP="00AD1A70">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t>закупке</w:t>
      </w:r>
      <w:r w:rsidRPr="002E2BE8">
        <w:t xml:space="preserve"> Участников </w:t>
      </w:r>
      <w:r>
        <w:t>закупки</w:t>
      </w:r>
      <w:r w:rsidRPr="002E2BE8">
        <w:t>, заключивших между собой какое-либо соглашение с целью повлиять на определение Победител</w:t>
      </w:r>
      <w:r>
        <w:t>ей</w:t>
      </w:r>
      <w:r w:rsidRPr="002E2BE8">
        <w:t xml:space="preserve"> </w:t>
      </w:r>
      <w:r>
        <w:t>закупки</w:t>
      </w:r>
      <w:r w:rsidRPr="002E2BE8">
        <w:t>.</w:t>
      </w:r>
    </w:p>
    <w:p w14:paraId="44545909" w14:textId="77777777" w:rsidR="00AD1A70" w:rsidRPr="002E2BE8" w:rsidRDefault="00AD1A70" w:rsidP="00AD1A70">
      <w:pPr>
        <w:pStyle w:val="af8"/>
        <w:ind w:left="1134"/>
        <w:contextualSpacing w:val="0"/>
        <w:jc w:val="both"/>
      </w:pPr>
    </w:p>
    <w:p w14:paraId="72E87E37" w14:textId="77777777" w:rsidR="00AD1A70" w:rsidRPr="002E2BE8" w:rsidRDefault="00AD1A70" w:rsidP="00AD1A70">
      <w:pPr>
        <w:pStyle w:val="af8"/>
        <w:numPr>
          <w:ilvl w:val="1"/>
          <w:numId w:val="4"/>
        </w:numPr>
        <w:ind w:left="1134" w:hanging="1134"/>
        <w:contextualSpacing w:val="0"/>
        <w:rPr>
          <w:b/>
        </w:rPr>
      </w:pPr>
      <w:r w:rsidRPr="002E2BE8">
        <w:rPr>
          <w:b/>
        </w:rPr>
        <w:t>Закупка продукции с разбиением заказа на лоты</w:t>
      </w:r>
      <w:bookmarkEnd w:id="21"/>
      <w:bookmarkEnd w:id="22"/>
      <w:bookmarkEnd w:id="23"/>
      <w:bookmarkEnd w:id="24"/>
      <w:bookmarkEnd w:id="25"/>
    </w:p>
    <w:p w14:paraId="5C3EFCEA" w14:textId="77777777" w:rsidR="00AD1A70" w:rsidRDefault="00AD1A70" w:rsidP="00AD1A70">
      <w:pPr>
        <w:pStyle w:val="af8"/>
        <w:numPr>
          <w:ilvl w:val="2"/>
          <w:numId w:val="4"/>
        </w:numPr>
        <w:ind w:left="1134" w:hanging="1134"/>
        <w:contextualSpacing w:val="0"/>
        <w:jc w:val="both"/>
      </w:pPr>
      <w:r>
        <w:rPr>
          <w:rStyle w:val="FontStyle128"/>
          <w:sz w:val="24"/>
          <w:szCs w:val="24"/>
        </w:rPr>
        <w:t>Потенциальный участник</w:t>
      </w:r>
      <w:r w:rsidRPr="002E2BE8">
        <w:t xml:space="preserve">/Участник </w:t>
      </w:r>
      <w:r>
        <w:t>закупки</w:t>
      </w:r>
      <w:r w:rsidRPr="002E2BE8">
        <w:t xml:space="preserve"> может подать заявку на участие в </w:t>
      </w:r>
      <w:r>
        <w:t>закупке</w:t>
      </w:r>
      <w:r w:rsidRPr="002E2BE8">
        <w:t xml:space="preserve"> на любой лот, любые несколько лотов или все лоты по собственному выбору. Разбиение на лоты установлено в </w:t>
      </w:r>
      <w:r>
        <w:t>пункте</w:t>
      </w:r>
      <w:r>
        <w:rPr>
          <w:lang w:val="en-US"/>
        </w:rPr>
        <w:t> </w:t>
      </w:r>
      <w:r>
        <w:t>8</w:t>
      </w:r>
      <w:r w:rsidRPr="002E2BE8">
        <w:t xml:space="preserve"> </w:t>
      </w:r>
      <w:r>
        <w:t>Извещения</w:t>
      </w:r>
      <w:r w:rsidRPr="002E2BE8">
        <w:t xml:space="preserve"> и разделе </w:t>
      </w:r>
      <w:r>
        <w:t>6</w:t>
      </w:r>
      <w:r w:rsidRPr="002E2BE8">
        <w:t xml:space="preserve"> «Техническая часть» настоящей </w:t>
      </w:r>
      <w:r>
        <w:t>закупочной</w:t>
      </w:r>
      <w:r w:rsidRPr="002E2BE8">
        <w:t xml:space="preserve"> документации. При этом не допускается разбиение отдельного лота на части, то есть подача заявки на участие в </w:t>
      </w:r>
      <w:r>
        <w:t>закупке</w:t>
      </w:r>
      <w:r w:rsidRPr="002E2BE8">
        <w:t xml:space="preserve"> на часть лота по отдельным его позициям или на часть объема лота.</w:t>
      </w:r>
    </w:p>
    <w:p w14:paraId="77797D70" w14:textId="77777777" w:rsidR="00AD1A70" w:rsidRPr="002E2BE8" w:rsidRDefault="00AD1A70" w:rsidP="00AD1A70">
      <w:pPr>
        <w:pStyle w:val="af8"/>
        <w:numPr>
          <w:ilvl w:val="2"/>
          <w:numId w:val="4"/>
        </w:numPr>
        <w:ind w:left="1134" w:hanging="1134"/>
        <w:contextualSpacing w:val="0"/>
        <w:jc w:val="both"/>
      </w:pPr>
      <w:r w:rsidRPr="002E2BE8">
        <w:t xml:space="preserve">В случае подачи заявки на участие в </w:t>
      </w:r>
      <w:r>
        <w:t>закупке</w:t>
      </w:r>
      <w:r w:rsidRPr="002E2BE8">
        <w:t xml:space="preserve"> на несколько лотов, в дополнение </w:t>
      </w:r>
      <w:r w:rsidRPr="002E2BE8">
        <w:lastRenderedPageBreak/>
        <w:t xml:space="preserve">к требованиям раздела 5 «Требования к заявке на участие в закупке» настоящей </w:t>
      </w:r>
      <w:r>
        <w:t>закупочной</w:t>
      </w:r>
      <w:r w:rsidRPr="002E2BE8">
        <w:t xml:space="preserve"> документации и раздела </w:t>
      </w:r>
      <w:r>
        <w:t>6</w:t>
      </w:r>
      <w:r w:rsidRPr="002E2BE8">
        <w:t xml:space="preserve"> «Техническая часть» настоящей </w:t>
      </w:r>
      <w:r>
        <w:t>закупочной</w:t>
      </w:r>
      <w:r w:rsidRPr="002E2BE8">
        <w:t xml:space="preserve"> документации должны быть соблюдены следующие требования:</w:t>
      </w:r>
    </w:p>
    <w:p w14:paraId="0ACE2920" w14:textId="77777777" w:rsidR="00AD1A70" w:rsidRPr="002E2BE8" w:rsidRDefault="00AD1A70" w:rsidP="00AD1A70">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Pr>
          <w:sz w:val="24"/>
          <w:szCs w:val="24"/>
        </w:rPr>
        <w:t xml:space="preserve">раздел 9 </w:t>
      </w:r>
      <w:r w:rsidRPr="002E2BE8">
        <w:rPr>
          <w:sz w:val="24"/>
          <w:szCs w:val="24"/>
        </w:rPr>
        <w:t xml:space="preserve">настоящей </w:t>
      </w:r>
      <w:r>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14:paraId="220C78C8" w14:textId="77777777" w:rsidR="00AD1A70" w:rsidRDefault="00AD1A70" w:rsidP="00AD1A70">
      <w:pPr>
        <w:pStyle w:val="af7"/>
        <w:numPr>
          <w:ilvl w:val="0"/>
          <w:numId w:val="3"/>
        </w:numPr>
        <w:spacing w:line="240" w:lineRule="auto"/>
        <w:ind w:left="1701" w:hanging="567"/>
        <w:rPr>
          <w:sz w:val="24"/>
          <w:szCs w:val="24"/>
        </w:rPr>
      </w:pPr>
      <w:r w:rsidRPr="00C762D4">
        <w:rPr>
          <w:sz w:val="24"/>
          <w:szCs w:val="24"/>
        </w:rPr>
        <w:t>Техническое предложение, а также документы, предоставлени</w:t>
      </w:r>
      <w:r>
        <w:rPr>
          <w:sz w:val="24"/>
          <w:szCs w:val="24"/>
        </w:rPr>
        <w:t>е которых предусмотрено п. 5.1.4</w:t>
      </w:r>
      <w:r w:rsidRPr="00C762D4">
        <w:rPr>
          <w:sz w:val="24"/>
          <w:szCs w:val="24"/>
        </w:rPr>
        <w:t xml:space="preserve">, должны быть подготовлены отдельно по каждому из лотов с указанием номера и названия лота (форма 2 </w:t>
      </w:r>
      <w:r>
        <w:rPr>
          <w:sz w:val="24"/>
          <w:szCs w:val="24"/>
        </w:rPr>
        <w:t xml:space="preserve">раздел 9 </w:t>
      </w:r>
      <w:r w:rsidRPr="00C762D4">
        <w:rPr>
          <w:sz w:val="24"/>
          <w:szCs w:val="24"/>
        </w:rPr>
        <w:t xml:space="preserve">настоящей </w:t>
      </w:r>
      <w:r>
        <w:rPr>
          <w:sz w:val="24"/>
          <w:szCs w:val="24"/>
        </w:rPr>
        <w:t>закупочной</w:t>
      </w:r>
      <w:r w:rsidRPr="00C762D4">
        <w:rPr>
          <w:sz w:val="24"/>
          <w:szCs w:val="24"/>
        </w:rPr>
        <w:t xml:space="preserve"> документации)</w:t>
      </w:r>
      <w:r>
        <w:rPr>
          <w:sz w:val="24"/>
          <w:szCs w:val="24"/>
        </w:rPr>
        <w:t>.</w:t>
      </w:r>
    </w:p>
    <w:p w14:paraId="5382676C" w14:textId="3EF67BF0" w:rsidR="00AD1A70" w:rsidRDefault="00AD1A70" w:rsidP="00AD1A70">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Pr>
          <w:sz w:val="24"/>
          <w:szCs w:val="24"/>
        </w:rPr>
        <w:t>закупке</w:t>
      </w:r>
      <w:r w:rsidRPr="00C762D4">
        <w:rPr>
          <w:sz w:val="24"/>
          <w:szCs w:val="24"/>
        </w:rPr>
        <w:t>, определение Победител</w:t>
      </w:r>
      <w:r>
        <w:rPr>
          <w:sz w:val="24"/>
          <w:szCs w:val="24"/>
        </w:rPr>
        <w:t>ей</w:t>
      </w:r>
      <w:r w:rsidRPr="00C762D4">
        <w:rPr>
          <w:sz w:val="24"/>
          <w:szCs w:val="24"/>
        </w:rPr>
        <w:t xml:space="preserve"> </w:t>
      </w:r>
      <w:r>
        <w:rPr>
          <w:sz w:val="24"/>
          <w:szCs w:val="24"/>
        </w:rPr>
        <w:t xml:space="preserve">закупки </w:t>
      </w:r>
      <w:r w:rsidRPr="00C9516D">
        <w:rPr>
          <w:sz w:val="24"/>
          <w:szCs w:val="24"/>
        </w:rPr>
        <w:t>будет</w:t>
      </w:r>
      <w:r w:rsidRPr="00C762D4">
        <w:rPr>
          <w:sz w:val="24"/>
          <w:szCs w:val="24"/>
        </w:rPr>
        <w:t xml:space="preserve"> осуществляться раздельно и независимо по каждому из лотов. По каждому из лотов буд</w:t>
      </w:r>
      <w:r>
        <w:rPr>
          <w:sz w:val="24"/>
          <w:szCs w:val="24"/>
        </w:rPr>
        <w:t>ут</w:t>
      </w:r>
      <w:r w:rsidRPr="00C762D4">
        <w:rPr>
          <w:sz w:val="24"/>
          <w:szCs w:val="24"/>
        </w:rPr>
        <w:t xml:space="preserve"> определен</w:t>
      </w:r>
      <w:r>
        <w:rPr>
          <w:sz w:val="24"/>
          <w:szCs w:val="24"/>
        </w:rPr>
        <w:t>ы</w:t>
      </w:r>
      <w:r w:rsidRPr="00C762D4">
        <w:rPr>
          <w:sz w:val="24"/>
          <w:szCs w:val="24"/>
        </w:rPr>
        <w:t xml:space="preserve"> </w:t>
      </w:r>
      <w:r>
        <w:rPr>
          <w:sz w:val="24"/>
          <w:szCs w:val="24"/>
        </w:rPr>
        <w:t>несколько</w:t>
      </w:r>
      <w:r w:rsidRPr="00C762D4">
        <w:rPr>
          <w:sz w:val="24"/>
          <w:szCs w:val="24"/>
        </w:rPr>
        <w:t xml:space="preserve"> </w:t>
      </w:r>
      <w:r>
        <w:rPr>
          <w:sz w:val="24"/>
          <w:szCs w:val="24"/>
        </w:rPr>
        <w:t>Победителей</w:t>
      </w:r>
      <w:r w:rsidRPr="00C762D4">
        <w:rPr>
          <w:sz w:val="24"/>
          <w:szCs w:val="24"/>
        </w:rPr>
        <w:t xml:space="preserve"> </w:t>
      </w:r>
      <w:r>
        <w:rPr>
          <w:sz w:val="24"/>
          <w:szCs w:val="24"/>
        </w:rPr>
        <w:t>закупки</w:t>
      </w:r>
      <w:r w:rsidRPr="00C762D4">
        <w:rPr>
          <w:sz w:val="24"/>
          <w:szCs w:val="24"/>
        </w:rPr>
        <w:t>.</w:t>
      </w:r>
    </w:p>
    <w:p w14:paraId="4CC6811C" w14:textId="77777777" w:rsidR="00AD1A70" w:rsidRPr="002E2BE8" w:rsidRDefault="00AD1A70" w:rsidP="00AD1A70">
      <w:pPr>
        <w:pStyle w:val="af8"/>
        <w:numPr>
          <w:ilvl w:val="1"/>
          <w:numId w:val="4"/>
        </w:numPr>
        <w:ind w:left="1134" w:hanging="1134"/>
        <w:contextualSpacing w:val="0"/>
        <w:rPr>
          <w:b/>
        </w:rPr>
      </w:pPr>
      <w:r w:rsidRPr="002E2BE8">
        <w:rPr>
          <w:b/>
        </w:rPr>
        <w:t>Правовой статус документов</w:t>
      </w:r>
    </w:p>
    <w:p w14:paraId="7653F812" w14:textId="77777777" w:rsidR="00AD1A70" w:rsidRPr="00B13CF5" w:rsidRDefault="00AD1A70" w:rsidP="00AD1A70">
      <w:pPr>
        <w:pStyle w:val="af8"/>
        <w:numPr>
          <w:ilvl w:val="2"/>
          <w:numId w:val="4"/>
        </w:numPr>
        <w:ind w:left="1134" w:hanging="1134"/>
        <w:jc w:val="both"/>
      </w:pPr>
      <w:r w:rsidRPr="00B13CF5">
        <w:t xml:space="preserve">Данная процедура </w:t>
      </w:r>
      <w:r>
        <w:t>закупки</w:t>
      </w:r>
      <w:r w:rsidRPr="00B13CF5">
        <w:t xml:space="preserve"> проводится в соответствии с </w:t>
      </w:r>
      <w:r>
        <w:t xml:space="preserve">действующим </w:t>
      </w:r>
      <w:r w:rsidRPr="00B13CF5">
        <w:t>Положением о порядке проведения регламентированных закупок товаров, работ, услуг</w:t>
      </w:r>
      <w:r>
        <w:t xml:space="preserve"> Заказчика</w:t>
      </w:r>
      <w:r w:rsidRPr="00B13CF5">
        <w:t>, утвержденным в установленном порядке, указанн</w:t>
      </w:r>
      <w:r>
        <w:t>ым</w:t>
      </w:r>
      <w:r w:rsidRPr="00B13CF5">
        <w:t xml:space="preserve"> в пункте 2 </w:t>
      </w:r>
      <w:r>
        <w:t>Извещения</w:t>
      </w:r>
      <w:r w:rsidRPr="00B13CF5">
        <w:t>.</w:t>
      </w:r>
    </w:p>
    <w:p w14:paraId="0E60AFC5" w14:textId="68AC7822" w:rsidR="00AD1A70" w:rsidRPr="002E2BE8" w:rsidRDefault="00AD1A70" w:rsidP="00AD1A70">
      <w:pPr>
        <w:pStyle w:val="af8"/>
        <w:numPr>
          <w:ilvl w:val="2"/>
          <w:numId w:val="4"/>
        </w:numPr>
        <w:ind w:left="1134" w:hanging="1134"/>
        <w:contextualSpacing w:val="0"/>
        <w:jc w:val="both"/>
      </w:pPr>
      <w:r w:rsidRPr="002E2BE8">
        <w:t>Извещение, размещенное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w:t>
      </w:r>
      <w:r>
        <w:t xml:space="preserve"> </w:t>
      </w:r>
      <w:r w:rsidRPr="002E2BE8">
        <w:t xml:space="preserve">3 </w:t>
      </w:r>
      <w:r>
        <w:t>Извещения</w:t>
      </w:r>
      <w:r w:rsidRPr="002E2BE8">
        <w:t xml:space="preserve">, вместе с настоящей </w:t>
      </w:r>
      <w:r>
        <w:t>закупочной</w:t>
      </w:r>
      <w:r w:rsidRPr="002E2BE8">
        <w:t xml:space="preserve"> документацией, являющейся его неотъемлемым приложением, являются предложением Организатора </w:t>
      </w:r>
      <w:r>
        <w:t>закупки</w:t>
      </w:r>
      <w:r w:rsidRPr="002E2BE8">
        <w:t xml:space="preserve"> делать оферты в установленном порядке</w:t>
      </w:r>
      <w:r>
        <w:t>,</w:t>
      </w:r>
      <w:r w:rsidRPr="002E2BE8">
        <w:t xml:space="preserve"> в течение срока, определенного настоящей </w:t>
      </w:r>
      <w:r>
        <w:t>закупочной</w:t>
      </w:r>
      <w:r w:rsidRPr="002E2BE8">
        <w:t xml:space="preserve"> документацией.</w:t>
      </w:r>
    </w:p>
    <w:p w14:paraId="2E43DB54" w14:textId="77777777" w:rsidR="00AD1A70" w:rsidRPr="002E2BE8" w:rsidRDefault="00AD1A70" w:rsidP="00AD1A70">
      <w:pPr>
        <w:pStyle w:val="af8"/>
        <w:numPr>
          <w:ilvl w:val="2"/>
          <w:numId w:val="4"/>
        </w:numPr>
        <w:ind w:left="1134" w:hanging="1134"/>
        <w:contextualSpacing w:val="0"/>
        <w:jc w:val="both"/>
      </w:pPr>
      <w:r w:rsidRPr="002E2BE8">
        <w:t xml:space="preserve">Заявка на участие в </w:t>
      </w:r>
      <w:r>
        <w:t>закупке</w:t>
      </w:r>
      <w:r w:rsidRPr="002E2BE8">
        <w:t xml:space="preserve"> имеет правовой статус оферты и будет рассматриваться в соответствии с этим.</w:t>
      </w:r>
    </w:p>
    <w:p w14:paraId="7C41F948" w14:textId="77777777" w:rsidR="00AD1A70" w:rsidRPr="002E2BE8" w:rsidRDefault="00AD1A70" w:rsidP="00AD1A70">
      <w:pPr>
        <w:pStyle w:val="af8"/>
        <w:numPr>
          <w:ilvl w:val="2"/>
          <w:numId w:val="4"/>
        </w:numPr>
        <w:ind w:left="1134" w:hanging="1134"/>
        <w:contextualSpacing w:val="0"/>
        <w:jc w:val="both"/>
      </w:pPr>
      <w:r w:rsidRPr="002E2BE8">
        <w:t xml:space="preserve">Во всем, что не урегулировано извещением и настоящей </w:t>
      </w:r>
      <w:r>
        <w:t>закупочной</w:t>
      </w:r>
      <w:r w:rsidRPr="002E2BE8">
        <w:t xml:space="preserve"> документацией, стороны руководствуются </w:t>
      </w:r>
      <w:r>
        <w:t>законодательством</w:t>
      </w:r>
      <w:r w:rsidRPr="002E2BE8">
        <w:t xml:space="preserve"> Российской Федерации.</w:t>
      </w:r>
    </w:p>
    <w:p w14:paraId="0A054236" w14:textId="77777777" w:rsidR="00AD1A70" w:rsidRPr="002E2BE8" w:rsidRDefault="00AD1A70" w:rsidP="00AD1A70">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t>закупочная</w:t>
      </w:r>
      <w:r w:rsidRPr="002E2BE8">
        <w:t xml:space="preserve"> документация (и проект договора как ее часть) и заявка на участие в </w:t>
      </w:r>
      <w:r>
        <w:t>закупке</w:t>
      </w:r>
      <w:r w:rsidRPr="002E2BE8">
        <w:t xml:space="preserve"> победителя </w:t>
      </w:r>
      <w:r>
        <w:t>закупки</w:t>
      </w:r>
      <w:r w:rsidRPr="002E2BE8">
        <w:t xml:space="preserve"> будут считаться приоритетными по отношению к диспозитивным нормам указанных документов.</w:t>
      </w:r>
    </w:p>
    <w:p w14:paraId="06C9B942" w14:textId="77777777" w:rsidR="00AD1A70" w:rsidRPr="002E2BE8" w:rsidRDefault="00AD1A70" w:rsidP="00AD1A70">
      <w:pPr>
        <w:pStyle w:val="af8"/>
        <w:numPr>
          <w:ilvl w:val="1"/>
          <w:numId w:val="4"/>
        </w:numPr>
        <w:ind w:left="1134" w:hanging="1134"/>
        <w:contextualSpacing w:val="0"/>
        <w:rPr>
          <w:b/>
        </w:rPr>
      </w:pPr>
      <w:r w:rsidRPr="002E2BE8">
        <w:rPr>
          <w:b/>
        </w:rPr>
        <w:t>Обжалование</w:t>
      </w:r>
    </w:p>
    <w:p w14:paraId="03D4CFD4" w14:textId="77777777" w:rsidR="00AD1A70" w:rsidRPr="002E2BE8" w:rsidRDefault="00AD1A70" w:rsidP="00AD1A70">
      <w:pPr>
        <w:pStyle w:val="af8"/>
        <w:numPr>
          <w:ilvl w:val="2"/>
          <w:numId w:val="4"/>
        </w:numPr>
        <w:ind w:left="1134" w:hanging="1134"/>
        <w:contextualSpacing w:val="0"/>
        <w:jc w:val="both"/>
      </w:pPr>
      <w:bookmarkStart w:id="26" w:name="_Ref304303686"/>
      <w:bookmarkStart w:id="27" w:name="_Ref86789831"/>
      <w:r w:rsidRPr="002E2BE8">
        <w:t xml:space="preserve">Все споры и разногласия, возникающие в связи с проведением </w:t>
      </w:r>
      <w:r>
        <w:t>закупки</w:t>
      </w:r>
      <w:r w:rsidRPr="002E2BE8">
        <w:t xml:space="preserve">, в том числе касающиеся исполнения Организатором и Участником </w:t>
      </w:r>
      <w:r>
        <w:t>закупки</w:t>
      </w:r>
      <w:r w:rsidRPr="002E2BE8">
        <w:t xml:space="preserve"> своих обязательств, в связи с проведением </w:t>
      </w:r>
      <w:r>
        <w:t>закупки</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5 (пяти) рабочих дней с момента ее получения.</w:t>
      </w:r>
      <w:bookmarkEnd w:id="26"/>
    </w:p>
    <w:p w14:paraId="1635A9FF" w14:textId="77777777" w:rsidR="00AD1A70" w:rsidRPr="002E2BE8" w:rsidRDefault="00AD1A70" w:rsidP="00AD1A70">
      <w:pPr>
        <w:pStyle w:val="af8"/>
        <w:numPr>
          <w:ilvl w:val="2"/>
          <w:numId w:val="4"/>
        </w:numPr>
        <w:ind w:left="1134" w:hanging="1134"/>
        <w:contextualSpacing w:val="0"/>
        <w:jc w:val="both"/>
      </w:pPr>
      <w:r w:rsidRPr="002E2BE8">
        <w:t>Если претензионный порядок, указанный в пункте </w:t>
      </w:r>
      <w:r w:rsidRPr="002E2BE8">
        <w:fldChar w:fldCharType="begin"/>
      </w:r>
      <w:r w:rsidRPr="002E2BE8">
        <w:instrText xml:space="preserve"> REF _Ref304303686 \r \h  \* MERGEFORMAT </w:instrText>
      </w:r>
      <w:r w:rsidRPr="002E2BE8">
        <w:fldChar w:fldCharType="separate"/>
      </w:r>
      <w:r>
        <w:t>2.5.1</w:t>
      </w:r>
      <w:r w:rsidRPr="002E2BE8">
        <w:fldChar w:fldCharType="end"/>
      </w:r>
      <w:r w:rsidRPr="002E2BE8">
        <w:t xml:space="preserve">, не привел к разрешению разногласий, </w:t>
      </w:r>
      <w:r>
        <w:rPr>
          <w:rStyle w:val="FontStyle128"/>
          <w:sz w:val="24"/>
          <w:szCs w:val="24"/>
        </w:rPr>
        <w:t>Потенциальный участник</w:t>
      </w:r>
      <w:r w:rsidRPr="002E2BE8">
        <w:t xml:space="preserve">/Участник </w:t>
      </w:r>
      <w:r>
        <w:t>закупки</w:t>
      </w:r>
      <w:r w:rsidRPr="002E2BE8" w:rsidDel="000D46FD">
        <w:t xml:space="preserve"> </w:t>
      </w:r>
      <w:r w:rsidRPr="002E2BE8">
        <w:t xml:space="preserve">вправе обжаловать действия (бездействия) Организатора </w:t>
      </w:r>
      <w:r>
        <w:t>закупки</w:t>
      </w:r>
      <w:r w:rsidRPr="002E2BE8">
        <w:t>, Заказчика в связи с проведением данно</w:t>
      </w:r>
      <w:r>
        <w:t>й</w:t>
      </w:r>
      <w:r w:rsidRPr="002E2BE8">
        <w:t xml:space="preserve"> </w:t>
      </w:r>
      <w:r>
        <w:t>закупки</w:t>
      </w:r>
      <w:r w:rsidRPr="002E2BE8">
        <w:t>, согласно Положени</w:t>
      </w:r>
      <w:r>
        <w:t>ю</w:t>
      </w:r>
      <w:r w:rsidRPr="002E2BE8">
        <w:t xml:space="preserve"> о порядке проведения регламентированных закупок товаров, работ, услуг.</w:t>
      </w:r>
    </w:p>
    <w:p w14:paraId="23C75509" w14:textId="77777777" w:rsidR="00AD1A70" w:rsidRPr="002E2BE8" w:rsidRDefault="00AD1A70" w:rsidP="00AD1A70">
      <w:pPr>
        <w:pStyle w:val="af8"/>
        <w:numPr>
          <w:ilvl w:val="2"/>
          <w:numId w:val="4"/>
        </w:numPr>
        <w:ind w:left="1134" w:hanging="1134"/>
        <w:contextualSpacing w:val="0"/>
        <w:jc w:val="both"/>
      </w:pPr>
      <w:r w:rsidRPr="002E2BE8">
        <w:t xml:space="preserve">Все споры и разногласия, не урегулированные </w:t>
      </w:r>
      <w:r>
        <w:t>в вышеуказанном порядке</w:t>
      </w:r>
      <w:r w:rsidRPr="002E2BE8">
        <w:t>, разрешаются в Арбитражном суде г. Москвы</w:t>
      </w:r>
      <w:r>
        <w:t>.</w:t>
      </w:r>
    </w:p>
    <w:bookmarkEnd w:id="27"/>
    <w:p w14:paraId="3115F2FE" w14:textId="77777777" w:rsidR="00AD1A70" w:rsidRPr="002E2BE8" w:rsidRDefault="00AD1A70" w:rsidP="00AD1A70">
      <w:pPr>
        <w:pStyle w:val="af8"/>
        <w:numPr>
          <w:ilvl w:val="2"/>
          <w:numId w:val="4"/>
        </w:numPr>
        <w:ind w:left="1134" w:hanging="1134"/>
        <w:contextualSpacing w:val="0"/>
        <w:jc w:val="both"/>
      </w:pPr>
      <w:r w:rsidRPr="002E2BE8">
        <w:t>При рассмотрении любых споров и разногласий, связанных с проведением данно</w:t>
      </w:r>
      <w:r>
        <w:t>й</w:t>
      </w:r>
      <w:r w:rsidRPr="002E2BE8">
        <w:t xml:space="preserve"> </w:t>
      </w:r>
      <w:r>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14:paraId="3217C102" w14:textId="77777777" w:rsidR="00AD1A70" w:rsidRPr="002E2BE8" w:rsidRDefault="00AD1A70" w:rsidP="00AD1A70">
      <w:pPr>
        <w:pStyle w:val="af8"/>
        <w:numPr>
          <w:ilvl w:val="1"/>
          <w:numId w:val="4"/>
        </w:numPr>
        <w:ind w:left="1134" w:hanging="1134"/>
        <w:contextualSpacing w:val="0"/>
        <w:rPr>
          <w:b/>
        </w:rPr>
      </w:pPr>
      <w:r w:rsidRPr="002E2BE8">
        <w:rPr>
          <w:b/>
        </w:rPr>
        <w:t>Прочие положения</w:t>
      </w:r>
    </w:p>
    <w:p w14:paraId="54542F2F" w14:textId="77777777" w:rsidR="00AD1A70" w:rsidRDefault="00AD1A70" w:rsidP="00AD1A70">
      <w:pPr>
        <w:pStyle w:val="af8"/>
        <w:numPr>
          <w:ilvl w:val="2"/>
          <w:numId w:val="4"/>
        </w:numPr>
        <w:ind w:left="1134" w:hanging="1134"/>
        <w:contextualSpacing w:val="0"/>
        <w:jc w:val="both"/>
      </w:pPr>
      <w:r w:rsidRPr="002E2BE8">
        <w:t xml:space="preserve">Организатор </w:t>
      </w:r>
      <w:r>
        <w:t>закупки</w:t>
      </w:r>
      <w:r w:rsidRPr="002E2BE8">
        <w:t xml:space="preserve"> обеспечивает разумную конфиденциальность относительно всех полученных от Участников </w:t>
      </w:r>
      <w:r>
        <w:t>закупки</w:t>
      </w:r>
      <w:r w:rsidRPr="002E2BE8" w:rsidDel="000D46FD">
        <w:t xml:space="preserve"> </w:t>
      </w:r>
      <w:r w:rsidRPr="002E2BE8">
        <w:t xml:space="preserve"> сведений, в том числе содержащихся в заявках на участие в </w:t>
      </w:r>
      <w:r>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w:t>
      </w:r>
      <w:r w:rsidRPr="002E2BE8">
        <w:t xml:space="preserve"> документацией.</w:t>
      </w:r>
    </w:p>
    <w:p w14:paraId="3CA30686" w14:textId="77777777" w:rsidR="00AD1A70" w:rsidRPr="002E2BE8" w:rsidRDefault="00AD1A70" w:rsidP="00AD1A70">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553E2476" w14:textId="77777777" w:rsidR="00AD1A70" w:rsidRPr="002E2BE8" w:rsidRDefault="00AD1A70" w:rsidP="00AD1A70">
      <w:pPr>
        <w:pStyle w:val="af8"/>
        <w:numPr>
          <w:ilvl w:val="0"/>
          <w:numId w:val="4"/>
        </w:numPr>
        <w:ind w:left="567" w:hanging="567"/>
        <w:contextualSpacing w:val="0"/>
        <w:outlineLvl w:val="0"/>
        <w:rPr>
          <w:b/>
        </w:rPr>
      </w:pPr>
      <w:bookmarkStart w:id="28" w:name="_Toc316294936"/>
      <w:bookmarkStart w:id="29" w:name="_Toc425777343"/>
      <w:r w:rsidRPr="002E2BE8">
        <w:rPr>
          <w:b/>
        </w:rPr>
        <w:t xml:space="preserve">ПОРЯДОК ПРОВЕДЕНИЯ </w:t>
      </w:r>
      <w:bookmarkEnd w:id="28"/>
      <w:r>
        <w:rPr>
          <w:b/>
        </w:rPr>
        <w:t>ЗАКУПКИ</w:t>
      </w:r>
      <w:bookmarkEnd w:id="29"/>
    </w:p>
    <w:p w14:paraId="4C099E47" w14:textId="77777777" w:rsidR="00AD1A70" w:rsidRPr="002E2BE8" w:rsidRDefault="00AD1A70" w:rsidP="00AD1A70">
      <w:pPr>
        <w:pStyle w:val="af8"/>
        <w:numPr>
          <w:ilvl w:val="1"/>
          <w:numId w:val="4"/>
        </w:numPr>
        <w:ind w:left="1134" w:hanging="1134"/>
        <w:contextualSpacing w:val="0"/>
        <w:rPr>
          <w:b/>
        </w:rPr>
      </w:pPr>
      <w:r w:rsidRPr="002E2BE8">
        <w:rPr>
          <w:b/>
        </w:rPr>
        <w:t xml:space="preserve">Публикация извещения о проведении </w:t>
      </w:r>
      <w:r>
        <w:rPr>
          <w:b/>
        </w:rPr>
        <w:t>закупки</w:t>
      </w:r>
    </w:p>
    <w:p w14:paraId="2809FAB6" w14:textId="77777777" w:rsidR="00AD1A70" w:rsidRDefault="00AD1A70" w:rsidP="00AD1A70">
      <w:pPr>
        <w:pStyle w:val="af8"/>
        <w:numPr>
          <w:ilvl w:val="2"/>
          <w:numId w:val="4"/>
        </w:numPr>
        <w:ind w:left="1134" w:hanging="1134"/>
        <w:jc w:val="both"/>
      </w:pPr>
      <w:r w:rsidRPr="008014CC">
        <w:t>Извещение размещено на сайте</w:t>
      </w:r>
      <w:r w:rsidRPr="00F619FB">
        <w:rPr>
          <w:rStyle w:val="FontStyle128"/>
          <w:sz w:val="24"/>
          <w:szCs w:val="24"/>
        </w:rPr>
        <w:t xml:space="preserve"> </w:t>
      </w:r>
      <w:r>
        <w:rPr>
          <w:rStyle w:val="FontStyle128"/>
          <w:sz w:val="24"/>
          <w:szCs w:val="24"/>
        </w:rPr>
        <w:t>и электронной торговой площадке</w:t>
      </w:r>
      <w:r w:rsidRPr="008014CC">
        <w:t>, указанн</w:t>
      </w:r>
      <w:r>
        <w:t>ые</w:t>
      </w:r>
      <w:r w:rsidRPr="008014CC">
        <w:t xml:space="preserve"> в пункте 3 </w:t>
      </w:r>
      <w:r>
        <w:t>Извещения</w:t>
      </w:r>
      <w:r w:rsidRPr="008014CC">
        <w:t xml:space="preserve">, вместе с настоящей </w:t>
      </w:r>
      <w:r>
        <w:t>закупочной</w:t>
      </w:r>
      <w:r w:rsidRPr="008014CC">
        <w:t xml:space="preserve"> документацией, являющейся его неотъемлемой частью. </w:t>
      </w:r>
    </w:p>
    <w:p w14:paraId="3F3C4765" w14:textId="77777777" w:rsidR="00AD1A70" w:rsidRPr="002E2BE8" w:rsidRDefault="00AD1A70" w:rsidP="00AD1A70">
      <w:pPr>
        <w:pStyle w:val="af8"/>
        <w:numPr>
          <w:ilvl w:val="1"/>
          <w:numId w:val="4"/>
        </w:numPr>
        <w:ind w:left="1134" w:hanging="1134"/>
        <w:contextualSpacing w:val="0"/>
        <w:rPr>
          <w:b/>
        </w:rPr>
      </w:pPr>
      <w:r w:rsidRPr="002E2BE8">
        <w:rPr>
          <w:b/>
        </w:rPr>
        <w:t xml:space="preserve">Предоставление </w:t>
      </w:r>
      <w:r>
        <w:rPr>
          <w:b/>
        </w:rPr>
        <w:t>Закупочной</w:t>
      </w:r>
      <w:r w:rsidRPr="002E2BE8">
        <w:rPr>
          <w:b/>
        </w:rPr>
        <w:t xml:space="preserve"> документации</w:t>
      </w:r>
    </w:p>
    <w:p w14:paraId="068BBC38" w14:textId="77777777" w:rsidR="00AD1A70" w:rsidRPr="002E2BE8" w:rsidRDefault="00AD1A70" w:rsidP="00AD1A70">
      <w:pPr>
        <w:pStyle w:val="af8"/>
        <w:numPr>
          <w:ilvl w:val="2"/>
          <w:numId w:val="4"/>
        </w:numPr>
        <w:ind w:left="1134" w:hanging="1134"/>
        <w:contextualSpacing w:val="0"/>
        <w:jc w:val="both"/>
      </w:pPr>
      <w:r>
        <w:t>Закупочная</w:t>
      </w:r>
      <w:r w:rsidRPr="002E2BE8">
        <w:t xml:space="preserve"> документация находится в открытом доступе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w:t>
      </w:r>
      <w:r w:rsidRPr="002E2BE8">
        <w:rPr>
          <w:lang w:val="en-US"/>
        </w:rPr>
        <w:t> </w:t>
      </w:r>
      <w:r w:rsidRPr="002E2BE8">
        <w:t xml:space="preserve">3 </w:t>
      </w:r>
      <w:r>
        <w:t>Извещения</w:t>
      </w:r>
      <w:r w:rsidRPr="002E2BE8">
        <w:t>, начиная с даты размещения извещения.</w:t>
      </w:r>
    </w:p>
    <w:p w14:paraId="39C0719B" w14:textId="77777777" w:rsidR="00AD1A70" w:rsidRDefault="00AD1A70" w:rsidP="00AD1A70">
      <w:pPr>
        <w:pStyle w:val="af8"/>
        <w:numPr>
          <w:ilvl w:val="2"/>
          <w:numId w:val="4"/>
        </w:numPr>
        <w:ind w:left="1134" w:hanging="1134"/>
        <w:contextualSpacing w:val="0"/>
        <w:jc w:val="both"/>
      </w:pPr>
      <w:bookmarkStart w:id="30" w:name="_Ref316300967"/>
      <w:r>
        <w:t xml:space="preserve">Закупочная документация предоставляется </w:t>
      </w:r>
      <w:r w:rsidRPr="006B5916">
        <w:t xml:space="preserve">лицу </w:t>
      </w:r>
      <w:r>
        <w:t xml:space="preserve">через функционал электронной торговой площадки, указанной </w:t>
      </w:r>
      <w:bookmarkEnd w:id="30"/>
      <w:r>
        <w:t>в пункте 3</w:t>
      </w:r>
      <w:r w:rsidRPr="002E2BE8">
        <w:t xml:space="preserve"> </w:t>
      </w:r>
      <w:r>
        <w:t>Извещения.</w:t>
      </w:r>
    </w:p>
    <w:p w14:paraId="26D3292B" w14:textId="77777777" w:rsidR="00AD1A70" w:rsidRDefault="00AD1A70" w:rsidP="00AD1A70">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0DDF12A4" w14:textId="77777777" w:rsidR="00AD1A70" w:rsidRPr="002E2BE8" w:rsidRDefault="00AD1A70" w:rsidP="00AD1A70">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Pr="00F619FB">
        <w:rPr>
          <w:rStyle w:val="FontStyle128"/>
          <w:sz w:val="24"/>
          <w:szCs w:val="24"/>
        </w:rPr>
        <w:t xml:space="preserve"> </w:t>
      </w:r>
      <w:r>
        <w:rPr>
          <w:rStyle w:val="FontStyle128"/>
          <w:sz w:val="24"/>
          <w:szCs w:val="24"/>
        </w:rPr>
        <w:t>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14:paraId="41DAE403" w14:textId="77777777" w:rsidR="00AD1A70" w:rsidRPr="002E2BE8" w:rsidRDefault="00AD1A70" w:rsidP="00AD1A70">
      <w:pPr>
        <w:pStyle w:val="af8"/>
        <w:numPr>
          <w:ilvl w:val="1"/>
          <w:numId w:val="4"/>
        </w:numPr>
        <w:ind w:left="1134" w:hanging="1134"/>
        <w:contextualSpacing w:val="0"/>
        <w:rPr>
          <w:b/>
        </w:rPr>
      </w:pPr>
      <w:r w:rsidRPr="002E2BE8">
        <w:rPr>
          <w:b/>
        </w:rPr>
        <w:t xml:space="preserve">Изучение </w:t>
      </w:r>
      <w:r>
        <w:rPr>
          <w:b/>
        </w:rPr>
        <w:t>закупочной</w:t>
      </w:r>
      <w:r w:rsidRPr="002E2BE8">
        <w:rPr>
          <w:b/>
        </w:rPr>
        <w:t xml:space="preserve"> документации</w:t>
      </w:r>
    </w:p>
    <w:p w14:paraId="056A170B" w14:textId="77777777" w:rsidR="00AD1A70" w:rsidRPr="002E2BE8" w:rsidRDefault="00AD1A70" w:rsidP="00AD1A70">
      <w:pPr>
        <w:pStyle w:val="af8"/>
        <w:numPr>
          <w:ilvl w:val="2"/>
          <w:numId w:val="4"/>
        </w:numPr>
        <w:ind w:left="1134" w:hanging="1134"/>
        <w:contextualSpacing w:val="0"/>
        <w:jc w:val="both"/>
      </w:pPr>
      <w:r w:rsidRPr="002E2BE8">
        <w:t xml:space="preserve">Предполагается, что </w:t>
      </w:r>
      <w:r>
        <w:t>Потенциальный участник</w:t>
      </w:r>
      <w:r w:rsidRPr="002E2BE8">
        <w:t xml:space="preserve">/Участник </w:t>
      </w:r>
      <w:r>
        <w:t>закупки</w:t>
      </w:r>
      <w:r w:rsidRPr="002E2BE8">
        <w:t xml:space="preserve"> в полном объеме изучил настоящую </w:t>
      </w:r>
      <w:r>
        <w:t>закупочную</w:t>
      </w:r>
      <w:r w:rsidRPr="002E2BE8">
        <w:t xml:space="preserve"> документацию.</w:t>
      </w:r>
    </w:p>
    <w:p w14:paraId="5202AD34" w14:textId="77777777" w:rsidR="00AD1A70" w:rsidRPr="002E2BE8" w:rsidRDefault="00AD1A70" w:rsidP="00AD1A70">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t>закупочной</w:t>
      </w:r>
      <w:r w:rsidRPr="002E2BE8">
        <w:t xml:space="preserve"> документации, является риском Участника, подавшего такую заявку, который </w:t>
      </w:r>
      <w:r>
        <w:t>может привести</w:t>
      </w:r>
      <w:r w:rsidRPr="002E2BE8">
        <w:t xml:space="preserve"> к отклонению его заявки.</w:t>
      </w:r>
    </w:p>
    <w:p w14:paraId="3909E64C" w14:textId="77777777" w:rsidR="00AD1A70" w:rsidRPr="002E2BE8" w:rsidRDefault="00AD1A70" w:rsidP="00AD1A70">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t>Потенциальный участник</w:t>
      </w:r>
      <w:r w:rsidRPr="002E2BE8" w:rsidDel="0048510F">
        <w:t xml:space="preserve"> </w:t>
      </w:r>
      <w:r w:rsidRPr="002E2BE8">
        <w:t xml:space="preserve">должен учитывать, как влияющие на его заявку на участие в </w:t>
      </w:r>
      <w:r>
        <w:t>закупке</w:t>
      </w:r>
      <w:r w:rsidRPr="002E2BE8">
        <w:t>.</w:t>
      </w:r>
    </w:p>
    <w:p w14:paraId="4BD4B9C4" w14:textId="77777777" w:rsidR="00AD1A70" w:rsidRPr="002E2BE8" w:rsidRDefault="00AD1A70" w:rsidP="00AD1A70">
      <w:pPr>
        <w:pStyle w:val="af8"/>
        <w:numPr>
          <w:ilvl w:val="1"/>
          <w:numId w:val="4"/>
        </w:numPr>
        <w:ind w:left="1134" w:hanging="1134"/>
        <w:contextualSpacing w:val="0"/>
      </w:pPr>
      <w:r w:rsidRPr="002E2BE8">
        <w:rPr>
          <w:b/>
        </w:rPr>
        <w:t xml:space="preserve">Разъяснение положений </w:t>
      </w:r>
      <w:r>
        <w:rPr>
          <w:b/>
        </w:rPr>
        <w:t>закупочной</w:t>
      </w:r>
      <w:r w:rsidRPr="002E2BE8">
        <w:rPr>
          <w:b/>
        </w:rPr>
        <w:t xml:space="preserve"> документации</w:t>
      </w:r>
    </w:p>
    <w:p w14:paraId="3AE76AF9" w14:textId="77777777" w:rsidR="00AD1A70" w:rsidRDefault="00AD1A70" w:rsidP="00AD1A70">
      <w:pPr>
        <w:pStyle w:val="af8"/>
        <w:numPr>
          <w:ilvl w:val="2"/>
          <w:numId w:val="4"/>
        </w:numPr>
        <w:ind w:left="1134" w:hanging="1134"/>
        <w:contextualSpacing w:val="0"/>
        <w:jc w:val="both"/>
      </w:pPr>
      <w:bookmarkStart w:id="31"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1"/>
    </w:p>
    <w:p w14:paraId="5AFF92F8" w14:textId="2BEDED45" w:rsidR="00AD1A70" w:rsidRPr="002E2BE8" w:rsidRDefault="00AD1A70" w:rsidP="00AD1A70">
      <w:pPr>
        <w:pStyle w:val="af8"/>
        <w:numPr>
          <w:ilvl w:val="2"/>
          <w:numId w:val="4"/>
        </w:numPr>
        <w:ind w:left="1134" w:hanging="1134"/>
        <w:contextualSpacing w:val="0"/>
        <w:jc w:val="both"/>
      </w:pPr>
      <w:r w:rsidRPr="00830285">
        <w:lastRenderedPageBreak/>
        <w:t xml:space="preserve">Организатор закупки в течение </w:t>
      </w:r>
      <w:r>
        <w:t xml:space="preserve">5 (пяти)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t xml:space="preserve"> и электронной торговой площадке</w:t>
      </w:r>
      <w:r w:rsidRPr="00830285">
        <w:t>, указанн</w:t>
      </w:r>
      <w:r>
        <w:t>ых</w:t>
      </w:r>
      <w:r w:rsidRPr="00830285">
        <w:t xml:space="preserve"> в пункте 3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14:paraId="19B61CFF" w14:textId="77777777" w:rsidR="00AD1A70" w:rsidRPr="002E2BE8" w:rsidRDefault="00AD1A70" w:rsidP="00AD1A70">
      <w:pPr>
        <w:pStyle w:val="af8"/>
        <w:numPr>
          <w:ilvl w:val="2"/>
          <w:numId w:val="4"/>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14:paraId="7A832180" w14:textId="77777777" w:rsidR="00AD1A70" w:rsidRPr="002E2BE8" w:rsidRDefault="00AD1A70" w:rsidP="00AD1A70">
      <w:pPr>
        <w:pStyle w:val="af8"/>
        <w:numPr>
          <w:ilvl w:val="2"/>
          <w:numId w:val="4"/>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rsidRPr="002E2BE8">
        <w:fldChar w:fldCharType="begin"/>
      </w:r>
      <w:r w:rsidRPr="002E2BE8">
        <w:instrText xml:space="preserve"> REF _Ref316301251 \r \h  \* MERGEFORMAT </w:instrText>
      </w:r>
      <w:r w:rsidRPr="002E2BE8">
        <w:fldChar w:fldCharType="separate"/>
      </w:r>
      <w:r>
        <w:t>3.4.2</w:t>
      </w:r>
      <w:r w:rsidRPr="002E2BE8">
        <w:fldChar w:fldCharType="end"/>
      </w:r>
      <w:r w:rsidRPr="002E2BE8">
        <w:t xml:space="preserve"> настоящей </w:t>
      </w:r>
      <w:r>
        <w:t>закупочной</w:t>
      </w:r>
      <w:r w:rsidRPr="002E2BE8">
        <w:t xml:space="preserve"> документации.</w:t>
      </w:r>
    </w:p>
    <w:p w14:paraId="13A9148D" w14:textId="77777777" w:rsidR="00AD1A70" w:rsidRPr="002E2BE8" w:rsidRDefault="00AD1A70" w:rsidP="00AD1A70">
      <w:pPr>
        <w:pStyle w:val="af8"/>
        <w:numPr>
          <w:ilvl w:val="2"/>
          <w:numId w:val="4"/>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14:paraId="5886322C" w14:textId="77777777" w:rsidR="00AD1A70" w:rsidRPr="002E2BE8" w:rsidRDefault="00AD1A70" w:rsidP="00AD1A70">
      <w:pPr>
        <w:pStyle w:val="af8"/>
        <w:numPr>
          <w:ilvl w:val="1"/>
          <w:numId w:val="4"/>
        </w:numPr>
        <w:ind w:left="1134" w:hanging="1134"/>
        <w:contextualSpacing w:val="0"/>
        <w:rPr>
          <w:b/>
        </w:rPr>
      </w:pPr>
      <w:r w:rsidRPr="002E2BE8">
        <w:rPr>
          <w:b/>
        </w:rPr>
        <w:t xml:space="preserve">Внесение изменений в </w:t>
      </w:r>
      <w:r>
        <w:rPr>
          <w:b/>
        </w:rPr>
        <w:t>закупочную</w:t>
      </w:r>
      <w:r w:rsidRPr="002E2BE8">
        <w:rPr>
          <w:b/>
        </w:rPr>
        <w:t xml:space="preserve"> документацию</w:t>
      </w:r>
    </w:p>
    <w:p w14:paraId="2F3FB0BB" w14:textId="77777777" w:rsidR="00AD1A70" w:rsidRDefault="00AD1A70" w:rsidP="00AD1A70">
      <w:pPr>
        <w:pStyle w:val="af8"/>
        <w:numPr>
          <w:ilvl w:val="2"/>
          <w:numId w:val="4"/>
        </w:numPr>
        <w:ind w:left="1134" w:hanging="1134"/>
        <w:contextualSpacing w:val="0"/>
        <w:jc w:val="both"/>
      </w:pPr>
      <w:r>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r w:rsidRPr="000F7A20">
        <w:t xml:space="preserve">Организатор закупки </w:t>
      </w:r>
      <w:r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14:paraId="396BBB3E" w14:textId="77777777" w:rsidR="00AD1A70" w:rsidRDefault="00AD1A70" w:rsidP="00AD1A70">
      <w:pPr>
        <w:pStyle w:val="af8"/>
        <w:numPr>
          <w:ilvl w:val="2"/>
          <w:numId w:val="4"/>
        </w:numPr>
        <w:ind w:left="1134" w:hanging="1134"/>
        <w:contextualSpacing w:val="0"/>
        <w:jc w:val="both"/>
      </w:pPr>
      <w:r w:rsidRPr="00830285">
        <w:t xml:space="preserve">В течение 3 (трех) </w:t>
      </w:r>
      <w:r>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t xml:space="preserve"> и электронной торговой площадке</w:t>
      </w:r>
      <w:r w:rsidRPr="00830285">
        <w:t>, указанн</w:t>
      </w:r>
      <w:r>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Pr="0074619A">
        <w:t xml:space="preserve"> </w:t>
      </w:r>
      <w:r>
        <w:t>и электронной торговой площадке</w:t>
      </w:r>
      <w:r w:rsidRPr="00830285">
        <w:t>, указанн</w:t>
      </w:r>
      <w:r>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14:paraId="74FB1409" w14:textId="77777777" w:rsidR="00AD1A70" w:rsidRPr="00EC4569" w:rsidRDefault="00AD1A70" w:rsidP="00AD1A70">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14:paraId="5F3C874B" w14:textId="77777777" w:rsidR="00AD1A70" w:rsidRPr="00EC4569" w:rsidRDefault="00AD1A70" w:rsidP="00AD1A70">
      <w:pPr>
        <w:pStyle w:val="af8"/>
        <w:ind w:left="1134"/>
        <w:contextualSpacing w:val="0"/>
        <w:jc w:val="both"/>
      </w:pPr>
      <w:r w:rsidRPr="00EC4569">
        <w:t>– 30 календарных дней в случае проведения закупки в форме конкурса в соответствии с требованиями Гражданского кодекса Российской Федерации;</w:t>
      </w:r>
    </w:p>
    <w:p w14:paraId="301F22FC" w14:textId="77777777" w:rsidR="00AD1A70" w:rsidRPr="00EC4569" w:rsidRDefault="00AD1A70" w:rsidP="00AD1A70">
      <w:pPr>
        <w:pStyle w:val="af8"/>
        <w:ind w:left="1134"/>
        <w:contextualSpacing w:val="0"/>
        <w:jc w:val="both"/>
      </w:pPr>
      <w:r w:rsidRPr="00EC4569">
        <w:t>– 5 календарных дней в случае проведения закупки в иных формах.</w:t>
      </w:r>
    </w:p>
    <w:p w14:paraId="358DF61D" w14:textId="77777777" w:rsidR="00AD1A70" w:rsidRPr="002E2BE8" w:rsidRDefault="00AD1A70" w:rsidP="00AD1A70">
      <w:pPr>
        <w:pStyle w:val="af8"/>
        <w:numPr>
          <w:ilvl w:val="1"/>
          <w:numId w:val="4"/>
        </w:numPr>
        <w:ind w:left="1134" w:hanging="1134"/>
        <w:contextualSpacing w:val="0"/>
        <w:rPr>
          <w:b/>
        </w:rPr>
      </w:pPr>
      <w:r w:rsidRPr="002E2BE8">
        <w:rPr>
          <w:b/>
        </w:rPr>
        <w:t xml:space="preserve">Затраты на участие в </w:t>
      </w:r>
      <w:r>
        <w:rPr>
          <w:b/>
        </w:rPr>
        <w:t>закупке</w:t>
      </w:r>
    </w:p>
    <w:p w14:paraId="222784D6" w14:textId="77777777" w:rsidR="00AD1A70" w:rsidRPr="002E2BE8" w:rsidRDefault="00AD1A70" w:rsidP="00AD1A70">
      <w:pPr>
        <w:pStyle w:val="af8"/>
        <w:numPr>
          <w:ilvl w:val="2"/>
          <w:numId w:val="4"/>
        </w:numPr>
        <w:ind w:left="1134" w:hanging="1134"/>
        <w:contextualSpacing w:val="0"/>
        <w:jc w:val="both"/>
      </w:pPr>
      <w:r>
        <w:t>Потенциальный участник</w:t>
      </w:r>
      <w:r w:rsidRPr="002E2BE8">
        <w:t xml:space="preserve">/Участник </w:t>
      </w:r>
      <w:r>
        <w:t>закупки</w:t>
      </w:r>
      <w:r w:rsidRPr="002E2BE8">
        <w:t xml:space="preserve"> </w:t>
      </w:r>
      <w:r>
        <w:t xml:space="preserve">самостоятельно </w:t>
      </w:r>
      <w:r w:rsidRPr="002E2BE8">
        <w:t xml:space="preserve">несет все расходы, связанные с участием в </w:t>
      </w:r>
      <w:r>
        <w:t>закупке</w:t>
      </w:r>
      <w:r w:rsidRPr="002E2BE8">
        <w:t xml:space="preserve">, в том числе с подготовкой и предоставлением заявки на участие в </w:t>
      </w:r>
      <w:r>
        <w:t>закупке</w:t>
      </w:r>
      <w:r w:rsidRPr="002E2BE8">
        <w:t xml:space="preserve">, иной документации, а Организатор </w:t>
      </w:r>
      <w:r>
        <w:t>закупки</w:t>
      </w:r>
      <w:r w:rsidRPr="002E2BE8">
        <w:t xml:space="preserve"> не имеет обязательств по этим расходам независимо от итогов </w:t>
      </w:r>
      <w:r>
        <w:t>закупки</w:t>
      </w:r>
      <w:r w:rsidRPr="002E2BE8">
        <w:t>, а также оснований их завершения.</w:t>
      </w:r>
    </w:p>
    <w:p w14:paraId="611FD876" w14:textId="77777777" w:rsidR="00AD1A70" w:rsidRPr="002E2BE8" w:rsidRDefault="00AD1A70" w:rsidP="00AD1A70">
      <w:pPr>
        <w:pStyle w:val="af8"/>
        <w:numPr>
          <w:ilvl w:val="2"/>
          <w:numId w:val="4"/>
        </w:numPr>
        <w:ind w:left="1134" w:hanging="1134"/>
        <w:contextualSpacing w:val="0"/>
        <w:jc w:val="both"/>
      </w:pPr>
      <w:r>
        <w:t>Потенциальный участник</w:t>
      </w:r>
      <w:r w:rsidRPr="002E2BE8">
        <w:t xml:space="preserve">/Участники </w:t>
      </w:r>
      <w:r>
        <w:t>закупки</w:t>
      </w:r>
      <w:r w:rsidRPr="002E2BE8">
        <w:t xml:space="preserve"> не вправе требовать компенсацию упущенной выгоды, понесенной в ходе подготовки к </w:t>
      </w:r>
      <w:r>
        <w:t>закупке</w:t>
      </w:r>
      <w:r w:rsidRPr="002E2BE8">
        <w:t xml:space="preserve"> и проведения </w:t>
      </w:r>
      <w:r>
        <w:t>закупки</w:t>
      </w:r>
      <w:r w:rsidRPr="002E2BE8">
        <w:t>.</w:t>
      </w:r>
    </w:p>
    <w:p w14:paraId="1DC01517" w14:textId="77777777" w:rsidR="00AD1A70" w:rsidRPr="002E2BE8" w:rsidRDefault="00AD1A70" w:rsidP="00AD1A70">
      <w:pPr>
        <w:pStyle w:val="af8"/>
        <w:numPr>
          <w:ilvl w:val="1"/>
          <w:numId w:val="4"/>
        </w:numPr>
        <w:ind w:left="1134" w:hanging="1134"/>
        <w:contextualSpacing w:val="0"/>
        <w:rPr>
          <w:b/>
        </w:rPr>
      </w:pPr>
      <w:r w:rsidRPr="002E2BE8">
        <w:rPr>
          <w:b/>
        </w:rPr>
        <w:t xml:space="preserve">Отказ от проведения </w:t>
      </w:r>
      <w:r>
        <w:rPr>
          <w:b/>
        </w:rPr>
        <w:t>закупки</w:t>
      </w:r>
    </w:p>
    <w:p w14:paraId="6CF5CE3F" w14:textId="77777777" w:rsidR="00AD1A70" w:rsidRPr="002E2BE8" w:rsidRDefault="00AD1A70" w:rsidP="00AD1A70">
      <w:pPr>
        <w:pStyle w:val="af8"/>
        <w:numPr>
          <w:ilvl w:val="2"/>
          <w:numId w:val="4"/>
        </w:numPr>
        <w:ind w:left="1134" w:hanging="1134"/>
        <w:contextualSpacing w:val="0"/>
        <w:jc w:val="both"/>
      </w:pPr>
      <w:r w:rsidRPr="002E2BE8">
        <w:t xml:space="preserve">Заказчик/Организатор </w:t>
      </w:r>
      <w:r>
        <w:t>закупки</w:t>
      </w:r>
      <w:r w:rsidRPr="002E2BE8">
        <w:t>, разместивший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w:t>
      </w:r>
      <w:r w:rsidRPr="002E2BE8">
        <w:rPr>
          <w:lang w:val="en-US"/>
        </w:rPr>
        <w:t> </w:t>
      </w:r>
      <w:r w:rsidRPr="002E2BE8">
        <w:t xml:space="preserve">3 </w:t>
      </w:r>
      <w:r>
        <w:t>Извещения</w:t>
      </w:r>
      <w:r w:rsidRPr="002E2BE8">
        <w:t xml:space="preserve">, </w:t>
      </w:r>
      <w:r>
        <w:t>документацию</w:t>
      </w:r>
      <w:r w:rsidRPr="002E2BE8">
        <w:t xml:space="preserve">, вправе отказаться </w:t>
      </w:r>
      <w:r>
        <w:t xml:space="preserve">без объяснения причин </w:t>
      </w:r>
      <w:r w:rsidRPr="002E2BE8">
        <w:t xml:space="preserve">от проведения </w:t>
      </w:r>
      <w:r>
        <w:t>закупки</w:t>
      </w:r>
      <w:r w:rsidRPr="002E2BE8">
        <w:t xml:space="preserve"> в </w:t>
      </w:r>
      <w:r>
        <w:t xml:space="preserve">порядке и </w:t>
      </w:r>
      <w:r w:rsidRPr="002E2BE8">
        <w:t>срок</w:t>
      </w:r>
      <w:r>
        <w:t>и</w:t>
      </w:r>
      <w:r w:rsidRPr="002E2BE8">
        <w:t>, указанны</w:t>
      </w:r>
      <w:r>
        <w:t>е</w:t>
      </w:r>
      <w:r w:rsidRPr="002E2BE8">
        <w:t xml:space="preserve"> в пункте</w:t>
      </w:r>
      <w:r w:rsidRPr="002E2BE8">
        <w:rPr>
          <w:lang w:val="en-US"/>
        </w:rPr>
        <w:t> </w:t>
      </w:r>
      <w:r>
        <w:t>4</w:t>
      </w:r>
      <w:r w:rsidRPr="002E2BE8">
        <w:t xml:space="preserve"> </w:t>
      </w:r>
      <w:r>
        <w:t>Извещения</w:t>
      </w:r>
      <w:r w:rsidRPr="002E2BE8">
        <w:t>.</w:t>
      </w:r>
    </w:p>
    <w:p w14:paraId="2CF63E40" w14:textId="77777777" w:rsidR="00AD1A70" w:rsidRPr="002E2BE8" w:rsidRDefault="00AD1A70" w:rsidP="00AD1A70">
      <w:pPr>
        <w:pStyle w:val="af8"/>
        <w:numPr>
          <w:ilvl w:val="1"/>
          <w:numId w:val="4"/>
        </w:numPr>
        <w:ind w:left="1134" w:hanging="1134"/>
        <w:contextualSpacing w:val="0"/>
        <w:rPr>
          <w:b/>
        </w:rPr>
      </w:pPr>
      <w:r w:rsidRPr="002E2BE8">
        <w:rPr>
          <w:b/>
        </w:rPr>
        <w:t xml:space="preserve">Обеспечение исполнения обязательств, связанных с подачей заявки на </w:t>
      </w:r>
      <w:r w:rsidRPr="002E2BE8">
        <w:rPr>
          <w:b/>
        </w:rPr>
        <w:lastRenderedPageBreak/>
        <w:t xml:space="preserve">участие в </w:t>
      </w:r>
      <w:r>
        <w:rPr>
          <w:b/>
        </w:rPr>
        <w:t>закупке</w:t>
      </w:r>
    </w:p>
    <w:p w14:paraId="7DBEDE5C" w14:textId="77777777" w:rsidR="00AD1A70" w:rsidRPr="002E2BE8" w:rsidRDefault="00AD1A70" w:rsidP="00AD1A70">
      <w:pPr>
        <w:pStyle w:val="af8"/>
        <w:numPr>
          <w:ilvl w:val="2"/>
          <w:numId w:val="4"/>
        </w:numPr>
        <w:ind w:left="1134" w:hanging="1134"/>
        <w:contextualSpacing w:val="0"/>
        <w:jc w:val="both"/>
      </w:pPr>
      <w:r w:rsidRPr="002E2BE8">
        <w:t xml:space="preserve">Обеспечение исполнения обязательств Участника </w:t>
      </w:r>
      <w:r>
        <w:t>закупки</w:t>
      </w:r>
      <w:r w:rsidRPr="002E2BE8">
        <w:t xml:space="preserve">,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2E2BE8">
        <w:rPr>
          <w:lang w:val="en-US"/>
        </w:rPr>
        <w:t> </w:t>
      </w:r>
      <w:r>
        <w:t>13</w:t>
      </w:r>
      <w:r w:rsidRPr="002E2BE8">
        <w:t xml:space="preserve"> </w:t>
      </w:r>
      <w:r>
        <w:t>Извещения</w:t>
      </w:r>
      <w:r w:rsidRPr="002E2BE8">
        <w:t xml:space="preserve">. Организатором </w:t>
      </w:r>
      <w:r>
        <w:t>закупки</w:t>
      </w:r>
      <w:r w:rsidRPr="002E2BE8">
        <w:t xml:space="preserve"> могут быть использованы следующие способы обеспечения исполнения обязательств Участника </w:t>
      </w:r>
      <w:r>
        <w:t>закупки</w:t>
      </w:r>
      <w:r w:rsidRPr="002E2BE8">
        <w:t xml:space="preserve">, связанные с подачей заявки на участие в </w:t>
      </w:r>
      <w:r>
        <w:t>закупке</w:t>
      </w:r>
      <w:r w:rsidRPr="002E2BE8">
        <w:t>:</w:t>
      </w:r>
    </w:p>
    <w:p w14:paraId="1E6569B5" w14:textId="77777777" w:rsidR="00AD1A70" w:rsidRPr="002E2BE8" w:rsidRDefault="00AD1A70" w:rsidP="00AD1A70">
      <w:pPr>
        <w:pStyle w:val="af8"/>
        <w:numPr>
          <w:ilvl w:val="2"/>
          <w:numId w:val="4"/>
        </w:numPr>
        <w:contextualSpacing w:val="0"/>
        <w:jc w:val="both"/>
      </w:pPr>
      <w:r>
        <w:t xml:space="preserve">Обеспечительный платеж. </w:t>
      </w:r>
      <w:r w:rsidRPr="002E2BE8">
        <w:t>Обеспечительный платеж должен быть перечислен не позднее даты подачи заявки</w:t>
      </w:r>
      <w:r>
        <w:t xml:space="preserve"> на участие в закупке</w:t>
      </w:r>
      <w:r w:rsidRPr="002E2BE8">
        <w:t xml:space="preserve"> на расчетный счет Организатора </w:t>
      </w:r>
      <w:r>
        <w:t>закупки</w:t>
      </w:r>
      <w:r w:rsidRPr="002E2BE8">
        <w:t xml:space="preserve"> </w:t>
      </w:r>
      <w:r>
        <w:t>указанный в пункте 13 Извещения.</w:t>
      </w:r>
    </w:p>
    <w:p w14:paraId="33950904" w14:textId="77777777" w:rsidR="00AD1A70" w:rsidRPr="002E2BE8" w:rsidRDefault="00AD1A70" w:rsidP="00AD1A70">
      <w:pPr>
        <w:pStyle w:val="af8"/>
        <w:numPr>
          <w:ilvl w:val="2"/>
          <w:numId w:val="4"/>
        </w:numPr>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32" w:name="_Toc132091784"/>
      <w:bookmarkEnd w:id="32"/>
    </w:p>
    <w:p w14:paraId="7787A422"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3" w:name="_Toc132091785"/>
      <w:bookmarkEnd w:id="33"/>
    </w:p>
    <w:p w14:paraId="29B0A9B5"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bookmarkStart w:id="34" w:name="_Ref56251621"/>
      <w:r w:rsidRPr="002E2BE8">
        <w:rPr>
          <w:rStyle w:val="FontStyle128"/>
          <w:sz w:val="24"/>
          <w:szCs w:val="24"/>
        </w:rPr>
        <w:t>Сумма банковской гарантии должна быть выражена в российских рублях.</w:t>
      </w:r>
      <w:bookmarkStart w:id="35" w:name="_Toc132091786"/>
      <w:bookmarkEnd w:id="34"/>
      <w:bookmarkEnd w:id="35"/>
    </w:p>
    <w:p w14:paraId="796B5A3E"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bookmarkStart w:id="3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37" w:name="_Toc132091787"/>
      <w:bookmarkEnd w:id="36"/>
      <w:bookmarkEnd w:id="37"/>
    </w:p>
    <w:p w14:paraId="26720665"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bookmarkStart w:id="38"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Участник </w:t>
      </w:r>
      <w:r>
        <w:rPr>
          <w:rStyle w:val="FontStyle128"/>
          <w:sz w:val="24"/>
          <w:szCs w:val="24"/>
        </w:rPr>
        <w:t>закупки</w:t>
      </w:r>
      <w:r w:rsidRPr="002E2BE8">
        <w:rPr>
          <w:rStyle w:val="FontStyle128"/>
          <w:sz w:val="24"/>
          <w:szCs w:val="24"/>
        </w:rPr>
        <w:t>, гарантом — банк, выдавший банковскую гарантию.</w:t>
      </w:r>
      <w:bookmarkStart w:id="39" w:name="_Toc132091788"/>
      <w:bookmarkEnd w:id="38"/>
      <w:bookmarkEnd w:id="39"/>
    </w:p>
    <w:p w14:paraId="7F6C0C8E"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bookmarkStart w:id="40" w:name="_Ref56237017"/>
      <w:r w:rsidRPr="002E2BE8">
        <w:rPr>
          <w:rStyle w:val="FontStyle128"/>
          <w:sz w:val="24"/>
          <w:szCs w:val="24"/>
        </w:rPr>
        <w:t xml:space="preserve">В банковской гарантии должно быть предусмотрено безусловное право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1" w:name="_Toc132091789"/>
      <w:bookmarkEnd w:id="40"/>
      <w:bookmarkEnd w:id="41"/>
    </w:p>
    <w:p w14:paraId="6F2AA8CE" w14:textId="77777777" w:rsidR="00AD1A70" w:rsidRPr="002E2BE8" w:rsidRDefault="00AD1A70" w:rsidP="00AD1A70">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42" w:name="_Toc132091790"/>
      <w:bookmarkEnd w:id="42"/>
    </w:p>
    <w:p w14:paraId="529AE58A" w14:textId="77777777" w:rsidR="00AD1A70" w:rsidRPr="002E2BE8" w:rsidRDefault="00AD1A70" w:rsidP="00AD1A70">
      <w:pPr>
        <w:pStyle w:val="af7"/>
        <w:numPr>
          <w:ilvl w:val="0"/>
          <w:numId w:val="6"/>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43" w:name="_Toc132091791"/>
      <w:bookmarkEnd w:id="43"/>
    </w:p>
    <w:p w14:paraId="1B64BEF8" w14:textId="77777777" w:rsidR="00AD1A70" w:rsidRPr="00AC3796" w:rsidRDefault="00AD1A70" w:rsidP="00AD1A70">
      <w:pPr>
        <w:pStyle w:val="af7"/>
        <w:numPr>
          <w:ilvl w:val="0"/>
          <w:numId w:val="6"/>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14:paraId="02FEEFC9" w14:textId="77777777" w:rsidR="00AD1A70" w:rsidRPr="002E2BE8" w:rsidRDefault="00AD1A70" w:rsidP="00AD1A70">
      <w:pPr>
        <w:pStyle w:val="af7"/>
        <w:numPr>
          <w:ilvl w:val="0"/>
          <w:numId w:val="6"/>
        </w:numPr>
        <w:spacing w:line="240" w:lineRule="auto"/>
        <w:ind w:left="2268" w:hanging="567"/>
        <w:rPr>
          <w:sz w:val="24"/>
          <w:szCs w:val="24"/>
        </w:rPr>
      </w:pPr>
      <w:r w:rsidRPr="002E2BE8">
        <w:rPr>
          <w:sz w:val="24"/>
          <w:szCs w:val="24"/>
        </w:rPr>
        <w:t xml:space="preserve">отказа Победителя </w:t>
      </w:r>
      <w:r>
        <w:rPr>
          <w:sz w:val="24"/>
          <w:szCs w:val="24"/>
        </w:rPr>
        <w:t>закупки</w:t>
      </w:r>
      <w:r w:rsidRPr="002E2BE8">
        <w:rPr>
          <w:sz w:val="24"/>
          <w:szCs w:val="24"/>
        </w:rPr>
        <w:t xml:space="preserve"> подписать Протокол о результатах </w:t>
      </w:r>
      <w:r>
        <w:rPr>
          <w:sz w:val="24"/>
          <w:szCs w:val="24"/>
        </w:rPr>
        <w:t>закупки</w:t>
      </w:r>
      <w:r w:rsidRPr="002E2BE8">
        <w:rPr>
          <w:sz w:val="24"/>
          <w:szCs w:val="24"/>
        </w:rPr>
        <w:t xml:space="preserve"> </w:t>
      </w:r>
      <w:r>
        <w:rPr>
          <w:sz w:val="24"/>
          <w:szCs w:val="24"/>
        </w:rPr>
        <w:t xml:space="preserve">в случае если подписание данного Протокола предусмотрено </w:t>
      </w:r>
      <w:r w:rsidRPr="002E2BE8">
        <w:rPr>
          <w:sz w:val="24"/>
          <w:szCs w:val="24"/>
        </w:rPr>
        <w:t xml:space="preserve">в </w:t>
      </w:r>
      <w:r>
        <w:rPr>
          <w:sz w:val="24"/>
          <w:szCs w:val="24"/>
        </w:rPr>
        <w:t xml:space="preserve">пункте 27 </w:t>
      </w:r>
      <w:r w:rsidRPr="00101115">
        <w:rPr>
          <w:sz w:val="24"/>
          <w:szCs w:val="24"/>
        </w:rPr>
        <w:t>Извещения;</w:t>
      </w:r>
      <w:bookmarkStart w:id="44" w:name="_Toc132091792"/>
      <w:bookmarkEnd w:id="44"/>
    </w:p>
    <w:p w14:paraId="0941B4A2" w14:textId="77777777" w:rsidR="00AD1A70" w:rsidRPr="002E2BE8" w:rsidRDefault="00AD1A70" w:rsidP="00AD1A70">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45" w:name="_Toc132091793"/>
      <w:bookmarkEnd w:id="45"/>
    </w:p>
    <w:p w14:paraId="38BB70B0"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6" w:name="_Toc132091794"/>
      <w:bookmarkEnd w:id="46"/>
    </w:p>
    <w:p w14:paraId="09DEE580"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47" w:name="_Toc132091795"/>
      <w:bookmarkEnd w:id="47"/>
    </w:p>
    <w:p w14:paraId="47171453"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48" w:name="_Toc132091796"/>
      <w:bookmarkEnd w:id="48"/>
    </w:p>
    <w:p w14:paraId="5B73902A"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bookmarkStart w:id="49"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0" w:name="_Toc132091798"/>
      <w:bookmarkEnd w:id="49"/>
      <w:bookmarkEnd w:id="50"/>
    </w:p>
    <w:p w14:paraId="7B6E7731" w14:textId="77777777" w:rsidR="00AD1A70" w:rsidRDefault="00AD1A70" w:rsidP="00AD1A70">
      <w:pPr>
        <w:pStyle w:val="af8"/>
        <w:numPr>
          <w:ilvl w:val="2"/>
          <w:numId w:val="4"/>
        </w:numPr>
        <w:ind w:left="1134" w:hanging="1134"/>
        <w:contextualSpacing w:val="0"/>
        <w:jc w:val="both"/>
      </w:pPr>
      <w:r>
        <w:t>Соглашение о неустойке:</w:t>
      </w:r>
    </w:p>
    <w:p w14:paraId="57DF8E22" w14:textId="61B42FC1" w:rsidR="00AD1A70" w:rsidRDefault="00AD1A70" w:rsidP="00AD1A70">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t>закупке</w:t>
      </w:r>
      <w:r w:rsidRPr="00E62B4D">
        <w:t>, Участник обязан выплатить о</w:t>
      </w:r>
      <w:r>
        <w:t xml:space="preserve">рганизатору неустойку в размере, </w:t>
      </w:r>
      <w:r>
        <w:lastRenderedPageBreak/>
        <w:t>указанном в п. 13 Извещения</w:t>
      </w:r>
      <w:r w:rsidRPr="00E62B4D">
        <w:t>.</w:t>
      </w:r>
    </w:p>
    <w:p w14:paraId="365C8798" w14:textId="77777777" w:rsidR="00AD1A70" w:rsidRPr="004C565D" w:rsidRDefault="00AD1A70" w:rsidP="00AD1A70">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14:paraId="16CA9283" w14:textId="77777777" w:rsidR="00AD1A70" w:rsidRPr="009E76B6" w:rsidRDefault="00AD1A70" w:rsidP="00AD1A70">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14:paraId="74635938" w14:textId="77777777" w:rsidR="00AD1A70" w:rsidRPr="009E76B6" w:rsidRDefault="00AD1A70" w:rsidP="00AD1A70">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14:paraId="2262AAF0" w14:textId="77777777" w:rsidR="00AD1A70" w:rsidRPr="000012F7" w:rsidRDefault="00AD1A70" w:rsidP="00AD1A70">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14:paraId="3E447AC0" w14:textId="77777777" w:rsidR="00AD1A70" w:rsidRDefault="00AD1A70" w:rsidP="00AD1A70">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14:paraId="6425EF1D" w14:textId="77777777" w:rsidR="00AD1A70" w:rsidRPr="004C565D" w:rsidRDefault="00AD1A70" w:rsidP="00AD1A70">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14:paraId="1E5323CC" w14:textId="4B76677A" w:rsidR="00AD1A70" w:rsidRDefault="00AD1A70" w:rsidP="00AD1A70">
      <w:pPr>
        <w:pStyle w:val="af8"/>
        <w:numPr>
          <w:ilvl w:val="2"/>
          <w:numId w:val="4"/>
        </w:numPr>
        <w:ind w:left="1134" w:hanging="1134"/>
        <w:contextualSpacing w:val="0"/>
        <w:jc w:val="both"/>
      </w:pPr>
      <w:r>
        <w:t>Обеспечение исполнения обязательств Участника закупки, связанное с подачей заявки на участие в закупке, возвращается Победителям закупки:</w:t>
      </w:r>
    </w:p>
    <w:p w14:paraId="7691110A" w14:textId="77777777" w:rsidR="00AD1A70" w:rsidRPr="00564CA0"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14:paraId="364794DC" w14:textId="77777777" w:rsidR="00AD1A70" w:rsidRPr="00564CA0"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календарных </w:t>
      </w:r>
      <w:r w:rsidRPr="00564CA0">
        <w:rPr>
          <w:rStyle w:val="FontStyle128"/>
          <w:sz w:val="24"/>
          <w:szCs w:val="24"/>
        </w:rPr>
        <w:t>дней с момента подписания им договора.</w:t>
      </w:r>
    </w:p>
    <w:p w14:paraId="732688DF" w14:textId="77777777" w:rsidR="00AD1A70" w:rsidRPr="002E2BE8" w:rsidRDefault="00AD1A70" w:rsidP="00AD1A70">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Участнику занявшему следующее по ранжиру место в течение 7 (семи) рабочих дней с момента заключения договора с Победителями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1" w:name="_Toc132091799"/>
      <w:bookmarkEnd w:id="51"/>
      <w:r w:rsidRPr="002E2BE8">
        <w:t xml:space="preserve">Непредставление обеспечения обязательств Участника </w:t>
      </w:r>
      <w:r>
        <w:t>закупки</w:t>
      </w:r>
      <w:r w:rsidRPr="002E2BE8">
        <w:t xml:space="preserve"> является основанием для отклонения заявки на участие в </w:t>
      </w:r>
      <w:r>
        <w:t>закупке</w:t>
      </w:r>
      <w:r w:rsidRPr="002E2BE8">
        <w:t>.</w:t>
      </w:r>
    </w:p>
    <w:p w14:paraId="285DC1C2" w14:textId="77777777" w:rsidR="00AD1A70" w:rsidRPr="002E2BE8" w:rsidRDefault="00AD1A70" w:rsidP="00AD1A70">
      <w:pPr>
        <w:pStyle w:val="af8"/>
        <w:numPr>
          <w:ilvl w:val="1"/>
          <w:numId w:val="4"/>
        </w:numPr>
        <w:ind w:left="1134" w:hanging="1134"/>
        <w:contextualSpacing w:val="0"/>
        <w:rPr>
          <w:b/>
        </w:rPr>
      </w:pPr>
      <w:bookmarkStart w:id="52" w:name="_Ref316304084"/>
      <w:r w:rsidRPr="002E2BE8">
        <w:rPr>
          <w:b/>
        </w:rPr>
        <w:t xml:space="preserve">Подача и прием заявок на участие в </w:t>
      </w:r>
      <w:bookmarkEnd w:id="52"/>
      <w:r>
        <w:rPr>
          <w:b/>
        </w:rPr>
        <w:t>закупке</w:t>
      </w:r>
    </w:p>
    <w:p w14:paraId="2FDEF4F0" w14:textId="77777777" w:rsidR="00AD1A70" w:rsidRPr="002E2BE8" w:rsidRDefault="00AD1A70" w:rsidP="00AD1A70">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17675D47" w14:textId="77777777" w:rsidR="00AD1A70" w:rsidRPr="002E2BE8" w:rsidRDefault="00AD1A70" w:rsidP="00AD1A70">
      <w:pPr>
        <w:pStyle w:val="af8"/>
        <w:numPr>
          <w:ilvl w:val="2"/>
          <w:numId w:val="4"/>
        </w:numPr>
        <w:ind w:left="1134" w:hanging="1134"/>
        <w:contextualSpacing w:val="0"/>
        <w:jc w:val="both"/>
      </w:pPr>
      <w:r w:rsidRPr="002E2BE8">
        <w:t xml:space="preserve">Датой начала срока подачи заявок на участие в </w:t>
      </w:r>
      <w:r>
        <w:t>закупке</w:t>
      </w:r>
      <w:r w:rsidRPr="002E2BE8">
        <w:t xml:space="preserve"> является день, следующий за днем размещения на сайте</w:t>
      </w:r>
      <w:r w:rsidRPr="00F619FB">
        <w:rPr>
          <w:rStyle w:val="FontStyle128"/>
          <w:sz w:val="24"/>
          <w:szCs w:val="24"/>
        </w:rPr>
        <w:t xml:space="preserve"> </w:t>
      </w:r>
      <w:r>
        <w:rPr>
          <w:rStyle w:val="FontStyle128"/>
          <w:sz w:val="24"/>
          <w:szCs w:val="24"/>
        </w:rPr>
        <w:t>и электронной торговой площадке</w:t>
      </w:r>
      <w:r w:rsidRPr="002E2BE8">
        <w:t>, указанн</w:t>
      </w:r>
      <w:r>
        <w:t>ые</w:t>
      </w:r>
      <w:r w:rsidRPr="002E2BE8">
        <w:t xml:space="preserve"> в пункте </w:t>
      </w:r>
      <w:r>
        <w:t>3</w:t>
      </w:r>
      <w:r w:rsidRPr="002E2BE8">
        <w:t xml:space="preserve"> </w:t>
      </w:r>
      <w:r>
        <w:t>Извещения</w:t>
      </w:r>
      <w:r w:rsidRPr="002E2BE8">
        <w:t xml:space="preserve"> настоящей </w:t>
      </w:r>
      <w:r>
        <w:t>закупочной</w:t>
      </w:r>
      <w:r w:rsidRPr="002E2BE8">
        <w:t xml:space="preserve"> документации.</w:t>
      </w:r>
    </w:p>
    <w:p w14:paraId="73722835" w14:textId="77777777" w:rsidR="00AD1A70" w:rsidRPr="002E2BE8" w:rsidRDefault="00AD1A70" w:rsidP="00AD1A70">
      <w:pPr>
        <w:pStyle w:val="af8"/>
        <w:numPr>
          <w:ilvl w:val="2"/>
          <w:numId w:val="4"/>
        </w:numPr>
        <w:ind w:left="1134" w:hanging="1134"/>
        <w:contextualSpacing w:val="0"/>
        <w:jc w:val="both"/>
      </w:pPr>
      <w:r w:rsidRPr="002E2BE8">
        <w:t xml:space="preserve">Заявки на участие в </w:t>
      </w:r>
      <w:r>
        <w:t>закупке</w:t>
      </w:r>
      <w:r w:rsidRPr="002E2BE8">
        <w:t xml:space="preserve"> должны быть поданы до истечения срока, установленного в пункте </w:t>
      </w:r>
      <w:r>
        <w:t>21</w:t>
      </w:r>
      <w:r w:rsidRPr="002E2BE8">
        <w:t xml:space="preserve"> </w:t>
      </w:r>
      <w:r>
        <w:t>Извещения</w:t>
      </w:r>
      <w:r w:rsidRPr="002E2BE8">
        <w:t>.</w:t>
      </w:r>
    </w:p>
    <w:p w14:paraId="7D7D7B07" w14:textId="77777777" w:rsidR="00AD1A70" w:rsidRPr="002E2BE8" w:rsidRDefault="00AD1A70" w:rsidP="00AD1A70">
      <w:pPr>
        <w:pStyle w:val="af8"/>
        <w:numPr>
          <w:ilvl w:val="2"/>
          <w:numId w:val="4"/>
        </w:numPr>
        <w:ind w:left="1134" w:hanging="1134"/>
        <w:contextualSpacing w:val="0"/>
        <w:jc w:val="both"/>
      </w:pPr>
      <w:r w:rsidRPr="002E2BE8">
        <w:t xml:space="preserve">Заявка на участие в </w:t>
      </w:r>
      <w:r>
        <w:t>закупке</w:t>
      </w:r>
      <w:r w:rsidRPr="002E2BE8">
        <w:t xml:space="preserve"> </w:t>
      </w:r>
      <w:r>
        <w:t>должна быть подписана</w:t>
      </w:r>
      <w:r w:rsidRPr="00EC4569">
        <w:t xml:space="preserve"> с </w:t>
      </w:r>
      <w:r>
        <w:t>применением электронной цифровой подписи</w:t>
      </w:r>
      <w:r w:rsidRPr="002E2BE8">
        <w:t>.</w:t>
      </w:r>
    </w:p>
    <w:p w14:paraId="51E5AC76" w14:textId="77777777" w:rsidR="00AD1A70" w:rsidRPr="002E2BE8" w:rsidRDefault="00AD1A70" w:rsidP="00AD1A70">
      <w:pPr>
        <w:pStyle w:val="af8"/>
        <w:numPr>
          <w:ilvl w:val="1"/>
          <w:numId w:val="4"/>
        </w:numPr>
        <w:ind w:left="1134" w:hanging="1134"/>
        <w:contextualSpacing w:val="0"/>
        <w:rPr>
          <w:b/>
        </w:rPr>
      </w:pPr>
      <w:r w:rsidRPr="002E2BE8">
        <w:rPr>
          <w:b/>
        </w:rPr>
        <w:t xml:space="preserve">Изменение заявок на участие в </w:t>
      </w:r>
      <w:r>
        <w:rPr>
          <w:b/>
        </w:rPr>
        <w:t>закупке</w:t>
      </w:r>
      <w:r w:rsidRPr="002E2BE8">
        <w:rPr>
          <w:b/>
        </w:rPr>
        <w:t xml:space="preserve"> или их отзыв</w:t>
      </w:r>
    </w:p>
    <w:p w14:paraId="7315FA83" w14:textId="77777777" w:rsidR="00AD1A70" w:rsidRPr="002E2BE8" w:rsidRDefault="00AD1A70" w:rsidP="00AD1A70">
      <w:pPr>
        <w:pStyle w:val="af8"/>
        <w:numPr>
          <w:ilvl w:val="2"/>
          <w:numId w:val="4"/>
        </w:numPr>
        <w:ind w:left="1134" w:hanging="1134"/>
        <w:contextualSpacing w:val="0"/>
        <w:jc w:val="both"/>
      </w:pPr>
      <w:r w:rsidRPr="002E2BE8">
        <w:t xml:space="preserve">Участник </w:t>
      </w:r>
      <w:r>
        <w:t>закупки</w:t>
      </w:r>
      <w:r w:rsidRPr="002E2BE8">
        <w:t xml:space="preserve">, подавший заявку на участие в </w:t>
      </w:r>
      <w:r>
        <w:t>закупке</w:t>
      </w:r>
      <w:r w:rsidRPr="002E2BE8">
        <w:t xml:space="preserve">, вправе изменить или отозвать свою заявку на участие в </w:t>
      </w:r>
      <w:r>
        <w:t>закупке</w:t>
      </w:r>
      <w:r w:rsidRPr="002E2BE8">
        <w:t xml:space="preserve">, в любое время после ее подачи, но </w:t>
      </w:r>
      <w:r w:rsidRPr="002E2BE8">
        <w:lastRenderedPageBreak/>
        <w:t xml:space="preserve">не позднее момента вскрытия </w:t>
      </w:r>
      <w:r>
        <w:t xml:space="preserve">электронных </w:t>
      </w:r>
      <w:r w:rsidRPr="002E2BE8">
        <w:t xml:space="preserve">конвертов с заявками на участие в </w:t>
      </w:r>
      <w:r>
        <w:t>закупке, в соответствии с Инструкциями и регламентом работы электронной торговой площадки</w:t>
      </w:r>
      <w:r w:rsidRPr="002E2BE8">
        <w:t>.</w:t>
      </w:r>
    </w:p>
    <w:p w14:paraId="2D387704" w14:textId="77777777" w:rsidR="00AD1A70" w:rsidRPr="002E2BE8" w:rsidRDefault="00AD1A70" w:rsidP="00AD1A70">
      <w:pPr>
        <w:pStyle w:val="af8"/>
        <w:numPr>
          <w:ilvl w:val="1"/>
          <w:numId w:val="4"/>
        </w:numPr>
        <w:ind w:left="1134" w:hanging="1134"/>
        <w:contextualSpacing w:val="0"/>
        <w:rPr>
          <w:b/>
        </w:rPr>
      </w:pPr>
      <w:bookmarkStart w:id="53" w:name="_Ref55280448"/>
      <w:bookmarkStart w:id="54" w:name="_Toc55285352"/>
      <w:bookmarkStart w:id="55" w:name="_Toc55305384"/>
      <w:bookmarkStart w:id="56" w:name="_Toc57314655"/>
      <w:bookmarkStart w:id="57" w:name="_Toc69728969"/>
      <w:bookmarkStart w:id="58" w:name="_Toc309202892"/>
      <w:r w:rsidRPr="002E2BE8">
        <w:rPr>
          <w:b/>
        </w:rPr>
        <w:t>Вскрытие поступивших конвертов</w:t>
      </w:r>
      <w:bookmarkEnd w:id="53"/>
      <w:bookmarkEnd w:id="54"/>
      <w:bookmarkEnd w:id="55"/>
      <w:bookmarkEnd w:id="56"/>
      <w:bookmarkEnd w:id="57"/>
      <w:bookmarkEnd w:id="58"/>
    </w:p>
    <w:p w14:paraId="6A3A9F01" w14:textId="17C0ABF3" w:rsidR="00AD1A70" w:rsidRDefault="00AD1A70" w:rsidP="00AD1A70">
      <w:pPr>
        <w:pStyle w:val="af8"/>
        <w:numPr>
          <w:ilvl w:val="2"/>
          <w:numId w:val="4"/>
        </w:numPr>
        <w:ind w:left="1134" w:hanging="1134"/>
        <w:contextualSpacing w:val="0"/>
        <w:jc w:val="both"/>
      </w:pPr>
      <w:bookmarkStart w:id="59"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площадки</w:t>
      </w:r>
      <w:r w:rsidRPr="002E2BE8">
        <w:t>.</w:t>
      </w:r>
    </w:p>
    <w:p w14:paraId="65F2DF4C" w14:textId="77921157" w:rsidR="00AD1A70" w:rsidRPr="002E2BE8" w:rsidRDefault="00AD1A70" w:rsidP="00AD1A70">
      <w:pPr>
        <w:pStyle w:val="af8"/>
        <w:numPr>
          <w:ilvl w:val="2"/>
          <w:numId w:val="4"/>
        </w:numPr>
        <w:ind w:left="1134" w:hanging="1134"/>
        <w:contextualSpacing w:val="0"/>
        <w:jc w:val="both"/>
      </w:pPr>
      <w:r w:rsidRPr="002E2BE8">
        <w:t xml:space="preserve">Организатор </w:t>
      </w:r>
      <w:r>
        <w:t>закупки</w:t>
      </w:r>
      <w:r w:rsidRPr="002E2BE8">
        <w:t xml:space="preserve"> проводит процедуру вскрытия поступивших конвертов, начиная с</w:t>
      </w:r>
      <w:r>
        <w:t>о</w:t>
      </w:r>
      <w:r w:rsidRPr="002E2BE8">
        <w:t xml:space="preserve"> времени, указанного в пункте </w:t>
      </w:r>
      <w:r>
        <w:t>22</w:t>
      </w:r>
      <w:r w:rsidRPr="002E2BE8">
        <w:t xml:space="preserve"> </w:t>
      </w:r>
      <w:r>
        <w:t>И</w:t>
      </w:r>
      <w:r w:rsidRPr="002E2BE8">
        <w:t>звещения</w:t>
      </w:r>
      <w:bookmarkStart w:id="60" w:name="_Ref56222030"/>
      <w:bookmarkEnd w:id="59"/>
      <w:r w:rsidRPr="002E2BE8">
        <w:t>.</w:t>
      </w:r>
    </w:p>
    <w:bookmarkEnd w:id="60"/>
    <w:p w14:paraId="316D6311" w14:textId="77777777" w:rsidR="00AD1A70" w:rsidRDefault="00AD1A70" w:rsidP="00AD1A70">
      <w:pPr>
        <w:pStyle w:val="af8"/>
        <w:numPr>
          <w:ilvl w:val="2"/>
          <w:numId w:val="4"/>
        </w:numPr>
        <w:ind w:left="1134" w:hanging="1134"/>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14:paraId="4C7E51B3" w14:textId="77777777" w:rsidR="00AD1A70" w:rsidRDefault="00AD1A70" w:rsidP="00AD1A70">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14:paraId="251127A8" w14:textId="77777777" w:rsidR="00AD1A70" w:rsidRDefault="00AD1A70" w:rsidP="00AD1A70">
      <w:pPr>
        <w:pStyle w:val="af8"/>
        <w:ind w:left="1134"/>
        <w:contextualSpacing w:val="0"/>
        <w:jc w:val="both"/>
      </w:pPr>
      <w:r w:rsidRPr="00880D64">
        <w:t xml:space="preserve">В случае если </w:t>
      </w:r>
      <w:r>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14:paraId="1E2B1387" w14:textId="77777777" w:rsidR="00AD1A70" w:rsidRPr="002E2BE8" w:rsidRDefault="00AD1A70" w:rsidP="00AD1A70">
      <w:pPr>
        <w:pStyle w:val="af8"/>
        <w:numPr>
          <w:ilvl w:val="2"/>
          <w:numId w:val="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p>
    <w:p w14:paraId="7598DE0F" w14:textId="77777777" w:rsidR="00AD1A70" w:rsidRPr="002E2BE8" w:rsidRDefault="00AD1A70" w:rsidP="00AD1A70">
      <w:pPr>
        <w:pStyle w:val="af8"/>
        <w:numPr>
          <w:ilvl w:val="1"/>
          <w:numId w:val="4"/>
        </w:numPr>
        <w:ind w:left="1134" w:hanging="1134"/>
        <w:contextualSpacing w:val="0"/>
        <w:rPr>
          <w:b/>
        </w:rPr>
      </w:pPr>
      <w:r w:rsidRPr="002E2BE8">
        <w:rPr>
          <w:b/>
        </w:rPr>
        <w:t xml:space="preserve">Опоздавшие заявки на участие в </w:t>
      </w:r>
      <w:r>
        <w:rPr>
          <w:b/>
        </w:rPr>
        <w:t>закупке</w:t>
      </w:r>
    </w:p>
    <w:p w14:paraId="048BD240" w14:textId="77777777" w:rsidR="00AD1A70" w:rsidRPr="002E2BE8" w:rsidRDefault="00AD1A70" w:rsidP="00AD1A70">
      <w:pPr>
        <w:pStyle w:val="af8"/>
        <w:numPr>
          <w:ilvl w:val="2"/>
          <w:numId w:val="4"/>
        </w:numPr>
        <w:ind w:left="1134" w:hanging="1134"/>
        <w:contextualSpacing w:val="0"/>
        <w:jc w:val="both"/>
      </w:pPr>
      <w:r w:rsidRPr="002E2BE8">
        <w:t xml:space="preserve">После окончания срока подачи заявок на участие в </w:t>
      </w:r>
      <w:r>
        <w:t>закупке</w:t>
      </w:r>
      <w:r w:rsidRPr="002E2BE8">
        <w:t xml:space="preserve"> у </w:t>
      </w:r>
      <w:r>
        <w:t>Потенциальных участников</w:t>
      </w:r>
      <w:r w:rsidRPr="002E2BE8">
        <w:t xml:space="preserve"> отсутствует возможность подать заявку на участие в </w:t>
      </w:r>
      <w:r>
        <w:t>закупке</w:t>
      </w:r>
      <w:r w:rsidRPr="002E2BE8">
        <w:t>.</w:t>
      </w:r>
    </w:p>
    <w:p w14:paraId="030D8AD7" w14:textId="77777777" w:rsidR="00AD1A70" w:rsidRPr="002E2BE8" w:rsidRDefault="00AD1A70" w:rsidP="00AD1A70">
      <w:pPr>
        <w:pStyle w:val="af8"/>
        <w:numPr>
          <w:ilvl w:val="1"/>
          <w:numId w:val="4"/>
        </w:numPr>
        <w:ind w:left="1134" w:hanging="1134"/>
        <w:contextualSpacing w:val="0"/>
        <w:rPr>
          <w:b/>
        </w:rPr>
      </w:pPr>
      <w:r w:rsidRPr="002E2BE8">
        <w:rPr>
          <w:b/>
        </w:rPr>
        <w:t xml:space="preserve">Рассмотрение и оценка заявок на участие в </w:t>
      </w:r>
      <w:r>
        <w:rPr>
          <w:b/>
        </w:rPr>
        <w:t>закупке</w:t>
      </w:r>
      <w:r w:rsidRPr="002E2BE8">
        <w:rPr>
          <w:b/>
        </w:rPr>
        <w:t xml:space="preserve">, </w:t>
      </w:r>
      <w:r>
        <w:rPr>
          <w:b/>
        </w:rPr>
        <w:t xml:space="preserve">проведение переговоров, </w:t>
      </w:r>
      <w:r w:rsidRPr="002E2BE8">
        <w:rPr>
          <w:b/>
        </w:rPr>
        <w:t>проведение переторжки, выбор победител</w:t>
      </w:r>
      <w:r>
        <w:rPr>
          <w:b/>
        </w:rPr>
        <w:t>ей</w:t>
      </w:r>
      <w:r w:rsidRPr="002E2BE8">
        <w:rPr>
          <w:b/>
        </w:rPr>
        <w:t xml:space="preserve"> </w:t>
      </w:r>
      <w:r>
        <w:rPr>
          <w:b/>
        </w:rPr>
        <w:t>закупки</w:t>
      </w:r>
    </w:p>
    <w:p w14:paraId="39940650" w14:textId="77777777" w:rsidR="00AD1A70" w:rsidRPr="00C762D4" w:rsidRDefault="00AD1A70" w:rsidP="00AD1A70">
      <w:pPr>
        <w:pStyle w:val="af8"/>
        <w:numPr>
          <w:ilvl w:val="2"/>
          <w:numId w:val="4"/>
        </w:numPr>
        <w:ind w:left="1134" w:hanging="1134"/>
        <w:contextualSpacing w:val="0"/>
        <w:jc w:val="both"/>
        <w:rPr>
          <w:u w:val="single"/>
        </w:rPr>
      </w:pPr>
      <w:r w:rsidRPr="00C762D4">
        <w:rPr>
          <w:u w:val="single"/>
        </w:rPr>
        <w:t>Общие положения</w:t>
      </w:r>
    </w:p>
    <w:p w14:paraId="7EC30B58" w14:textId="02BE4500" w:rsidR="00AD1A70" w:rsidRPr="002E2BE8" w:rsidRDefault="00AD1A70" w:rsidP="00AD1A70">
      <w:pPr>
        <w:pStyle w:val="af8"/>
        <w:numPr>
          <w:ilvl w:val="3"/>
          <w:numId w:val="77"/>
        </w:numPr>
        <w:ind w:left="1134" w:hanging="1134"/>
        <w:jc w:val="both"/>
      </w:pPr>
      <w:r>
        <w:t>При рассмотрении и оценке</w:t>
      </w:r>
      <w:r w:rsidRPr="002E2BE8">
        <w:t xml:space="preserve"> заявок на участие в </w:t>
      </w:r>
      <w:r>
        <w:t>закупке</w:t>
      </w:r>
      <w:r w:rsidRPr="002E2BE8">
        <w:t xml:space="preserve"> для проведения экспертизы заявок на участие в </w:t>
      </w:r>
      <w:r>
        <w:t>закупке</w:t>
      </w:r>
      <w:r w:rsidRPr="002E2BE8">
        <w:t xml:space="preserve"> </w:t>
      </w:r>
      <w:r>
        <w:t>Закупочная</w:t>
      </w:r>
      <w:r w:rsidRPr="002E2BE8">
        <w:t xml:space="preserve"> комиссия вправе привлечь иных лиц (экспертов и специалистов), не связанных с участниками </w:t>
      </w:r>
      <w:r>
        <w:t>закупки</w:t>
      </w:r>
      <w:r w:rsidRPr="002E2BE8">
        <w:t xml:space="preserve">, но в любом случае </w:t>
      </w:r>
      <w:r>
        <w:t>любые решения в ходе закупки принимаются</w:t>
      </w:r>
      <w:r w:rsidRPr="002E2BE8">
        <w:t xml:space="preserve"> </w:t>
      </w:r>
      <w:r>
        <w:t>Закупочной</w:t>
      </w:r>
      <w:r w:rsidRPr="002E2BE8">
        <w:t xml:space="preserve"> комиссией.</w:t>
      </w:r>
    </w:p>
    <w:p w14:paraId="1B972F79" w14:textId="46F3A692" w:rsidR="00AD1A70" w:rsidRPr="002E2BE8" w:rsidRDefault="00AD1A70" w:rsidP="00AD1A70">
      <w:pPr>
        <w:pStyle w:val="af8"/>
        <w:numPr>
          <w:ilvl w:val="3"/>
          <w:numId w:val="77"/>
        </w:numPr>
        <w:ind w:left="1134" w:hanging="1134"/>
        <w:jc w:val="both"/>
      </w:pPr>
      <w:r w:rsidRPr="002E2BE8">
        <w:t xml:space="preserve">Участники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Участников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Участников </w:t>
      </w:r>
      <w:r>
        <w:t>закупки</w:t>
      </w:r>
      <w:r w:rsidRPr="002E2BE8">
        <w:t>.</w:t>
      </w:r>
    </w:p>
    <w:p w14:paraId="1204FC38" w14:textId="77777777" w:rsidR="00AD1A70" w:rsidRPr="002E2BE8" w:rsidRDefault="00AD1A70" w:rsidP="00AD1A70">
      <w:pPr>
        <w:pStyle w:val="af8"/>
        <w:numPr>
          <w:ilvl w:val="3"/>
          <w:numId w:val="77"/>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w:t>
      </w:r>
      <w:r>
        <w:lastRenderedPageBreak/>
        <w:t>закупки</w:t>
      </w:r>
      <w:r w:rsidRPr="00343A81">
        <w:t xml:space="preserve"> или отстранении Участника </w:t>
      </w:r>
      <w:r>
        <w:t>закупки</w:t>
      </w:r>
      <w:r w:rsidRPr="00343A81">
        <w:t xml:space="preserve"> от участия в </w:t>
      </w:r>
      <w:r>
        <w:t>закупке</w:t>
      </w:r>
      <w:r w:rsidRPr="00343A81">
        <w:t>.</w:t>
      </w:r>
    </w:p>
    <w:p w14:paraId="644C99DA" w14:textId="77777777" w:rsidR="00AD1A70" w:rsidRPr="002E2BE8" w:rsidRDefault="00AD1A70" w:rsidP="00AD1A70">
      <w:pPr>
        <w:pStyle w:val="af8"/>
        <w:numPr>
          <w:ilvl w:val="3"/>
          <w:numId w:val="77"/>
        </w:numPr>
        <w:ind w:left="1134" w:hanging="1134"/>
        <w:contextualSpacing w:val="0"/>
        <w:jc w:val="both"/>
      </w:pPr>
      <w:r w:rsidRPr="002E2BE8">
        <w:t xml:space="preserve">При наличии сомнений в достоверности копии документа Организатор </w:t>
      </w:r>
      <w:r>
        <w:t>закупки</w:t>
      </w:r>
      <w:r w:rsidRPr="002E2BE8">
        <w:t xml:space="preserve"> вправе запросить для обозрения оригинал документа, предоставленного в копии. В случае, если Участник </w:t>
      </w:r>
      <w:r>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9B73229" w14:textId="77777777" w:rsidR="00AD1A70" w:rsidRDefault="00AD1A70" w:rsidP="00AD1A70">
      <w:pPr>
        <w:pStyle w:val="af8"/>
        <w:numPr>
          <w:ilvl w:val="3"/>
          <w:numId w:val="77"/>
        </w:numPr>
        <w:ind w:left="1134" w:hanging="1134"/>
        <w:contextualSpacing w:val="0"/>
        <w:jc w:val="both"/>
      </w:pPr>
      <w:r w:rsidRPr="002E2BE8">
        <w:t>Если в пункте 1</w:t>
      </w:r>
      <w:r>
        <w:t>7 И</w:t>
      </w:r>
      <w:r w:rsidRPr="002E2BE8">
        <w:t>звещения содержится указание на преференции Участник</w:t>
      </w:r>
      <w:r>
        <w:t>ам</w:t>
      </w:r>
      <w:r w:rsidRPr="002E2BE8">
        <w:t xml:space="preserve"> </w:t>
      </w:r>
      <w:r>
        <w:t>закупки</w:t>
      </w:r>
      <w:r w:rsidRPr="002E2BE8">
        <w:t>,</w:t>
      </w:r>
      <w:r>
        <w:t xml:space="preserve"> обладающим определенными характерными признаками</w:t>
      </w:r>
      <w:r w:rsidRPr="002E2BE8">
        <w:t xml:space="preserve"> то при рассмотрении, оценке и сопоставлении заявок на участие в </w:t>
      </w:r>
      <w:r>
        <w:t>закупке</w:t>
      </w:r>
      <w:r w:rsidRPr="002E2BE8">
        <w:t xml:space="preserve"> </w:t>
      </w:r>
      <w:r>
        <w:t>закупочная</w:t>
      </w:r>
      <w:r w:rsidRPr="002E2BE8">
        <w:t xml:space="preserve"> комиссия учитывает преференции, предоставляемые указанным Участник</w:t>
      </w:r>
      <w:r>
        <w:t>ам</w:t>
      </w:r>
      <w:r w:rsidRPr="002E2BE8">
        <w:t xml:space="preserve"> </w:t>
      </w:r>
      <w:r>
        <w:t>закупки</w:t>
      </w:r>
      <w:r w:rsidRPr="002E2BE8">
        <w:t>.</w:t>
      </w:r>
    </w:p>
    <w:p w14:paraId="340C334D" w14:textId="77777777" w:rsidR="00AD1A70" w:rsidRDefault="00AD1A70" w:rsidP="00AD1A70">
      <w:pPr>
        <w:pStyle w:val="af8"/>
        <w:numPr>
          <w:ilvl w:val="3"/>
          <w:numId w:val="77"/>
        </w:numPr>
        <w:ind w:left="1134" w:hanging="1134"/>
        <w:contextualSpacing w:val="0"/>
        <w:jc w:val="both"/>
      </w:pPr>
      <w:r>
        <w:t xml:space="preserve">При проверке соответствия заявок на участие в закупке Закупочная комиссия вправе: </w:t>
      </w:r>
    </w:p>
    <w:p w14:paraId="5318D3BC" w14:textId="77777777" w:rsidR="00AD1A70" w:rsidRDefault="00AD1A70" w:rsidP="00AD1A70">
      <w:pPr>
        <w:pStyle w:val="af8"/>
        <w:ind w:left="1134"/>
        <w:contextualSpacing w:val="0"/>
        <w:jc w:val="both"/>
      </w:pPr>
      <w:r>
        <w:t>а) не обращать внимание на мелкие недочеты и погрешности, которые не влияют на существо заявки на участие в закупке;</w:t>
      </w:r>
    </w:p>
    <w:p w14:paraId="7A7FA710" w14:textId="359E52B1" w:rsidR="00AD1A70" w:rsidRDefault="00AD1A70" w:rsidP="00AD1A70">
      <w:pPr>
        <w:pStyle w:val="af8"/>
        <w:ind w:left="1134"/>
        <w:contextualSpacing w:val="0"/>
        <w:jc w:val="both"/>
      </w:pPr>
      <w:r>
        <w:t xml:space="preserve">б) запросить у Потенциальных участников/Участников закупки любые недостающие, нечитаемые или оформленные с ошибками документы (в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  </w:t>
      </w:r>
    </w:p>
    <w:p w14:paraId="0E3913DE" w14:textId="77777777" w:rsidR="00AD1A70" w:rsidRDefault="00AD1A70" w:rsidP="00AD1A70">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14:paraId="3EBBD349" w14:textId="77777777" w:rsidR="00AD1A70" w:rsidRDefault="00AD1A70" w:rsidP="00AD1A70">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46A574BB" w14:textId="77777777" w:rsidR="00AD1A70" w:rsidRPr="00C762D4" w:rsidRDefault="00AD1A70" w:rsidP="00AD1A70">
      <w:pPr>
        <w:pStyle w:val="af8"/>
        <w:numPr>
          <w:ilvl w:val="2"/>
          <w:numId w:val="77"/>
        </w:numPr>
        <w:ind w:left="1134" w:hanging="1134"/>
        <w:contextualSpacing w:val="0"/>
        <w:jc w:val="both"/>
        <w:rPr>
          <w:u w:val="single"/>
        </w:rPr>
      </w:pPr>
      <w:r w:rsidRPr="00C762D4">
        <w:rPr>
          <w:u w:val="single"/>
        </w:rPr>
        <w:t>Отборочная стадия</w:t>
      </w:r>
    </w:p>
    <w:p w14:paraId="547C0246" w14:textId="2F04DE6A" w:rsidR="00AD1A70" w:rsidRPr="002E2BE8" w:rsidRDefault="00AD1A70" w:rsidP="00AD1A70">
      <w:pPr>
        <w:pStyle w:val="af8"/>
        <w:numPr>
          <w:ilvl w:val="3"/>
          <w:numId w:val="76"/>
        </w:numPr>
        <w:ind w:left="1134" w:hanging="1134"/>
        <w:jc w:val="both"/>
      </w:pPr>
      <w:r>
        <w:t>Закупочная</w:t>
      </w:r>
      <w:r w:rsidRPr="002E2BE8">
        <w:t xml:space="preserve"> комиссия осуществляет рассмотрение заявок на участие в </w:t>
      </w:r>
      <w:r>
        <w:t>закупке</w:t>
      </w:r>
      <w:r w:rsidRPr="002E2BE8">
        <w:t xml:space="preserve"> и участников </w:t>
      </w:r>
      <w:r>
        <w:t>закупки</w:t>
      </w:r>
      <w:r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Pr="002E2BE8">
        <w:t xml:space="preserve"> документацией, и определяет перечень</w:t>
      </w:r>
      <w:r>
        <w:t xml:space="preserve"> участников процедуры закупки, </w:t>
      </w:r>
      <w:r w:rsidRPr="002E2BE8">
        <w:t xml:space="preserve">допускаемых к дальнейшему участию в </w:t>
      </w:r>
      <w:r>
        <w:t>закупке</w:t>
      </w:r>
      <w:r w:rsidRPr="002E2BE8">
        <w:t>.</w:t>
      </w:r>
    </w:p>
    <w:p w14:paraId="34701730" w14:textId="7F3C39A4" w:rsidR="00AD1A70" w:rsidRPr="002E2BE8" w:rsidRDefault="00AD1A70" w:rsidP="00AD1A70">
      <w:pPr>
        <w:pStyle w:val="af8"/>
        <w:numPr>
          <w:ilvl w:val="3"/>
          <w:numId w:val="76"/>
        </w:numPr>
        <w:ind w:left="1134" w:hanging="1134"/>
        <w:jc w:val="both"/>
      </w:pPr>
      <w:r w:rsidRPr="002E2BE8">
        <w:t xml:space="preserve">В рамках отборочной стадии </w:t>
      </w:r>
      <w:r>
        <w:t>Закупочная</w:t>
      </w:r>
      <w:r w:rsidRPr="002E2BE8">
        <w:t xml:space="preserve"> комиссия проверяет:</w:t>
      </w:r>
    </w:p>
    <w:p w14:paraId="4B366B85"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Pr>
          <w:rStyle w:val="FontStyle128"/>
          <w:sz w:val="24"/>
          <w:szCs w:val="24"/>
        </w:rPr>
        <w:t>закупке</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 xml:space="preserve"> (в т.ч.</w:t>
      </w:r>
      <w:r w:rsidRPr="006128F2">
        <w:rPr>
          <w:rStyle w:val="FontStyle128"/>
          <w:sz w:val="24"/>
          <w:szCs w:val="24"/>
        </w:rPr>
        <w:t xml:space="preserve"> </w:t>
      </w:r>
      <w:r w:rsidRPr="002E2BE8">
        <w:rPr>
          <w:rStyle w:val="FontStyle128"/>
          <w:sz w:val="24"/>
          <w:szCs w:val="24"/>
        </w:rPr>
        <w:t>соответствие коммерческого и технического предложени</w:t>
      </w:r>
      <w:r>
        <w:rPr>
          <w:rStyle w:val="FontStyle128"/>
          <w:sz w:val="24"/>
          <w:szCs w:val="24"/>
        </w:rPr>
        <w:t>й)</w:t>
      </w:r>
      <w:r w:rsidRPr="002E2BE8">
        <w:rPr>
          <w:rStyle w:val="FontStyle128"/>
          <w:sz w:val="24"/>
          <w:szCs w:val="24"/>
        </w:rPr>
        <w:t>;</w:t>
      </w:r>
    </w:p>
    <w:p w14:paraId="01C7BA6B"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Pr>
          <w:rStyle w:val="FontStyle128"/>
          <w:sz w:val="24"/>
          <w:szCs w:val="24"/>
        </w:rPr>
        <w:t>закупки</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w:t>
      </w:r>
    </w:p>
    <w:p w14:paraId="664739F7" w14:textId="77777777" w:rsidR="00AD1A70" w:rsidRPr="002E2BE8" w:rsidRDefault="00AD1A70" w:rsidP="00AD1A70">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lastRenderedPageBreak/>
        <w:t xml:space="preserve">Проверка соответствия заявок на участие в закупке и самих Участников </w:t>
      </w:r>
      <w:r>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Pr>
          <w:rStyle w:val="FontStyle128"/>
          <w:rFonts w:eastAsiaTheme="majorEastAsia"/>
          <w:color w:val="auto"/>
          <w:sz w:val="24"/>
        </w:rPr>
        <w:t>разделах 4 и 6</w:t>
      </w:r>
      <w:r w:rsidRPr="00343A81">
        <w:rPr>
          <w:rStyle w:val="FontStyle128"/>
          <w:rFonts w:eastAsiaTheme="majorEastAsia"/>
          <w:color w:val="auto"/>
          <w:sz w:val="24"/>
        </w:rPr>
        <w:t xml:space="preserve"> настоящей закупочной документации.</w:t>
      </w:r>
    </w:p>
    <w:p w14:paraId="5587A12F" w14:textId="77777777" w:rsidR="00AD1A70" w:rsidRPr="002E2BE8" w:rsidRDefault="00AD1A70" w:rsidP="00AD1A70">
      <w:pPr>
        <w:pStyle w:val="af8"/>
        <w:numPr>
          <w:ilvl w:val="3"/>
          <w:numId w:val="76"/>
        </w:numPr>
        <w:ind w:left="1134" w:hanging="1134"/>
        <w:contextualSpacing w:val="0"/>
        <w:jc w:val="both"/>
      </w:pPr>
      <w:r w:rsidRPr="002E2BE8">
        <w:t xml:space="preserve">В рамках отборочной стадии </w:t>
      </w:r>
      <w:r>
        <w:t>Закупочная</w:t>
      </w:r>
      <w:r w:rsidRPr="002E2BE8">
        <w:t xml:space="preserve"> комиссия может запросить у Участников </w:t>
      </w:r>
      <w:r>
        <w:t>закупки</w:t>
      </w:r>
      <w:r w:rsidRPr="002E2BE8">
        <w:t xml:space="preserve"> разъяснения</w:t>
      </w:r>
      <w:r>
        <w:t xml:space="preserve"> (уточнения)</w:t>
      </w:r>
      <w:r w:rsidRPr="002E2BE8">
        <w:t xml:space="preserve"> их заявок на участие в </w:t>
      </w:r>
      <w:r>
        <w:t>закупке, в порядке установленном п. 3.13.1.6. настоящей закупочной документации.</w:t>
      </w:r>
    </w:p>
    <w:p w14:paraId="4F3F5A7F" w14:textId="77777777" w:rsidR="00AD1A70" w:rsidRPr="002E2BE8" w:rsidRDefault="00AD1A70" w:rsidP="00AD1A70">
      <w:pPr>
        <w:pStyle w:val="af8"/>
        <w:numPr>
          <w:ilvl w:val="3"/>
          <w:numId w:val="76"/>
        </w:numPr>
        <w:ind w:left="1134" w:hanging="1134"/>
        <w:contextualSpacing w:val="0"/>
        <w:jc w:val="both"/>
      </w:pPr>
      <w:r w:rsidRPr="002E2BE8">
        <w:t xml:space="preserve">Заявка на участие в </w:t>
      </w:r>
      <w:r>
        <w:t>закупке</w:t>
      </w:r>
      <w:r w:rsidRPr="002E2BE8">
        <w:t xml:space="preserve"> должна полностью соответствовать каждому из установленных настоящей </w:t>
      </w:r>
      <w:r>
        <w:t>закупочной</w:t>
      </w:r>
      <w:r w:rsidRPr="002E2BE8">
        <w:t xml:space="preserve"> документацией требований. Участник </w:t>
      </w:r>
      <w:r>
        <w:t>закупки</w:t>
      </w:r>
      <w:r w:rsidRPr="002E2BE8">
        <w:t xml:space="preserve"> не допускается </w:t>
      </w:r>
      <w:r>
        <w:t>Закупочной</w:t>
      </w:r>
      <w:r w:rsidRPr="002E2BE8">
        <w:t xml:space="preserve"> комиссией к дальнейшему участию в </w:t>
      </w:r>
      <w:r>
        <w:t>закупке</w:t>
      </w:r>
      <w:r w:rsidRPr="002E2BE8">
        <w:t xml:space="preserve"> в следующих случаях:</w:t>
      </w:r>
    </w:p>
    <w:p w14:paraId="4C7F8C7C" w14:textId="77777777" w:rsidR="00AD1A70"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Pr>
          <w:rStyle w:val="FontStyle128"/>
          <w:sz w:val="24"/>
          <w:szCs w:val="24"/>
        </w:rPr>
        <w:t xml:space="preserve"> товарах,</w:t>
      </w:r>
      <w:r w:rsidRPr="002E2BE8">
        <w:rPr>
          <w:rStyle w:val="FontStyle128"/>
          <w:sz w:val="24"/>
          <w:szCs w:val="24"/>
        </w:rPr>
        <w:t xml:space="preserve"> работах</w:t>
      </w:r>
      <w:r>
        <w:rPr>
          <w:rStyle w:val="FontStyle128"/>
          <w:sz w:val="24"/>
          <w:szCs w:val="24"/>
        </w:rPr>
        <w:t>, услугах</w:t>
      </w:r>
      <w:r w:rsidRPr="002E2BE8">
        <w:rPr>
          <w:rStyle w:val="FontStyle128"/>
          <w:sz w:val="24"/>
          <w:szCs w:val="24"/>
        </w:rPr>
        <w:t>;</w:t>
      </w:r>
    </w:p>
    <w:p w14:paraId="543D3C6D"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несоответствия сведений,</w:t>
      </w:r>
      <w:r w:rsidRPr="006C62FD">
        <w:rPr>
          <w:rStyle w:val="FontStyle128"/>
          <w:sz w:val="24"/>
          <w:szCs w:val="24"/>
        </w:rPr>
        <w:t xml:space="preserve"> указанны</w:t>
      </w:r>
      <w:r>
        <w:rPr>
          <w:rStyle w:val="FontStyle128"/>
          <w:sz w:val="24"/>
          <w:szCs w:val="24"/>
        </w:rPr>
        <w:t>х</w:t>
      </w:r>
      <w:r w:rsidRPr="006C62FD">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4C43F119"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14:paraId="65851B34"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14:paraId="3E7192E6" w14:textId="77777777" w:rsidR="00AD1A70"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14:paraId="261D68CF" w14:textId="77777777" w:rsidR="00AD1A70"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14:paraId="514A8C37" w14:textId="77777777" w:rsidR="00AD1A70"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14:paraId="33F1EA9B" w14:textId="77777777" w:rsidR="00AD1A70" w:rsidRPr="00067135" w:rsidRDefault="00AD1A70" w:rsidP="00AD1A70">
      <w:pPr>
        <w:pStyle w:val="Style23"/>
        <w:widowControl/>
        <w:numPr>
          <w:ilvl w:val="0"/>
          <w:numId w:val="5"/>
        </w:numPr>
        <w:tabs>
          <w:tab w:val="left" w:pos="1701"/>
        </w:tabs>
        <w:spacing w:line="240" w:lineRule="auto"/>
        <w:ind w:left="1701" w:right="58" w:hanging="567"/>
        <w:rPr>
          <w:color w:val="000000"/>
        </w:rPr>
      </w:pPr>
      <w:r w:rsidRPr="00FF3571">
        <w:rPr>
          <w:rStyle w:val="FontStyle128"/>
          <w:sz w:val="24"/>
        </w:rPr>
        <w:t>наличие информации о реорганизации Участника закупки, в случае если реорганизация приведет к прекращению деятельности Участника закупки</w:t>
      </w:r>
      <w:r w:rsidRPr="00AC2FEA">
        <w:rPr>
          <w:rStyle w:val="FontStyle128"/>
          <w:sz w:val="24"/>
          <w:szCs w:val="24"/>
        </w:rPr>
        <w:t>.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t>;</w:t>
      </w:r>
    </w:p>
    <w:p w14:paraId="62C200DE" w14:textId="77777777" w:rsidR="00AD1A70" w:rsidRPr="00A35211" w:rsidRDefault="00AD1A70" w:rsidP="00AD1A70">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14:paraId="47A82634" w14:textId="77777777" w:rsidR="00AD1A70" w:rsidRPr="00A35211" w:rsidRDefault="00AD1A70" w:rsidP="00AD1A70">
      <w:pPr>
        <w:pStyle w:val="Style23"/>
        <w:widowControl/>
        <w:numPr>
          <w:ilvl w:val="0"/>
          <w:numId w:val="5"/>
        </w:numPr>
        <w:tabs>
          <w:tab w:val="left" w:pos="1701"/>
          <w:tab w:val="left" w:pos="3119"/>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8CE85C4" w14:textId="77777777" w:rsidR="00AD1A70" w:rsidRDefault="00AD1A70" w:rsidP="00AD1A70">
      <w:pPr>
        <w:pStyle w:val="Style23"/>
        <w:widowControl/>
        <w:numPr>
          <w:ilvl w:val="0"/>
          <w:numId w:val="5"/>
        </w:numPr>
        <w:tabs>
          <w:tab w:val="left" w:pos="1701"/>
        </w:tabs>
        <w:spacing w:line="240" w:lineRule="auto"/>
        <w:ind w:left="1701" w:right="58" w:hanging="567"/>
        <w:rPr>
          <w:color w:val="000000"/>
        </w:rPr>
      </w:pPr>
      <w:r w:rsidRPr="00FF3571">
        <w:t xml:space="preserve">наличие у Участника </w:t>
      </w:r>
      <w:r>
        <w:t>закупки</w:t>
      </w:r>
      <w:r w:rsidRPr="00FF3571">
        <w:t xml:space="preserve"> 3 (трех) и более риск-факторов, </w:t>
      </w:r>
      <w:r>
        <w:t xml:space="preserve">предусмотренных в Методике оценки деловой репутации контрагентов – резидентов РФ Раздел 8 настоящей закупочной документации, </w:t>
      </w:r>
      <w:r w:rsidRPr="00FF3571">
        <w:t>выявленных в ходе проведения экспертизы деловой репутации</w:t>
      </w:r>
      <w:r>
        <w:t xml:space="preserve"> и по которым присвоена оценка 0 баллов</w:t>
      </w:r>
      <w:r>
        <w:rPr>
          <w:color w:val="000000"/>
        </w:rPr>
        <w:t>;</w:t>
      </w:r>
    </w:p>
    <w:p w14:paraId="40570EC9" w14:textId="617DD8F5" w:rsidR="00AD1A70" w:rsidRDefault="00AD1A70" w:rsidP="00AD1A70">
      <w:pPr>
        <w:pStyle w:val="Style23"/>
        <w:widowControl/>
        <w:numPr>
          <w:ilvl w:val="0"/>
          <w:numId w:val="5"/>
        </w:numPr>
        <w:tabs>
          <w:tab w:val="left" w:pos="1701"/>
        </w:tabs>
        <w:spacing w:line="240" w:lineRule="auto"/>
        <w:ind w:left="1701" w:right="58" w:hanging="567"/>
        <w:rPr>
          <w:color w:val="000000"/>
        </w:rPr>
      </w:pPr>
      <w:r>
        <w:lastRenderedPageBreak/>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будут основанием для отклонения заявки Участника. Участник вправе предоставить в составе заявки свою форму договора при этом в данном случае предоставление протокола разногласий (письма-согласия) не требуется;</w:t>
      </w:r>
    </w:p>
    <w:p w14:paraId="45EE60C2" w14:textId="77777777" w:rsidR="00AD1A70" w:rsidRPr="00D21AD5" w:rsidRDefault="00AD1A70" w:rsidP="00AD1A70">
      <w:pPr>
        <w:pStyle w:val="Style23"/>
        <w:widowControl/>
        <w:numPr>
          <w:ilvl w:val="0"/>
          <w:numId w:val="5"/>
        </w:numPr>
        <w:tabs>
          <w:tab w:val="left" w:pos="1701"/>
        </w:tabs>
        <w:spacing w:line="240" w:lineRule="auto"/>
        <w:ind w:left="1701" w:right="58" w:hanging="567"/>
        <w:rPr>
          <w:color w:val="000000"/>
        </w:rPr>
      </w:pPr>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6502C0ED" w14:textId="11E0DAB3" w:rsidR="00AD1A70" w:rsidRPr="00D21AD5" w:rsidRDefault="00AD1A70" w:rsidP="00AD1A70">
      <w:pPr>
        <w:pStyle w:val="Style23"/>
        <w:widowControl/>
        <w:numPr>
          <w:ilvl w:val="0"/>
          <w:numId w:val="5"/>
        </w:numPr>
        <w:tabs>
          <w:tab w:val="left" w:pos="1701"/>
        </w:tabs>
        <w:spacing w:line="240" w:lineRule="auto"/>
        <w:ind w:left="1701" w:right="58" w:hanging="567"/>
        <w:rPr>
          <w:color w:val="000000"/>
        </w:rPr>
      </w:pPr>
      <w:r>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35B024C2"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14:paraId="417EE617" w14:textId="77777777" w:rsidR="00AD1A70" w:rsidRDefault="00AD1A70" w:rsidP="00AD1A70">
      <w:pPr>
        <w:pStyle w:val="af8"/>
        <w:numPr>
          <w:ilvl w:val="3"/>
          <w:numId w:val="76"/>
        </w:numPr>
        <w:ind w:left="1134" w:hanging="1134"/>
        <w:contextualSpacing w:val="0"/>
        <w:jc w:val="both"/>
      </w:pPr>
      <w:r w:rsidRPr="002E2BE8">
        <w:t xml:space="preserve">Если в заявке имеются расхождения между обозначением сумм словами и цифрами, то </w:t>
      </w:r>
      <w:r>
        <w:t>закупочной</w:t>
      </w:r>
      <w:r w:rsidRPr="002E2BE8">
        <w:t xml:space="preserve"> комиссией принимается к рассмотрению сумма, указанная словами.</w:t>
      </w:r>
    </w:p>
    <w:p w14:paraId="3C4DE25D" w14:textId="77777777" w:rsidR="00AD1A70" w:rsidRDefault="00AD1A70" w:rsidP="00AD1A70">
      <w:pPr>
        <w:pStyle w:val="af8"/>
        <w:numPr>
          <w:ilvl w:val="3"/>
          <w:numId w:val="76"/>
        </w:numPr>
        <w:ind w:left="1134" w:hanging="1134"/>
        <w:contextualSpacing w:val="0"/>
        <w:jc w:val="both"/>
      </w:pPr>
      <w:r>
        <w:t>В случае наличия разночтений (несоответствий) в документах,</w:t>
      </w:r>
      <w:r w:rsidRPr="00A64E06">
        <w:t xml:space="preserve"> </w:t>
      </w:r>
      <w:r>
        <w:t>как в составе закупочной документации, так и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2F1D3BE" w14:textId="77777777" w:rsidR="00AD1A70" w:rsidRPr="002352E1" w:rsidRDefault="00AD1A70" w:rsidP="00AD1A70">
      <w:pPr>
        <w:pStyle w:val="af8"/>
        <w:ind w:left="1134"/>
        <w:jc w:val="both"/>
      </w:pPr>
      <w:r>
        <w:t>1. Извещение о проведении закупки</w:t>
      </w:r>
      <w:r w:rsidRPr="002352E1">
        <w:t>;</w:t>
      </w:r>
    </w:p>
    <w:p w14:paraId="6254DE36" w14:textId="77777777" w:rsidR="00AD1A70" w:rsidRPr="002352E1" w:rsidRDefault="00AD1A70" w:rsidP="00AD1A70">
      <w:pPr>
        <w:pStyle w:val="af8"/>
        <w:ind w:left="1134"/>
        <w:jc w:val="both"/>
      </w:pPr>
      <w:r>
        <w:t>2. Раздел</w:t>
      </w:r>
      <w:r w:rsidRPr="005378E5">
        <w:rPr>
          <w:i/>
        </w:rPr>
        <w:t> </w:t>
      </w:r>
      <w:r>
        <w:t>6</w:t>
      </w:r>
      <w:r w:rsidRPr="002352E1">
        <w:t xml:space="preserve"> </w:t>
      </w:r>
      <w:r w:rsidRPr="005A701E">
        <w:t>«Техническая часть»;</w:t>
      </w:r>
    </w:p>
    <w:p w14:paraId="6CDDB4AD" w14:textId="77777777" w:rsidR="00AD1A70" w:rsidRDefault="00AD1A70" w:rsidP="00AD1A70">
      <w:pPr>
        <w:pStyle w:val="af8"/>
        <w:ind w:left="1134"/>
        <w:jc w:val="both"/>
      </w:pPr>
      <w:r>
        <w:t>3.</w:t>
      </w:r>
      <w:r>
        <w:rPr>
          <w:i/>
        </w:rPr>
        <w:t xml:space="preserve"> </w:t>
      </w:r>
      <w:r>
        <w:t>Проект Договора, приведенный в Разделе 7 «Проект договора»;</w:t>
      </w:r>
    </w:p>
    <w:p w14:paraId="106942BE" w14:textId="77777777" w:rsidR="00AD1A70" w:rsidRDefault="00AD1A70" w:rsidP="00AD1A70">
      <w:pPr>
        <w:pStyle w:val="af8"/>
        <w:ind w:left="1134"/>
        <w:jc w:val="both"/>
      </w:pPr>
      <w:r>
        <w:t>4. Разделы 1-5 Закупочной документации;</w:t>
      </w:r>
    </w:p>
    <w:p w14:paraId="31322A19" w14:textId="77777777" w:rsidR="00AD1A70" w:rsidRPr="00801DE6" w:rsidRDefault="00AD1A70" w:rsidP="00AD1A70">
      <w:pPr>
        <w:pStyle w:val="af8"/>
        <w:ind w:left="1134"/>
        <w:jc w:val="both"/>
      </w:pPr>
      <w:r>
        <w:t>5. Заявка на участие в закупке.</w:t>
      </w:r>
    </w:p>
    <w:p w14:paraId="6C85C7F6" w14:textId="77777777" w:rsidR="00AD1A70" w:rsidRPr="002E2BE8" w:rsidRDefault="00AD1A70" w:rsidP="00AD1A70">
      <w:pPr>
        <w:pStyle w:val="af8"/>
        <w:numPr>
          <w:ilvl w:val="3"/>
          <w:numId w:val="76"/>
        </w:numPr>
        <w:ind w:left="1134" w:hanging="1134"/>
        <w:contextualSpacing w:val="0"/>
        <w:jc w:val="both"/>
      </w:pPr>
      <w:r w:rsidRPr="002E2BE8">
        <w:t xml:space="preserve">В случае установления </w:t>
      </w:r>
      <w:r>
        <w:t>Закупочной</w:t>
      </w:r>
      <w:r w:rsidRPr="002E2BE8">
        <w:t xml:space="preserve"> комиссией недостоверности сведений, содержащихся в документах, представленных Участником </w:t>
      </w:r>
      <w:r>
        <w:t>закупки</w:t>
      </w:r>
      <w:r w:rsidRPr="002E2BE8">
        <w:t xml:space="preserve">, установления факта проведения ликвидации Участника </w:t>
      </w:r>
      <w:r>
        <w:t>закупки</w:t>
      </w:r>
      <w:r w:rsidRPr="002E2BE8">
        <w:t xml:space="preserve"> - юридического лица или проведения в отношении Участника </w:t>
      </w:r>
      <w:r>
        <w:t>закупки</w:t>
      </w:r>
      <w:r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w:t>
      </w:r>
      <w:r>
        <w:t>закупки</w:t>
      </w:r>
      <w:r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w:t>
      </w:r>
      <w:r>
        <w:t>Закупочная</w:t>
      </w:r>
      <w:r w:rsidRPr="002E2BE8">
        <w:t xml:space="preserve"> комиссия отстранит такого участника от участия в </w:t>
      </w:r>
      <w:r>
        <w:t>закупке</w:t>
      </w:r>
      <w:r w:rsidRPr="002E2BE8">
        <w:t xml:space="preserve"> на любом этапе его проведения.</w:t>
      </w:r>
      <w:r>
        <w:t xml:space="preserve"> </w:t>
      </w:r>
      <w:r w:rsidRPr="00343A81">
        <w:rPr>
          <w:rStyle w:val="FontStyle128"/>
          <w:color w:val="auto"/>
          <w:sz w:val="24"/>
          <w:szCs w:val="24"/>
        </w:rPr>
        <w:t xml:space="preserve">При наличии указанной задолженности Участник </w:t>
      </w:r>
      <w:r>
        <w:t>закупки</w:t>
      </w:r>
      <w:r w:rsidRPr="00343A81">
        <w:rPr>
          <w:rStyle w:val="FontStyle128"/>
          <w:color w:val="auto"/>
          <w:sz w:val="24"/>
        </w:rPr>
        <w:t xml:space="preserve"> </w:t>
      </w:r>
      <w:r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3552220" w14:textId="77777777" w:rsidR="00AD1A70" w:rsidRDefault="00AD1A70" w:rsidP="00AD1A70">
      <w:pPr>
        <w:pStyle w:val="af8"/>
        <w:numPr>
          <w:ilvl w:val="3"/>
          <w:numId w:val="76"/>
        </w:numPr>
        <w:ind w:left="1134" w:hanging="1134"/>
        <w:contextualSpacing w:val="0"/>
        <w:jc w:val="both"/>
      </w:pPr>
      <w:r w:rsidRPr="002E2BE8">
        <w:t xml:space="preserve">В случае если на основании результатов отборочной стадии принято решение </w:t>
      </w:r>
      <w:r w:rsidRPr="002E2BE8">
        <w:lastRenderedPageBreak/>
        <w:t xml:space="preserve">об отказе в допуске к дальнейшему участию в </w:t>
      </w:r>
      <w:r>
        <w:t>закупке</w:t>
      </w:r>
      <w:r w:rsidRPr="002E2BE8">
        <w:t xml:space="preserve"> всех Участников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14:paraId="540B05E8" w14:textId="77777777" w:rsidR="00AD1A70" w:rsidRDefault="00AD1A70" w:rsidP="00AD1A70">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14:paraId="45EE7EC8" w14:textId="77777777" w:rsidR="00AD1A70" w:rsidRDefault="00AD1A70" w:rsidP="00AD1A70">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14:paraId="69828EE7" w14:textId="77777777" w:rsidR="00AD1A70" w:rsidRPr="002E2BE8" w:rsidRDefault="00AD1A70" w:rsidP="00AD1A70">
      <w:pPr>
        <w:pStyle w:val="af8"/>
        <w:numPr>
          <w:ilvl w:val="2"/>
          <w:numId w:val="76"/>
        </w:numPr>
        <w:ind w:left="1134" w:hanging="1134"/>
        <w:contextualSpacing w:val="0"/>
      </w:pPr>
      <w:r>
        <w:t>Оценочная стадия - предварительное ранжирование</w:t>
      </w:r>
    </w:p>
    <w:p w14:paraId="50B1225D" w14:textId="7A32B175" w:rsidR="00AD1A70" w:rsidRPr="002E2BE8" w:rsidRDefault="00AD1A70" w:rsidP="00AD1A70">
      <w:pPr>
        <w:pStyle w:val="af8"/>
        <w:numPr>
          <w:ilvl w:val="3"/>
          <w:numId w:val="76"/>
        </w:numPr>
        <w:ind w:left="1134" w:hanging="1134"/>
        <w:contextualSpacing w:val="0"/>
        <w:jc w:val="both"/>
      </w:pPr>
      <w:r>
        <w:t>Закупочная</w:t>
      </w:r>
      <w:r w:rsidRPr="002E2BE8">
        <w:t xml:space="preserve"> комиссия оценивает и сопоставляет заявки на участие в </w:t>
      </w:r>
      <w:r>
        <w:t>закупке</w:t>
      </w:r>
      <w:r w:rsidRPr="002E2BE8">
        <w:t xml:space="preserve"> и проводит их </w:t>
      </w:r>
      <w:r>
        <w:t xml:space="preserve">предварительное </w:t>
      </w:r>
      <w:r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t>Разделе 8</w:t>
      </w:r>
      <w:r w:rsidRPr="002E2BE8">
        <w:t xml:space="preserve"> настоящей </w:t>
      </w:r>
      <w:r>
        <w:t>закупочной</w:t>
      </w:r>
      <w:r w:rsidRPr="002E2BE8">
        <w:t xml:space="preserve"> документации и </w:t>
      </w:r>
      <w:r>
        <w:t>в пункте 24</w:t>
      </w:r>
      <w:r w:rsidRPr="002E2BE8">
        <w:t xml:space="preserve"> </w:t>
      </w:r>
      <w:r>
        <w:t>Извещения</w:t>
      </w:r>
      <w:r w:rsidRPr="002E2BE8">
        <w:t>.</w:t>
      </w:r>
      <w:r>
        <w:t xml:space="preserve"> </w:t>
      </w:r>
      <w:r w:rsidRPr="002E2BE8">
        <w:t xml:space="preserve">На основании результатов оценки заявок на участие в </w:t>
      </w:r>
      <w:r>
        <w:t>закупке</w:t>
      </w:r>
      <w:r w:rsidRPr="002E2BE8">
        <w:t xml:space="preserve"> </w:t>
      </w:r>
      <w:r>
        <w:t>Закупочной</w:t>
      </w:r>
      <w:r w:rsidRPr="002E2BE8">
        <w:t xml:space="preserve"> комиссией</w:t>
      </w:r>
      <w:r>
        <w:t xml:space="preserve"> </w:t>
      </w:r>
      <w:r w:rsidRPr="002E2BE8">
        <w:t xml:space="preserve">каждой заявке на участие в </w:t>
      </w:r>
      <w:r>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p>
    <w:p w14:paraId="36801996" w14:textId="77777777" w:rsidR="00AD1A70" w:rsidRPr="00626EF6" w:rsidRDefault="00AD1A70" w:rsidP="00AD1A70">
      <w:pPr>
        <w:pStyle w:val="af8"/>
        <w:numPr>
          <w:ilvl w:val="2"/>
          <w:numId w:val="76"/>
        </w:numPr>
        <w:ind w:left="1134" w:hanging="1134"/>
        <w:contextualSpacing w:val="0"/>
        <w:jc w:val="both"/>
        <w:rPr>
          <w:u w:val="single"/>
        </w:rPr>
      </w:pPr>
      <w:r w:rsidRPr="00626EF6">
        <w:rPr>
          <w:u w:val="single"/>
        </w:rPr>
        <w:t>Проведение переговоров</w:t>
      </w:r>
    </w:p>
    <w:p w14:paraId="6B625420" w14:textId="77777777" w:rsidR="00AD1A70" w:rsidRPr="00187458" w:rsidRDefault="00AD1A70" w:rsidP="00AD1A70">
      <w:pPr>
        <w:pStyle w:val="af8"/>
        <w:numPr>
          <w:ilvl w:val="3"/>
          <w:numId w:val="76"/>
        </w:numPr>
        <w:ind w:left="1134" w:hanging="1134"/>
        <w:contextualSpacing w:val="0"/>
        <w:jc w:val="both"/>
      </w:pPr>
      <w:r>
        <w:t xml:space="preserve">В случае, если в пункте 26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14:paraId="36423827" w14:textId="77777777" w:rsidR="00AD1A70" w:rsidRDefault="00AD1A70" w:rsidP="00AD1A70">
      <w:pPr>
        <w:pStyle w:val="af8"/>
        <w:numPr>
          <w:ilvl w:val="3"/>
          <w:numId w:val="76"/>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Закупочная комиссия может сразу выбрать выигравш</w:t>
      </w:r>
      <w:r>
        <w:t>их</w:t>
      </w:r>
      <w:r w:rsidRPr="00187458">
        <w:t xml:space="preserve"> Участник</w:t>
      </w:r>
      <w:r>
        <w:t>ов</w:t>
      </w:r>
      <w:r w:rsidRPr="00187458">
        <w:t xml:space="preserve"> </w:t>
      </w:r>
      <w:r>
        <w:t>закупки без проведения процедуры переговоров</w:t>
      </w:r>
      <w:r w:rsidRPr="00187458">
        <w:t>.</w:t>
      </w:r>
    </w:p>
    <w:p w14:paraId="2570F2A2" w14:textId="77777777" w:rsidR="00AD1A70" w:rsidRPr="00F226C6" w:rsidRDefault="00AD1A70" w:rsidP="00AD1A70">
      <w:pPr>
        <w:pStyle w:val="af8"/>
        <w:numPr>
          <w:ilvl w:val="3"/>
          <w:numId w:val="76"/>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14:paraId="7918E8BF" w14:textId="77777777" w:rsidR="00AD1A70" w:rsidRPr="00187458" w:rsidRDefault="00AD1A70" w:rsidP="00AD1A70">
      <w:pPr>
        <w:pStyle w:val="af8"/>
        <w:numPr>
          <w:ilvl w:val="3"/>
          <w:numId w:val="76"/>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14:paraId="4BA5D48F" w14:textId="77777777" w:rsidR="00AD1A70" w:rsidRPr="00187458" w:rsidRDefault="00AD1A70" w:rsidP="00AD1A70">
      <w:pPr>
        <w:pStyle w:val="af8"/>
        <w:numPr>
          <w:ilvl w:val="3"/>
          <w:numId w:val="76"/>
        </w:numPr>
        <w:ind w:left="1134" w:hanging="1134"/>
        <w:contextualSpacing w:val="0"/>
        <w:jc w:val="both"/>
      </w:pPr>
      <w:bookmarkStart w:id="61" w:name="_Ref61635598"/>
      <w:r w:rsidRPr="00187458">
        <w:t xml:space="preserve">После завершения переговоров Закупочная комиссия </w:t>
      </w:r>
      <w:r>
        <w:t>может либо выбрать П</w:t>
      </w:r>
      <w:r w:rsidRPr="00187458">
        <w:t>обедител</w:t>
      </w:r>
      <w:r>
        <w:t>ей</w:t>
      </w:r>
      <w:r w:rsidRPr="00187458">
        <w:t xml:space="preserve">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лжающих участвовать в 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Победителей</w:t>
      </w:r>
      <w:r w:rsidRPr="00187458">
        <w:t>.</w:t>
      </w:r>
      <w:bookmarkEnd w:id="61"/>
    </w:p>
    <w:p w14:paraId="33D83E74" w14:textId="77777777" w:rsidR="00AD1A70" w:rsidRDefault="00AD1A70" w:rsidP="00AD1A70">
      <w:pPr>
        <w:pStyle w:val="af8"/>
        <w:numPr>
          <w:ilvl w:val="3"/>
          <w:numId w:val="76"/>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обедител</w:t>
      </w:r>
      <w:r>
        <w:t>ей</w:t>
      </w:r>
      <w:r w:rsidRPr="00187458">
        <w:t xml:space="preserve">, либо до отказа </w:t>
      </w:r>
      <w:r>
        <w:t xml:space="preserve">Организатора </w:t>
      </w:r>
      <w:r w:rsidRPr="00187458">
        <w:t>от закупки.</w:t>
      </w:r>
    </w:p>
    <w:p w14:paraId="09E0AD14" w14:textId="77777777" w:rsidR="00AD1A70" w:rsidRPr="00DC119C" w:rsidRDefault="00AD1A70" w:rsidP="00AD1A70">
      <w:pPr>
        <w:pStyle w:val="af8"/>
        <w:numPr>
          <w:ilvl w:val="3"/>
          <w:numId w:val="76"/>
        </w:numPr>
        <w:ind w:left="1134" w:hanging="1134"/>
        <w:contextualSpacing w:val="0"/>
        <w:jc w:val="both"/>
      </w:pPr>
      <w:r w:rsidRPr="00DC119C">
        <w:t xml:space="preserve">Переговоры проводятся </w:t>
      </w:r>
      <w:r>
        <w:t xml:space="preserve">Закупочной комиссией </w:t>
      </w:r>
      <w:r w:rsidRPr="00DC119C">
        <w:t xml:space="preserve">в отдельности с каждым из </w:t>
      </w:r>
      <w:r w:rsidRPr="00DC119C">
        <w:lastRenderedPageBreak/>
        <w:t>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14:paraId="0B5C8FF1" w14:textId="77777777" w:rsidR="00AD1A70" w:rsidRPr="00DC119C" w:rsidRDefault="00AD1A70" w:rsidP="00AD1A70">
      <w:pPr>
        <w:pStyle w:val="af8"/>
        <w:numPr>
          <w:ilvl w:val="3"/>
          <w:numId w:val="76"/>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14:paraId="790AC273" w14:textId="77777777" w:rsidR="00AD1A70" w:rsidRPr="00DC119C" w:rsidRDefault="00AD1A70" w:rsidP="00AD1A70">
      <w:pPr>
        <w:pStyle w:val="af8"/>
        <w:numPr>
          <w:ilvl w:val="3"/>
          <w:numId w:val="76"/>
        </w:numPr>
        <w:ind w:left="1134" w:hanging="1134"/>
        <w:contextualSpacing w:val="0"/>
        <w:jc w:val="both"/>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14:paraId="2CD2B4EF" w14:textId="77777777" w:rsidR="00AD1A70" w:rsidRPr="00DC119C" w:rsidRDefault="00AD1A70" w:rsidP="00AD1A70">
      <w:pPr>
        <w:pStyle w:val="af8"/>
        <w:numPr>
          <w:ilvl w:val="3"/>
          <w:numId w:val="76"/>
        </w:numPr>
        <w:ind w:left="1134" w:hanging="1134"/>
        <w:contextualSpacing w:val="0"/>
        <w:jc w:val="both"/>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в согласованный на переговорах срок, но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непредоставления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 </w:t>
      </w:r>
    </w:p>
    <w:p w14:paraId="2A73F1BE" w14:textId="77777777" w:rsidR="00AD1A70" w:rsidRDefault="00AD1A70" w:rsidP="00AD1A70">
      <w:pPr>
        <w:pStyle w:val="af8"/>
        <w:numPr>
          <w:ilvl w:val="3"/>
          <w:numId w:val="76"/>
        </w:numPr>
        <w:ind w:left="1134" w:hanging="1134"/>
        <w:contextualSpacing w:val="0"/>
        <w:jc w:val="both"/>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D0DD35A" w14:textId="77777777" w:rsidR="00AD1A70" w:rsidRDefault="00AD1A70" w:rsidP="00AD1A70">
      <w:pPr>
        <w:pStyle w:val="af8"/>
        <w:numPr>
          <w:ilvl w:val="3"/>
          <w:numId w:val="76"/>
        </w:numPr>
        <w:ind w:left="1134" w:hanging="1134"/>
        <w:contextualSpacing w:val="0"/>
        <w:jc w:val="both"/>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14:paraId="5671E88E" w14:textId="77777777" w:rsidR="00AD1A70" w:rsidRPr="002D3FF6" w:rsidRDefault="00AD1A70" w:rsidP="00AD1A70">
      <w:pPr>
        <w:pStyle w:val="af8"/>
        <w:numPr>
          <w:ilvl w:val="2"/>
          <w:numId w:val="76"/>
        </w:numPr>
        <w:ind w:left="1134" w:hanging="1134"/>
        <w:contextualSpacing w:val="0"/>
        <w:jc w:val="both"/>
        <w:rPr>
          <w:u w:val="single"/>
        </w:rPr>
      </w:pPr>
      <w:r w:rsidRPr="002D3FF6">
        <w:rPr>
          <w:u w:val="single"/>
        </w:rPr>
        <w:t>Проведение переторжки</w:t>
      </w:r>
    </w:p>
    <w:p w14:paraId="6AF366A6" w14:textId="77777777" w:rsidR="00AD1A70" w:rsidRPr="0043218B" w:rsidRDefault="00AD1A70" w:rsidP="00AD1A70">
      <w:pPr>
        <w:pStyle w:val="af8"/>
        <w:numPr>
          <w:ilvl w:val="3"/>
          <w:numId w:val="76"/>
        </w:numPr>
        <w:ind w:left="1134" w:hanging="1134"/>
        <w:jc w:val="both"/>
      </w:pPr>
      <w:r w:rsidRPr="0043218B">
        <w:t>Если в пункте 1</w:t>
      </w:r>
      <w:r>
        <w:t>6</w:t>
      </w:r>
      <w:r w:rsidRPr="0043218B">
        <w:t xml:space="preserve"> </w:t>
      </w:r>
      <w:r>
        <w:t>Извещения</w:t>
      </w:r>
      <w:r w:rsidRPr="00154198">
        <w:t xml:space="preserve"> </w:t>
      </w:r>
      <w:r w:rsidRPr="0043218B">
        <w:t xml:space="preserve">предусмотрена возможность проведения процедуры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t>.</w:t>
      </w:r>
    </w:p>
    <w:p w14:paraId="16B5F10F" w14:textId="77777777" w:rsidR="00AD1A70" w:rsidRDefault="00AD1A70" w:rsidP="00AD1A70">
      <w:pPr>
        <w:pStyle w:val="af8"/>
        <w:numPr>
          <w:ilvl w:val="3"/>
          <w:numId w:val="76"/>
        </w:numPr>
        <w:ind w:left="1134" w:hanging="1134"/>
        <w:jc w:val="both"/>
      </w:pPr>
      <w:r>
        <w:t>На процедуру переторжки в обязательном порядке приглашаются Участники закупки, заявки на участие в закупке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w:t>
      </w:r>
    </w:p>
    <w:p w14:paraId="5CED7E93" w14:textId="77777777" w:rsidR="00AD1A70" w:rsidRDefault="00AD1A70" w:rsidP="00AD1A70">
      <w:pPr>
        <w:pStyle w:val="af8"/>
        <w:numPr>
          <w:ilvl w:val="3"/>
          <w:numId w:val="76"/>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приглашениях для участия в переторжке, рассылаемых с использованием функционала ЭТП.</w:t>
      </w:r>
    </w:p>
    <w:p w14:paraId="1E1DBB1A" w14:textId="77777777" w:rsidR="00AD1A70" w:rsidRDefault="00AD1A70" w:rsidP="00AD1A70">
      <w:pPr>
        <w:pStyle w:val="af8"/>
        <w:numPr>
          <w:ilvl w:val="3"/>
          <w:numId w:val="76"/>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14:paraId="759F84EC" w14:textId="77777777" w:rsidR="00AD1A70" w:rsidRDefault="00AD1A70" w:rsidP="00AD1A70">
      <w:pPr>
        <w:pStyle w:val="af8"/>
        <w:numPr>
          <w:ilvl w:val="3"/>
          <w:numId w:val="76"/>
        </w:numPr>
        <w:ind w:left="1134" w:hanging="1134"/>
        <w:jc w:val="both"/>
      </w:pPr>
      <w:r>
        <w:lastRenderedPageBreak/>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03BB3F95" w14:textId="77777777" w:rsidR="00AD1A70" w:rsidRDefault="00AD1A70" w:rsidP="00AD1A70">
      <w:pPr>
        <w:pStyle w:val="af8"/>
        <w:numPr>
          <w:ilvl w:val="3"/>
          <w:numId w:val="76"/>
        </w:numPr>
        <w:ind w:left="1134" w:hanging="1134"/>
        <w:jc w:val="both"/>
      </w:pPr>
      <w:r>
        <w:t>Цены, полученные в ходе переторжки, оформляются соответствующим протоколом.</w:t>
      </w:r>
    </w:p>
    <w:p w14:paraId="4182F5B2" w14:textId="77777777" w:rsidR="00AD1A70" w:rsidRDefault="00AD1A70" w:rsidP="00AD1A70">
      <w:pPr>
        <w:pStyle w:val="af8"/>
        <w:numPr>
          <w:ilvl w:val="3"/>
          <w:numId w:val="76"/>
        </w:numPr>
        <w:ind w:left="1134" w:hanging="1134"/>
        <w:contextualSpacing w:val="0"/>
        <w:jc w:val="both"/>
      </w:pPr>
      <w:r>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кроме ценовых.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58187AD7" w14:textId="77777777" w:rsidR="00AD1A70" w:rsidRPr="002E2BE8" w:rsidRDefault="00AD1A70" w:rsidP="00AD1A70">
      <w:pPr>
        <w:pStyle w:val="af8"/>
        <w:numPr>
          <w:ilvl w:val="3"/>
          <w:numId w:val="76"/>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14:paraId="3E2D6764" w14:textId="77777777" w:rsidR="00AD1A70" w:rsidRPr="0078391F" w:rsidRDefault="00AD1A70" w:rsidP="00AD1A70">
      <w:pPr>
        <w:pStyle w:val="af8"/>
        <w:numPr>
          <w:ilvl w:val="2"/>
          <w:numId w:val="76"/>
        </w:numPr>
        <w:ind w:left="1134" w:hanging="1134"/>
        <w:contextualSpacing w:val="0"/>
        <w:jc w:val="both"/>
        <w:rPr>
          <w:u w:val="single"/>
        </w:rPr>
      </w:pPr>
      <w:r>
        <w:rPr>
          <w:u w:val="single"/>
        </w:rPr>
        <w:t>Оценочная стадия - окончательное ранжирование:</w:t>
      </w:r>
    </w:p>
    <w:p w14:paraId="6EE446A2" w14:textId="77777777" w:rsidR="00AD1A70" w:rsidRPr="002E2BE8" w:rsidRDefault="00AD1A70" w:rsidP="00AD1A70">
      <w:pPr>
        <w:pStyle w:val="af8"/>
        <w:numPr>
          <w:ilvl w:val="3"/>
          <w:numId w:val="76"/>
        </w:numPr>
        <w:ind w:left="1134" w:hanging="1134"/>
        <w:contextualSpacing w:val="0"/>
        <w:jc w:val="both"/>
      </w:pPr>
      <w:r>
        <w:t>После проведенной переторжки или переговоров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переторжке </w:t>
      </w:r>
      <w:r>
        <w:t xml:space="preserve">или переговорам </w:t>
      </w:r>
      <w:r w:rsidRPr="002E2BE8">
        <w:t xml:space="preserve">в соответствии с системой критериев оценки и сопоставления, указанными в </w:t>
      </w:r>
      <w:r>
        <w:t>Разделе 8</w:t>
      </w:r>
      <w:r w:rsidRPr="00652D1A">
        <w:t xml:space="preserve"> </w:t>
      </w:r>
      <w:r w:rsidRPr="002E2BE8">
        <w:t xml:space="preserve">настоящей </w:t>
      </w:r>
      <w:r>
        <w:t>закупочной</w:t>
      </w:r>
      <w:r w:rsidRPr="002E2BE8">
        <w:t xml:space="preserve"> документации и в пункте </w:t>
      </w:r>
      <w:r>
        <w:t>24</w:t>
      </w:r>
      <w:r w:rsidRPr="002E2BE8">
        <w:t xml:space="preserve"> </w:t>
      </w:r>
      <w:r>
        <w:t>Извещения</w:t>
      </w:r>
      <w:r w:rsidRPr="002E2BE8">
        <w:t>, в срок,</w:t>
      </w:r>
      <w:r>
        <w:t xml:space="preserve"> не позднее</w:t>
      </w:r>
      <w:r w:rsidRPr="002E2BE8">
        <w:t xml:space="preserve"> указанн</w:t>
      </w:r>
      <w:r>
        <w:t>ого</w:t>
      </w:r>
      <w:r w:rsidRPr="002E2BE8">
        <w:t xml:space="preserve"> в </w:t>
      </w:r>
      <w:r>
        <w:t>пункте 23 Извещения</w:t>
      </w:r>
      <w:r w:rsidRPr="002E2BE8">
        <w:t>.</w:t>
      </w:r>
    </w:p>
    <w:p w14:paraId="4676B6DA" w14:textId="77777777" w:rsidR="00AD1A70" w:rsidRPr="002E2BE8" w:rsidRDefault="00AD1A70" w:rsidP="00AD1A70">
      <w:pPr>
        <w:pStyle w:val="af8"/>
        <w:numPr>
          <w:ilvl w:val="3"/>
          <w:numId w:val="76"/>
        </w:numPr>
        <w:ind w:left="1134" w:hanging="1134"/>
        <w:contextualSpacing w:val="0"/>
        <w:jc w:val="both"/>
      </w:pPr>
      <w:r w:rsidRPr="002E2BE8">
        <w:t xml:space="preserve">На основании результатов оценки заявок на участие в </w:t>
      </w:r>
      <w:r>
        <w:t>закупке</w:t>
      </w:r>
      <w:r w:rsidRPr="002E2BE8">
        <w:t xml:space="preserve"> </w:t>
      </w:r>
      <w:r>
        <w:t>Закупочной</w:t>
      </w:r>
      <w:r w:rsidRPr="002E2BE8">
        <w:t xml:space="preserve"> комиссией</w:t>
      </w:r>
      <w:r>
        <w:t xml:space="preserve"> </w:t>
      </w:r>
      <w:r w:rsidRPr="002E2BE8">
        <w:t xml:space="preserve">каждой заявке на участие в </w:t>
      </w:r>
      <w:r>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t>закупке</w:t>
      </w:r>
      <w:r w:rsidRPr="002E2BE8">
        <w:rPr>
          <w:b/>
          <w:bCs/>
          <w:i/>
          <w:iCs/>
        </w:rPr>
        <w:t xml:space="preserve">, </w:t>
      </w:r>
      <w:r w:rsidRPr="002E2BE8">
        <w:t>которая набрала наибольшее количество баллов.</w:t>
      </w:r>
    </w:p>
    <w:p w14:paraId="5351A8BA" w14:textId="77777777" w:rsidR="00AD1A70" w:rsidRPr="00AD412C" w:rsidRDefault="00AD1A70" w:rsidP="00AD1A70">
      <w:pPr>
        <w:pStyle w:val="af8"/>
        <w:numPr>
          <w:ilvl w:val="2"/>
          <w:numId w:val="76"/>
        </w:numPr>
        <w:ind w:left="1134" w:hanging="1134"/>
        <w:contextualSpacing w:val="0"/>
        <w:jc w:val="both"/>
        <w:rPr>
          <w:u w:val="single"/>
        </w:rPr>
      </w:pPr>
      <w:r w:rsidRPr="00AD412C">
        <w:rPr>
          <w:u w:val="single"/>
        </w:rPr>
        <w:t>Подведение итогов закупки. Определение победител</w:t>
      </w:r>
      <w:r>
        <w:rPr>
          <w:u w:val="single"/>
        </w:rPr>
        <w:t>ей</w:t>
      </w:r>
      <w:r w:rsidRPr="00AD412C">
        <w:rPr>
          <w:u w:val="single"/>
        </w:rPr>
        <w:t xml:space="preserve"> закупки</w:t>
      </w:r>
    </w:p>
    <w:p w14:paraId="7EC2D81C" w14:textId="77777777" w:rsidR="00AD1A70" w:rsidRPr="002E2BE8" w:rsidRDefault="00AD1A70" w:rsidP="00AD1A70">
      <w:pPr>
        <w:pStyle w:val="af8"/>
        <w:numPr>
          <w:ilvl w:val="3"/>
          <w:numId w:val="76"/>
        </w:numPr>
        <w:ind w:left="1134" w:hanging="1134"/>
        <w:contextualSpacing w:val="0"/>
        <w:jc w:val="both"/>
      </w:pPr>
      <w:r w:rsidRPr="002E2BE8">
        <w:t xml:space="preserve">По результатам оценки заявок на участие в </w:t>
      </w:r>
      <w:r>
        <w:t>закупке</w:t>
      </w:r>
      <w:r w:rsidRPr="002E2BE8">
        <w:t xml:space="preserve">, представленных Участниками </w:t>
      </w:r>
      <w:r>
        <w:t>закупки</w:t>
      </w:r>
      <w:r w:rsidRPr="002E2BE8">
        <w:t xml:space="preserve">, в случае признания </w:t>
      </w:r>
      <w:r>
        <w:t>закупки</w:t>
      </w:r>
      <w:r w:rsidRPr="002E2BE8">
        <w:t xml:space="preserve"> состоявш</w:t>
      </w:r>
      <w:r>
        <w:t>ей</w:t>
      </w:r>
      <w:r w:rsidRPr="002E2BE8">
        <w:t xml:space="preserve">ся, </w:t>
      </w:r>
      <w:r>
        <w:t>Закупочная</w:t>
      </w:r>
      <w:r w:rsidRPr="002E2BE8">
        <w:t xml:space="preserve"> комиссия определяет Победител</w:t>
      </w:r>
      <w:r>
        <w:t>ей</w:t>
      </w:r>
      <w:r w:rsidRPr="002E2BE8">
        <w:t xml:space="preserve"> </w:t>
      </w:r>
      <w:r>
        <w:t>закупки</w:t>
      </w:r>
      <w:r w:rsidRPr="002E2BE8">
        <w:t>.</w:t>
      </w:r>
    </w:p>
    <w:p w14:paraId="13E9A3A2" w14:textId="77777777" w:rsidR="00AD1A70" w:rsidRPr="00067135" w:rsidRDefault="00AD1A70" w:rsidP="00AD1A70">
      <w:pPr>
        <w:pStyle w:val="af8"/>
        <w:numPr>
          <w:ilvl w:val="3"/>
          <w:numId w:val="76"/>
        </w:numPr>
        <w:ind w:left="1134" w:hanging="1134"/>
        <w:contextualSpacing w:val="0"/>
        <w:jc w:val="both"/>
      </w:pPr>
      <w:r w:rsidRPr="002E2BE8">
        <w:t>Победител</w:t>
      </w:r>
      <w:r>
        <w:t>ями</w:t>
      </w:r>
      <w:r w:rsidRPr="002E2BE8">
        <w:t xml:space="preserve"> </w:t>
      </w:r>
      <w:r>
        <w:t>закупки</w:t>
      </w:r>
      <w:r w:rsidRPr="002E2BE8">
        <w:t xml:space="preserve"> призна</w:t>
      </w:r>
      <w:r>
        <w:t>ю</w:t>
      </w:r>
      <w:r w:rsidRPr="002E2BE8">
        <w:t>тся Участник</w:t>
      </w:r>
      <w:r>
        <w:t>и</w:t>
      </w:r>
      <w:r w:rsidRPr="002E2BE8">
        <w:t xml:space="preserve"> </w:t>
      </w:r>
      <w:r>
        <w:t>закупки</w:t>
      </w:r>
      <w:r w:rsidRPr="002E2BE8">
        <w:t>,</w:t>
      </w:r>
      <w:r>
        <w:t xml:space="preserve"> которые предложили лучше</w:t>
      </w:r>
      <w:r w:rsidRPr="002E2BE8">
        <w:t>е сочетание условий исполнения договора (т.е. заявк</w:t>
      </w:r>
      <w:r>
        <w:t>и</w:t>
      </w:r>
      <w:r w:rsidRPr="002E2BE8">
        <w:t xml:space="preserve"> на </w:t>
      </w:r>
      <w:r w:rsidRPr="00067135">
        <w:t>участие в закупке которых оценены наибольшим количеством баллов).</w:t>
      </w:r>
    </w:p>
    <w:p w14:paraId="05374244" w14:textId="77777777" w:rsidR="00AD1A70" w:rsidRDefault="00AD1A70" w:rsidP="00AD1A70">
      <w:pPr>
        <w:pStyle w:val="af8"/>
        <w:numPr>
          <w:ilvl w:val="3"/>
          <w:numId w:val="76"/>
        </w:numPr>
        <w:ind w:left="1134" w:hanging="1134"/>
        <w:contextualSpacing w:val="0"/>
        <w:jc w:val="both"/>
      </w:pPr>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Победителей</w:t>
      </w:r>
      <w:r w:rsidRPr="002E2BE8">
        <w:t xml:space="preserve">, </w:t>
      </w:r>
      <w:r>
        <w:t xml:space="preserve">в котором </w:t>
      </w:r>
      <w:r w:rsidRPr="004D1F2F">
        <w:rPr>
          <w:bCs/>
          <w:kern w:val="32"/>
        </w:rPr>
        <w:t>должны быть зафиксированы цена и иные существенные условия договор</w:t>
      </w:r>
      <w:r>
        <w:rPr>
          <w:bCs/>
          <w:kern w:val="32"/>
        </w:rPr>
        <w:t>ов</w:t>
      </w:r>
      <w:r w:rsidRPr="004D1F2F">
        <w:rPr>
          <w:bCs/>
          <w:kern w:val="32"/>
        </w:rPr>
        <w:t xml:space="preserve"> (в зависимости от его вида), его стороны, срок, в течение которого так</w:t>
      </w:r>
      <w:r>
        <w:rPr>
          <w:bCs/>
          <w:kern w:val="32"/>
        </w:rPr>
        <w:t>ие</w:t>
      </w:r>
      <w:r w:rsidRPr="004D1F2F">
        <w:rPr>
          <w:bCs/>
          <w:kern w:val="32"/>
        </w:rPr>
        <w:t xml:space="preserve"> договор</w:t>
      </w:r>
      <w:r>
        <w:rPr>
          <w:bCs/>
          <w:kern w:val="32"/>
        </w:rPr>
        <w:t>ы</w:t>
      </w:r>
      <w:r w:rsidRPr="004D1F2F">
        <w:rPr>
          <w:bCs/>
          <w:kern w:val="32"/>
        </w:rPr>
        <w:t xml:space="preserve"> должн</w:t>
      </w:r>
      <w:r>
        <w:rPr>
          <w:bCs/>
          <w:kern w:val="32"/>
        </w:rPr>
        <w:t>ы</w:t>
      </w:r>
      <w:r w:rsidRPr="004D1F2F">
        <w:rPr>
          <w:bCs/>
          <w:kern w:val="32"/>
        </w:rPr>
        <w:t xml:space="preserve"> быть заключен</w:t>
      </w:r>
      <w:r>
        <w:rPr>
          <w:bCs/>
          <w:kern w:val="32"/>
        </w:rPr>
        <w:t>ы</w:t>
      </w:r>
      <w:r w:rsidRPr="004D1F2F">
        <w:rPr>
          <w:bCs/>
          <w:kern w:val="32"/>
        </w:rPr>
        <w:t xml:space="preserve">, а также обязательные действия, необходимые для </w:t>
      </w:r>
      <w:r>
        <w:rPr>
          <w:bCs/>
          <w:kern w:val="32"/>
        </w:rPr>
        <w:t>их</w:t>
      </w:r>
      <w:r w:rsidRPr="004D1F2F">
        <w:rPr>
          <w:bCs/>
          <w:kern w:val="32"/>
        </w:rPr>
        <w:t xml:space="preserve"> заключения (например, предоставление обеспечения исполнения обязательств по договору)</w:t>
      </w:r>
      <w:r w:rsidRPr="00067135">
        <w:rPr>
          <w:kern w:val="32"/>
        </w:rPr>
        <w:t>.</w:t>
      </w:r>
    </w:p>
    <w:p w14:paraId="33F5D7F6" w14:textId="77777777" w:rsidR="00AD1A70" w:rsidRDefault="00AD1A70" w:rsidP="00AD1A70">
      <w:pPr>
        <w:pStyle w:val="af8"/>
        <w:numPr>
          <w:ilvl w:val="3"/>
          <w:numId w:val="76"/>
        </w:numPr>
        <w:ind w:left="1134" w:hanging="1134"/>
        <w:contextualSpacing w:val="0"/>
        <w:jc w:val="both"/>
      </w:pPr>
      <w:r w:rsidRPr="002E2BE8">
        <w:t xml:space="preserve">Любой участник </w:t>
      </w:r>
      <w:r>
        <w:t>закупки</w:t>
      </w:r>
      <w:r w:rsidRPr="002E2BE8">
        <w:t xml:space="preserve"> после размещения </w:t>
      </w:r>
      <w:r>
        <w:t>П</w:t>
      </w:r>
      <w:r w:rsidRPr="002E2BE8">
        <w:t xml:space="preserve">ротокола </w:t>
      </w:r>
      <w:r>
        <w:t xml:space="preserve">по выбору Победителей </w:t>
      </w:r>
      <w:r>
        <w:lastRenderedPageBreak/>
        <w:t>закупки</w:t>
      </w:r>
      <w:r w:rsidRPr="002E2BE8">
        <w:t xml:space="preserve"> вправе</w:t>
      </w:r>
      <w:r>
        <w:t xml:space="preserve"> в течение 5 (пяти) рабочих дней после публикации Протокола по выбору Победителей</w:t>
      </w:r>
      <w:r w:rsidRPr="002E2BE8">
        <w:t xml:space="preserve"> направить Организатору </w:t>
      </w:r>
      <w:r>
        <w:t>закупки</w:t>
      </w:r>
      <w:r w:rsidRPr="002E2BE8">
        <w:t xml:space="preserve"> в письменной форме, запрос о разъяснении результатов </w:t>
      </w:r>
      <w:r>
        <w:t>закупки</w:t>
      </w:r>
      <w:r w:rsidRPr="002E2BE8">
        <w:t xml:space="preserve">. Организатор </w:t>
      </w:r>
      <w:r>
        <w:t>закупки</w:t>
      </w:r>
      <w:r w:rsidRPr="002E2BE8">
        <w:t xml:space="preserve"> в течение </w:t>
      </w:r>
      <w:r>
        <w:t>5</w:t>
      </w:r>
      <w:r w:rsidRPr="002E2BE8">
        <w:t xml:space="preserve"> (</w:t>
      </w:r>
      <w:r>
        <w:t>пяти</w:t>
      </w:r>
      <w:r w:rsidRPr="002E2BE8">
        <w:t xml:space="preserve">) рабочих дней со дня поступления такого запроса обязан представить Участнику </w:t>
      </w:r>
      <w:r>
        <w:t>закупки</w:t>
      </w:r>
      <w:r w:rsidRPr="002E2BE8">
        <w:t xml:space="preserve"> в письменной форме соответствующие разъяснения.</w:t>
      </w:r>
    </w:p>
    <w:p w14:paraId="796AC71D" w14:textId="77777777" w:rsidR="00AD1A70" w:rsidRPr="001B36A6" w:rsidRDefault="00AD1A70" w:rsidP="00AD1A70">
      <w:pPr>
        <w:pStyle w:val="af8"/>
        <w:numPr>
          <w:ilvl w:val="1"/>
          <w:numId w:val="76"/>
        </w:numPr>
        <w:ind w:left="1134" w:hanging="1134"/>
        <w:contextualSpacing w:val="0"/>
        <w:jc w:val="both"/>
        <w:rPr>
          <w:b/>
        </w:rPr>
      </w:pPr>
      <w:r w:rsidRPr="00286EA3">
        <w:rPr>
          <w:b/>
        </w:rPr>
        <w:t>Протокол по экспертизе справки о цепочке собственников Победител</w:t>
      </w:r>
      <w:r>
        <w:rPr>
          <w:b/>
        </w:rPr>
        <w:t>ей</w:t>
      </w:r>
      <w:r w:rsidRPr="00286EA3">
        <w:rPr>
          <w:b/>
        </w:rPr>
        <w:t xml:space="preserve"> </w:t>
      </w:r>
      <w:r w:rsidRPr="001B36A6">
        <w:rPr>
          <w:b/>
        </w:rPr>
        <w:t>закупки</w:t>
      </w:r>
    </w:p>
    <w:p w14:paraId="1065A012" w14:textId="77777777" w:rsidR="00AD1A70" w:rsidRDefault="00AD1A70" w:rsidP="00AD1A70">
      <w:pPr>
        <w:pStyle w:val="af8"/>
        <w:numPr>
          <w:ilvl w:val="2"/>
          <w:numId w:val="76"/>
        </w:numPr>
        <w:ind w:left="1134" w:hanging="1134"/>
        <w:contextualSpacing w:val="0"/>
        <w:jc w:val="both"/>
      </w:pPr>
      <w:r>
        <w:t>После размещения Протокола по выбору Победителей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Победители закупки в течение 5 (пяти) рабочих дней обязаны предоставить Организатору закупки справку о цепочке собственников (Раздел 9</w:t>
      </w:r>
      <w:r w:rsidRPr="00C44F36">
        <w:t xml:space="preserve"> (</w:t>
      </w:r>
      <w:r>
        <w:t>форма 19</w:t>
      </w:r>
      <w:r w:rsidRPr="00C44F36">
        <w:t>)</w:t>
      </w:r>
      <w:r>
        <w:t>)</w:t>
      </w:r>
      <w:r w:rsidRPr="00614AB1">
        <w:t xml:space="preserve"> </w:t>
      </w:r>
      <w:r>
        <w:t xml:space="preserve">в электронной (формат </w:t>
      </w:r>
      <w:r>
        <w:rPr>
          <w:lang w:val="en-US"/>
        </w:rPr>
        <w:t>Excel</w:t>
      </w:r>
      <w:r w:rsidRPr="002E64ED">
        <w:t xml:space="preserve"> .</w:t>
      </w:r>
      <w:r>
        <w:rPr>
          <w:lang w:val="en-US"/>
        </w:rPr>
        <w:t>xls</w:t>
      </w:r>
      <w:r>
        <w:t xml:space="preserve">, формат </w:t>
      </w:r>
      <w:r>
        <w:rPr>
          <w:lang w:val="en-US"/>
        </w:rPr>
        <w:t>Acrobat</w:t>
      </w:r>
      <w:r w:rsidRPr="00E0058E">
        <w:t xml:space="preserve"> </w:t>
      </w:r>
      <w:r>
        <w:rPr>
          <w:lang w:val="en-US"/>
        </w:rPr>
        <w:t>Reader</w:t>
      </w:r>
      <w:r w:rsidRPr="00E0058E">
        <w:t xml:space="preserve"> .</w:t>
      </w:r>
      <w:r>
        <w:rPr>
          <w:lang w:val="en-US"/>
        </w:rPr>
        <w:t>pdf</w:t>
      </w:r>
      <w:r w:rsidRPr="002E64ED">
        <w:t>)</w:t>
      </w:r>
      <w:r>
        <w:t xml:space="preserve"> форме.</w:t>
      </w:r>
    </w:p>
    <w:p w14:paraId="25BA81D2" w14:textId="77777777" w:rsidR="00AD1A70" w:rsidRDefault="00AD1A70" w:rsidP="00AD1A70">
      <w:pPr>
        <w:pStyle w:val="af8"/>
        <w:numPr>
          <w:ilvl w:val="2"/>
          <w:numId w:val="76"/>
        </w:numPr>
        <w:ind w:left="1134" w:hanging="1134"/>
        <w:contextualSpacing w:val="0"/>
        <w:jc w:val="both"/>
      </w:pPr>
      <w:r>
        <w:t>Не предоставление любым Участником закупки справки о цепочке собственников в установленный срок, дает Организатору закупки право</w:t>
      </w:r>
      <w:r w:rsidRPr="00531BBD">
        <w:t xml:space="preserve"> </w:t>
      </w:r>
      <w:r>
        <w:t>считать такого Участника закупки уклонившимся от заключения договора.</w:t>
      </w:r>
    </w:p>
    <w:p w14:paraId="7F13205D" w14:textId="77777777" w:rsidR="00AD1A70" w:rsidRPr="006D173C" w:rsidRDefault="00AD1A70" w:rsidP="00AD1A70">
      <w:pPr>
        <w:pStyle w:val="af8"/>
        <w:numPr>
          <w:ilvl w:val="2"/>
          <w:numId w:val="76"/>
        </w:numPr>
        <w:ind w:left="1134" w:hanging="1134"/>
        <w:contextualSpacing w:val="0"/>
        <w:jc w:val="both"/>
      </w:pPr>
      <w:r w:rsidRPr="002E2BE8">
        <w:t xml:space="preserve">В случае если </w:t>
      </w:r>
      <w:r>
        <w:t xml:space="preserve">один или несколько </w:t>
      </w:r>
      <w:r w:rsidRPr="002E2BE8">
        <w:t>Победител</w:t>
      </w:r>
      <w:r>
        <w:t>ей</w:t>
      </w:r>
      <w:r w:rsidRPr="002E2BE8">
        <w:t xml:space="preserve">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w:t>
      </w:r>
      <w:r>
        <w:t xml:space="preserve">такие </w:t>
      </w:r>
      <w:r w:rsidRPr="002E2BE8">
        <w:t>Победител</w:t>
      </w:r>
      <w:r>
        <w:t>и</w:t>
      </w:r>
      <w:r w:rsidRPr="002E2BE8">
        <w:t xml:space="preserve"> </w:t>
      </w:r>
      <w:r>
        <w:t>закупки</w:t>
      </w:r>
      <w:r w:rsidRPr="002E2BE8">
        <w:t xml:space="preserve">, или Участник </w:t>
      </w:r>
      <w:r>
        <w:t>закупки</w:t>
      </w:r>
      <w:r w:rsidRPr="002E2BE8">
        <w:t xml:space="preserve">, </w:t>
      </w:r>
      <w:r>
        <w:t>с которым заключается договор признаются уклонившимися от заключения договора.</w:t>
      </w:r>
    </w:p>
    <w:p w14:paraId="1BCD9024" w14:textId="77777777" w:rsidR="00AD1A70" w:rsidRPr="002E2BE8" w:rsidRDefault="00AD1A70" w:rsidP="00AD1A70">
      <w:pPr>
        <w:pStyle w:val="af8"/>
        <w:numPr>
          <w:ilvl w:val="1"/>
          <w:numId w:val="76"/>
        </w:numPr>
        <w:ind w:left="1134" w:hanging="1134"/>
        <w:contextualSpacing w:val="0"/>
        <w:jc w:val="both"/>
        <w:rPr>
          <w:b/>
        </w:rPr>
      </w:pPr>
      <w:r>
        <w:rPr>
          <w:b/>
        </w:rPr>
        <w:t>Подписание протокола о результатах закупки и з</w:t>
      </w:r>
      <w:r w:rsidRPr="002E2BE8">
        <w:rPr>
          <w:b/>
        </w:rPr>
        <w:t>аключение договора с победител</w:t>
      </w:r>
      <w:r>
        <w:rPr>
          <w:b/>
        </w:rPr>
        <w:t>ями</w:t>
      </w:r>
      <w:r w:rsidRPr="002E2BE8">
        <w:rPr>
          <w:b/>
        </w:rPr>
        <w:t xml:space="preserve"> </w:t>
      </w:r>
      <w:r>
        <w:rPr>
          <w:b/>
        </w:rPr>
        <w:t>закупки</w:t>
      </w:r>
    </w:p>
    <w:p w14:paraId="381F6E66" w14:textId="77777777" w:rsidR="00AD1A70" w:rsidRDefault="00AD1A70" w:rsidP="00AD1A70">
      <w:pPr>
        <w:pStyle w:val="af8"/>
        <w:numPr>
          <w:ilvl w:val="2"/>
          <w:numId w:val="76"/>
        </w:numPr>
        <w:ind w:left="1134" w:hanging="1134"/>
        <w:contextualSpacing w:val="0"/>
        <w:jc w:val="both"/>
      </w:pPr>
      <w:r>
        <w:t>В случае, если это установлено пунктом 27 Извещения, Организатор закупки в течение 3 (трех) рабочих дней со дня подписания Протокола по экспертизе справки о цепочке собственников Победителей закупки передает каждому Победителю закупки Протокол о результатах закупки. Победитель закупки обязан предоставить Организатору закупки подписанный и заверенный печатью со своей стороны Протокол о результатах закупки в течение 10 (десяти) календарных дней со дня направления указанного протокола.</w:t>
      </w:r>
    </w:p>
    <w:p w14:paraId="28DB172C" w14:textId="77777777" w:rsidR="00AD1A70" w:rsidRDefault="00AD1A70" w:rsidP="00AD1A70">
      <w:pPr>
        <w:pStyle w:val="af8"/>
        <w:numPr>
          <w:ilvl w:val="2"/>
          <w:numId w:val="76"/>
        </w:numPr>
        <w:ind w:left="1134" w:hanging="1134"/>
        <w:contextualSpacing w:val="0"/>
        <w:jc w:val="both"/>
      </w:pPr>
      <w:r w:rsidRPr="002E2BE8">
        <w:t>Договор</w:t>
      </w:r>
      <w:r>
        <w:t>ы</w:t>
      </w:r>
      <w:r w:rsidRPr="002E2BE8">
        <w:t xml:space="preserve"> с победител</w:t>
      </w:r>
      <w:r>
        <w:t>я</w:t>
      </w:r>
      <w:r w:rsidRPr="002E2BE8">
        <w:t>м</w:t>
      </w:r>
      <w:r>
        <w:t>и</w:t>
      </w:r>
      <w:r w:rsidRPr="002E2BE8">
        <w:t xml:space="preserve"> </w:t>
      </w:r>
      <w:r>
        <w:t>закупки</w:t>
      </w:r>
      <w:r w:rsidRPr="002E2BE8">
        <w:t xml:space="preserve"> буд</w:t>
      </w:r>
      <w:r>
        <w:t>у</w:t>
      </w:r>
      <w:r w:rsidRPr="002E2BE8">
        <w:t>т заключен</w:t>
      </w:r>
      <w:r>
        <w:t>ы</w:t>
      </w:r>
      <w:r w:rsidRPr="002E2BE8">
        <w:t xml:space="preserve"> в срок, указанный в пункте </w:t>
      </w:r>
      <w:r>
        <w:t>28</w:t>
      </w:r>
      <w:r w:rsidRPr="002E2BE8">
        <w:t xml:space="preserve"> </w:t>
      </w:r>
      <w:r>
        <w:t>Извещения.</w:t>
      </w:r>
    </w:p>
    <w:p w14:paraId="7814BDD6" w14:textId="77777777" w:rsidR="00AD1A70" w:rsidRPr="002E2BE8" w:rsidRDefault="00AD1A70" w:rsidP="00AD1A70">
      <w:pPr>
        <w:pStyle w:val="af8"/>
        <w:numPr>
          <w:ilvl w:val="2"/>
          <w:numId w:val="76"/>
        </w:numPr>
        <w:ind w:left="1134" w:hanging="1134"/>
        <w:contextualSpacing w:val="0"/>
        <w:jc w:val="both"/>
      </w:pPr>
      <w:r w:rsidRPr="002E2BE8">
        <w:t xml:space="preserve">В случае, если заключаемый по результатам </w:t>
      </w:r>
      <w:r>
        <w:t>закупки</w:t>
      </w:r>
      <w:r w:rsidRPr="002E2BE8">
        <w:t xml:space="preserve"> договор в соответствии с действующ</w:t>
      </w:r>
      <w:r>
        <w:t>им законодательством и уставом З</w:t>
      </w:r>
      <w:r w:rsidRPr="002E2BE8">
        <w:t>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t>, договор с таким Победителем не заключается. В случае отказа в одобрении всех договоров органом управления,</w:t>
      </w:r>
      <w:r w:rsidRPr="002E2BE8">
        <w:t xml:space="preserve">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ся. После получения одобрения договор</w:t>
      </w:r>
      <w:r>
        <w:t>ов</w:t>
      </w:r>
      <w:r w:rsidRPr="002E2BE8">
        <w:t xml:space="preserve"> Победител</w:t>
      </w:r>
      <w:r>
        <w:t>ям</w:t>
      </w:r>
      <w:r w:rsidRPr="002E2BE8">
        <w:t xml:space="preserve"> </w:t>
      </w:r>
      <w:r>
        <w:t>закупки</w:t>
      </w:r>
      <w:r w:rsidRPr="002E2BE8">
        <w:t xml:space="preserve"> направля</w:t>
      </w:r>
      <w:r>
        <w:t>ю</w:t>
      </w:r>
      <w:r w:rsidRPr="002E2BE8">
        <w:t>тся подписанны</w:t>
      </w:r>
      <w:r>
        <w:t>е</w:t>
      </w:r>
      <w:r w:rsidRPr="002E2BE8">
        <w:t xml:space="preserve"> со стороны Заказчика договор</w:t>
      </w:r>
      <w:r>
        <w:t>ы</w:t>
      </w:r>
      <w:r w:rsidRPr="002E2BE8">
        <w:t>.</w:t>
      </w:r>
    </w:p>
    <w:p w14:paraId="4EC3A630" w14:textId="77777777" w:rsidR="00AD1A70" w:rsidRPr="002E2BE8" w:rsidRDefault="00AD1A70" w:rsidP="00AD1A70">
      <w:pPr>
        <w:pStyle w:val="af8"/>
        <w:numPr>
          <w:ilvl w:val="2"/>
          <w:numId w:val="76"/>
        </w:numPr>
        <w:ind w:left="1134" w:hanging="1134"/>
        <w:contextualSpacing w:val="0"/>
        <w:jc w:val="both"/>
      </w:pPr>
      <w:r w:rsidRPr="002E2BE8">
        <w:t xml:space="preserve">В случаях, когда </w:t>
      </w:r>
      <w:r>
        <w:t>один или несколько</w:t>
      </w:r>
      <w:r w:rsidRPr="002E2BE8">
        <w:t xml:space="preserve"> Победител</w:t>
      </w:r>
      <w:r>
        <w:t>ей</w:t>
      </w:r>
      <w:r w:rsidRPr="002E2BE8">
        <w:t xml:space="preserve"> </w:t>
      </w:r>
      <w:r>
        <w:t>закупки</w:t>
      </w:r>
      <w:r w:rsidRPr="002E2BE8">
        <w:t xml:space="preserve"> уклоня</w:t>
      </w:r>
      <w:r>
        <w:t>ю</w:t>
      </w:r>
      <w:r w:rsidRPr="002E2BE8">
        <w:t xml:space="preserve">тся от заключения договора на условиях настоящей </w:t>
      </w:r>
      <w:r>
        <w:t>закупочной</w:t>
      </w:r>
      <w:r w:rsidRPr="002E2BE8">
        <w:t xml:space="preserve"> документации, Заказчик вправе по своему усмотрению:</w:t>
      </w:r>
    </w:p>
    <w:p w14:paraId="42CB6B8F"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0EA2AEA" w14:textId="77777777" w:rsidR="00AD1A70"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w:t>
      </w:r>
      <w:r w:rsidRPr="00FF3571">
        <w:t xml:space="preserve"> которого присвоен </w:t>
      </w:r>
      <w:r w:rsidRPr="00312E2B">
        <w:t>следующий по ранжиру</w:t>
      </w:r>
      <w:r w:rsidRPr="00FF3571">
        <w:t xml:space="preserve">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027CFDF2" w14:textId="77777777" w:rsidR="00AD1A70" w:rsidRPr="004C6E80" w:rsidRDefault="00AD1A70" w:rsidP="00AD1A70">
      <w:pPr>
        <w:pStyle w:val="Style23"/>
        <w:widowControl/>
        <w:numPr>
          <w:ilvl w:val="0"/>
          <w:numId w:val="5"/>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14:paraId="1026E377"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312E2B">
        <w:lastRenderedPageBreak/>
        <w:t>либо провести новую Закупочную процедуру</w:t>
      </w:r>
      <w:r>
        <w:t>.</w:t>
      </w:r>
    </w:p>
    <w:p w14:paraId="3EF108B3" w14:textId="77777777" w:rsidR="00AD1A70" w:rsidRDefault="00AD1A70" w:rsidP="00AD1A70">
      <w:pPr>
        <w:pStyle w:val="af8"/>
        <w:numPr>
          <w:ilvl w:val="2"/>
          <w:numId w:val="76"/>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w:t>
      </w:r>
      <w:r>
        <w:t>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3FE79BE9" w14:textId="77777777" w:rsidR="00AD1A70" w:rsidRPr="00067135" w:rsidRDefault="00AD1A70" w:rsidP="00AD1A70">
      <w:pPr>
        <w:pStyle w:val="Style23"/>
        <w:widowControl/>
        <w:numPr>
          <w:ilvl w:val="0"/>
          <w:numId w:val="5"/>
        </w:numPr>
        <w:tabs>
          <w:tab w:val="left" w:pos="1701"/>
        </w:tabs>
        <w:spacing w:line="240" w:lineRule="auto"/>
        <w:ind w:left="1701" w:right="58" w:hanging="567"/>
        <w:rPr>
          <w:rStyle w:val="FontStyle128"/>
          <w:sz w:val="24"/>
        </w:rPr>
      </w:pPr>
      <w:r w:rsidRPr="00067135">
        <w:rPr>
          <w:rStyle w:val="FontStyle128"/>
          <w:sz w:val="24"/>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550E2A" w14:textId="77777777" w:rsidR="00AD1A70" w:rsidRPr="00067135" w:rsidRDefault="00AD1A70" w:rsidP="00AD1A70">
      <w:pPr>
        <w:pStyle w:val="Style23"/>
        <w:widowControl/>
        <w:numPr>
          <w:ilvl w:val="0"/>
          <w:numId w:val="5"/>
        </w:numPr>
        <w:tabs>
          <w:tab w:val="left" w:pos="1701"/>
        </w:tabs>
        <w:spacing w:line="240" w:lineRule="auto"/>
        <w:ind w:left="1701" w:right="58" w:hanging="567"/>
        <w:rPr>
          <w:rStyle w:val="FontStyle128"/>
          <w:sz w:val="24"/>
        </w:rPr>
      </w:pPr>
      <w:r w:rsidRPr="00067135">
        <w:rPr>
          <w:rStyle w:val="FontStyle128"/>
          <w:sz w:val="24"/>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10D36E6" w14:textId="77777777" w:rsidR="00AD1A70" w:rsidRPr="00067135" w:rsidRDefault="00AD1A70" w:rsidP="00AD1A70">
      <w:pPr>
        <w:pStyle w:val="Style23"/>
        <w:widowControl/>
        <w:numPr>
          <w:ilvl w:val="0"/>
          <w:numId w:val="5"/>
        </w:numPr>
        <w:tabs>
          <w:tab w:val="left" w:pos="1701"/>
        </w:tabs>
        <w:spacing w:line="240" w:lineRule="auto"/>
        <w:ind w:left="1701" w:right="58" w:hanging="567"/>
        <w:rPr>
          <w:rStyle w:val="FontStyle128"/>
          <w:sz w:val="24"/>
        </w:rPr>
      </w:pPr>
      <w:r w:rsidRPr="00067135">
        <w:rPr>
          <w:rStyle w:val="FontStyle128"/>
          <w:sz w:val="24"/>
        </w:rPr>
        <w:t>либо принять решение о признании закупки несостоявшейся;</w:t>
      </w:r>
    </w:p>
    <w:p w14:paraId="530006FF" w14:textId="77777777" w:rsidR="00AD1A70" w:rsidRPr="004C6E80"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067135">
        <w:rPr>
          <w:rStyle w:val="FontStyle128"/>
          <w:sz w:val="24"/>
        </w:rPr>
        <w:t>либо провести новую Закупочную процедуру</w:t>
      </w:r>
      <w:r w:rsidRPr="004C6E80">
        <w:rPr>
          <w:rStyle w:val="FontStyle128"/>
          <w:sz w:val="24"/>
          <w:szCs w:val="24"/>
        </w:rPr>
        <w:t>.</w:t>
      </w:r>
    </w:p>
    <w:p w14:paraId="43193EA0" w14:textId="77777777" w:rsidR="00AD1A70" w:rsidRPr="002E2BE8" w:rsidRDefault="00AD1A70" w:rsidP="00AD1A70">
      <w:pPr>
        <w:pStyle w:val="af8"/>
        <w:numPr>
          <w:ilvl w:val="2"/>
          <w:numId w:val="76"/>
        </w:numPr>
        <w:ind w:left="1134" w:hanging="1134"/>
        <w:contextualSpacing w:val="0"/>
        <w:jc w:val="both"/>
      </w:pPr>
      <w:r w:rsidRPr="002E2BE8">
        <w:t xml:space="preserve">В случае, если по окончании срока подачи заявок на участие в </w:t>
      </w:r>
      <w:r>
        <w:t>закупке</w:t>
      </w:r>
      <w:r w:rsidRPr="002E2BE8">
        <w:t xml:space="preserve"> была подана только одн</w:t>
      </w:r>
      <w:r>
        <w:t xml:space="preserve">а 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w:t>
      </w:r>
      <w:r w:rsidRPr="002E2BE8">
        <w:t xml:space="preserve"> документацией, либо только один Участник </w:t>
      </w:r>
      <w:r>
        <w:t>закупки</w:t>
      </w:r>
      <w:r w:rsidRPr="002E2BE8">
        <w:t xml:space="preserve"> признан Участником </w:t>
      </w:r>
      <w:r>
        <w:t>закупки</w:t>
      </w:r>
      <w:r w:rsidRPr="002E2BE8">
        <w:t xml:space="preserve">, соответствующим требованиям, предусмотренным в </w:t>
      </w:r>
      <w:r>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t>закупки</w:t>
      </w:r>
      <w:r w:rsidRPr="002E2BE8">
        <w:t xml:space="preserve">, подавшему единственную заявку на участие в </w:t>
      </w:r>
      <w:r>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t>закупки</w:t>
      </w:r>
      <w:r w:rsidRPr="002E2BE8">
        <w:t xml:space="preserve"> в заявке на участие в </w:t>
      </w:r>
      <w:r>
        <w:t>закупке</w:t>
      </w:r>
      <w:r w:rsidRPr="002E2BE8">
        <w:t xml:space="preserve">, в проект договора, прилагаемый к </w:t>
      </w:r>
      <w:r>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t>закупки</w:t>
      </w:r>
      <w:r w:rsidRPr="002E2BE8">
        <w:t xml:space="preserve">, подавший указанную заявку, не вправе отказаться от заключения договора. Такой Участник </w:t>
      </w:r>
      <w:r>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t>закупки</w:t>
      </w:r>
      <w:r w:rsidRPr="002E2BE8">
        <w:t xml:space="preserve"> указанного договора.</w:t>
      </w:r>
    </w:p>
    <w:p w14:paraId="3A845FBC"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t xml:space="preserve">календарных </w:t>
      </w:r>
      <w:r w:rsidRPr="002E2BE8">
        <w:rPr>
          <w:rStyle w:val="FontStyle128"/>
          <w:sz w:val="24"/>
          <w:szCs w:val="24"/>
        </w:rPr>
        <w:t>дней со дня размещения сайте</w:t>
      </w:r>
      <w:r w:rsidRPr="00F619FB">
        <w:rPr>
          <w:rStyle w:val="FontStyle128"/>
          <w:sz w:val="24"/>
          <w:szCs w:val="24"/>
        </w:rPr>
        <w:t xml:space="preserve"> </w:t>
      </w:r>
      <w:r>
        <w:rPr>
          <w:rStyle w:val="FontStyle128"/>
          <w:sz w:val="24"/>
          <w:szCs w:val="24"/>
        </w:rPr>
        <w:t>и электронной торговой площадке</w:t>
      </w:r>
      <w:r w:rsidRPr="002E2BE8">
        <w:rPr>
          <w:rStyle w:val="FontStyle128"/>
          <w:sz w:val="24"/>
          <w:szCs w:val="24"/>
        </w:rPr>
        <w:t>, указанн</w:t>
      </w:r>
      <w:r>
        <w:rPr>
          <w:rStyle w:val="FontStyle128"/>
          <w:sz w:val="24"/>
          <w:szCs w:val="24"/>
        </w:rPr>
        <w:t>ые</w:t>
      </w:r>
      <w:r w:rsidRPr="002E2BE8">
        <w:rPr>
          <w:rStyle w:val="FontStyle128"/>
          <w:sz w:val="24"/>
          <w:szCs w:val="24"/>
        </w:rPr>
        <w:t xml:space="preserve"> в пункте 3 </w:t>
      </w:r>
      <w:r>
        <w:t>Извещения</w:t>
      </w:r>
      <w:r w:rsidRPr="002E2BE8">
        <w:rPr>
          <w:rStyle w:val="FontStyle128"/>
          <w:sz w:val="24"/>
          <w:szCs w:val="24"/>
        </w:rPr>
        <w:t xml:space="preserve">, </w:t>
      </w:r>
      <w:r>
        <w:rPr>
          <w:rStyle w:val="FontStyle128"/>
          <w:sz w:val="24"/>
          <w:szCs w:val="24"/>
        </w:rPr>
        <w:t>П</w:t>
      </w:r>
      <w:r w:rsidRPr="002E2BE8">
        <w:rPr>
          <w:rStyle w:val="FontStyle128"/>
          <w:sz w:val="24"/>
          <w:szCs w:val="24"/>
        </w:rPr>
        <w:t>ротокола.</w:t>
      </w:r>
    </w:p>
    <w:p w14:paraId="03598073" w14:textId="77777777" w:rsidR="00AD1A70" w:rsidRPr="002E2BE8" w:rsidRDefault="00AD1A70" w:rsidP="00AD1A70">
      <w:pPr>
        <w:pStyle w:val="af8"/>
        <w:numPr>
          <w:ilvl w:val="2"/>
          <w:numId w:val="76"/>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14:paraId="1BA16464" w14:textId="77777777" w:rsidR="00AD1A70" w:rsidRPr="002E2BE8" w:rsidRDefault="00AD1A70" w:rsidP="00AD1A70">
      <w:pPr>
        <w:pStyle w:val="af8"/>
        <w:numPr>
          <w:ilvl w:val="1"/>
          <w:numId w:val="76"/>
        </w:numPr>
        <w:ind w:left="1134" w:hanging="1134"/>
        <w:contextualSpacing w:val="0"/>
        <w:rPr>
          <w:b/>
        </w:rPr>
      </w:pPr>
      <w:r w:rsidRPr="002E2BE8">
        <w:rPr>
          <w:b/>
        </w:rPr>
        <w:t>Обеспечение исполнения договора</w:t>
      </w:r>
    </w:p>
    <w:p w14:paraId="1995150A" w14:textId="77777777" w:rsidR="00AD1A70" w:rsidRPr="002E2BE8" w:rsidRDefault="00AD1A70" w:rsidP="00AD1A70">
      <w:pPr>
        <w:pStyle w:val="af8"/>
        <w:numPr>
          <w:ilvl w:val="2"/>
          <w:numId w:val="76"/>
        </w:numPr>
        <w:ind w:left="1134" w:hanging="1134"/>
        <w:contextualSpacing w:val="0"/>
        <w:jc w:val="both"/>
      </w:pPr>
      <w:r w:rsidRPr="002E2BE8">
        <w:t>В случае, если указано в пункте </w:t>
      </w:r>
      <w:r>
        <w:t>29</w:t>
      </w:r>
      <w:r w:rsidRPr="002E2BE8">
        <w:t xml:space="preserve"> </w:t>
      </w:r>
      <w:r>
        <w:t>Извещения</w:t>
      </w:r>
      <w:r w:rsidRPr="002E2BE8">
        <w:t>, Победител</w:t>
      </w:r>
      <w:r>
        <w:t>и</w:t>
      </w:r>
      <w:r w:rsidRPr="002E2BE8">
        <w:t xml:space="preserve"> </w:t>
      </w:r>
      <w:r>
        <w:t>закупки</w:t>
      </w:r>
      <w:r w:rsidRPr="002E2BE8">
        <w:t xml:space="preserve"> или Участник, с которым заключается договор, должн</w:t>
      </w:r>
      <w:r>
        <w:t>ы</w:t>
      </w:r>
      <w:r w:rsidRPr="002E2BE8">
        <w:t xml:space="preserve">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0754E9C4" w14:textId="77777777" w:rsidR="00AD1A70" w:rsidRPr="002E2BE8" w:rsidRDefault="00AD1A70" w:rsidP="00AD1A70">
      <w:pPr>
        <w:pStyle w:val="af8"/>
        <w:numPr>
          <w:ilvl w:val="2"/>
          <w:numId w:val="76"/>
        </w:numPr>
        <w:ind w:left="1134" w:hanging="1134"/>
        <w:contextualSpacing w:val="0"/>
        <w:jc w:val="both"/>
      </w:pPr>
      <w:r w:rsidRPr="002E2BE8">
        <w:t>Обеспечение исполнения договора и/или возврата аванса</w:t>
      </w:r>
      <w:r>
        <w:t xml:space="preserve"> и/или гарантийных обязательств</w:t>
      </w:r>
      <w:r w:rsidRPr="002E2BE8">
        <w:t xml:space="preserve"> должно быть представлено в виде, указанном в пункте </w:t>
      </w:r>
      <w:r>
        <w:t>29</w:t>
      </w:r>
      <w:r w:rsidRPr="002E2BE8">
        <w:t xml:space="preserve"> </w:t>
      </w:r>
      <w:r>
        <w:t>Извещения</w:t>
      </w:r>
      <w:r w:rsidRPr="002E2BE8">
        <w:t>.</w:t>
      </w:r>
    </w:p>
    <w:p w14:paraId="5F98C278" w14:textId="77777777" w:rsidR="00AD1A70" w:rsidRPr="002E2BE8" w:rsidRDefault="00AD1A70" w:rsidP="00AD1A70">
      <w:pPr>
        <w:pStyle w:val="af8"/>
        <w:numPr>
          <w:ilvl w:val="2"/>
          <w:numId w:val="76"/>
        </w:numPr>
        <w:ind w:left="1134" w:hanging="1134"/>
        <w:contextualSpacing w:val="0"/>
        <w:jc w:val="both"/>
      </w:pPr>
      <w:r w:rsidRPr="002E2BE8">
        <w:lastRenderedPageBreak/>
        <w:t>Размер обеспечения исполнения договора и/или обеспечения возврата аванса и/или гарантийных обязательств указан в пункте</w:t>
      </w:r>
      <w:r w:rsidRPr="002E2BE8">
        <w:rPr>
          <w:lang w:val="en-US"/>
        </w:rPr>
        <w:t> </w:t>
      </w:r>
      <w:r>
        <w:t>29</w:t>
      </w:r>
      <w:r w:rsidRPr="002E2BE8">
        <w:t xml:space="preserve"> </w:t>
      </w:r>
      <w:r>
        <w:t>Извещения</w:t>
      </w:r>
      <w:r w:rsidRPr="002E2BE8">
        <w:t>.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02694D44" w14:textId="77777777" w:rsidR="00AD1A70" w:rsidRDefault="00AD1A70" w:rsidP="00AD1A70">
      <w:pPr>
        <w:pStyle w:val="af8"/>
        <w:numPr>
          <w:ilvl w:val="0"/>
          <w:numId w:val="76"/>
        </w:numPr>
        <w:ind w:left="567" w:hanging="567"/>
        <w:contextualSpacing w:val="0"/>
        <w:outlineLvl w:val="0"/>
        <w:rPr>
          <w:b/>
        </w:rPr>
      </w:pPr>
      <w:bookmarkStart w:id="62" w:name="_Toc316294937"/>
      <w:bookmarkStart w:id="63" w:name="_Ref316334856"/>
      <w:bookmarkStart w:id="64" w:name="_Toc425777344"/>
      <w:r w:rsidRPr="002E2BE8">
        <w:rPr>
          <w:b/>
        </w:rPr>
        <w:t xml:space="preserve">ТРЕБОВАНИЯ, ПРЕДЪЯВЛЯЕМЫЕ К УЧАСТНИКАМ </w:t>
      </w:r>
      <w:bookmarkEnd w:id="62"/>
      <w:bookmarkEnd w:id="63"/>
      <w:r>
        <w:rPr>
          <w:b/>
        </w:rPr>
        <w:t>ЗАКУПКИ</w:t>
      </w:r>
      <w:bookmarkEnd w:id="64"/>
    </w:p>
    <w:p w14:paraId="1CC5CAC0" w14:textId="7157A2C4" w:rsidR="00AD1A70" w:rsidRPr="00AD1A70" w:rsidRDefault="00AD1A70" w:rsidP="00AD1A70">
      <w:pPr>
        <w:pStyle w:val="af8"/>
        <w:numPr>
          <w:ilvl w:val="1"/>
          <w:numId w:val="78"/>
        </w:numPr>
        <w:jc w:val="both"/>
        <w:rPr>
          <w:b/>
        </w:rPr>
      </w:pPr>
      <w:bookmarkStart w:id="65" w:name="_Toc316294938"/>
      <w:r>
        <w:t>Потенциальный у</w:t>
      </w:r>
      <w:r w:rsidRPr="00AD412C">
        <w:t>частник процедуры закупки</w:t>
      </w:r>
      <w:r w:rsidRPr="00AD1A70">
        <w:rPr>
          <w:color w:val="000000"/>
        </w:rPr>
        <w:t xml:space="preserve"> для того, чтобы принять участие в закупке, должен удовлетворять требованиям, установленным в пункте 4.2., а также требованиям, установленным в </w:t>
      </w:r>
      <w:r w:rsidRPr="00AD1A70">
        <w:rPr>
          <w:rStyle w:val="FontStyle128"/>
          <w:rFonts w:eastAsiaTheme="majorEastAsia"/>
          <w:color w:val="auto"/>
          <w:sz w:val="24"/>
        </w:rPr>
        <w:t>разделе 6 «Техническая часть» настоящей закупочной документации</w:t>
      </w:r>
    </w:p>
    <w:p w14:paraId="6AFFDF32" w14:textId="77777777" w:rsidR="00AD1A70" w:rsidRPr="00A23B97" w:rsidRDefault="00AD1A70" w:rsidP="00AD1A70">
      <w:pPr>
        <w:pStyle w:val="af8"/>
        <w:numPr>
          <w:ilvl w:val="1"/>
          <w:numId w:val="78"/>
        </w:numPr>
        <w:outlineLvl w:val="1"/>
        <w:rPr>
          <w:b/>
        </w:rPr>
      </w:pPr>
      <w:bookmarkStart w:id="66" w:name="_Toc425777345"/>
      <w:r w:rsidRPr="00A23B97">
        <w:rPr>
          <w:b/>
          <w:color w:val="000000"/>
        </w:rPr>
        <w:t xml:space="preserve">Обязательные требования к участникам </w:t>
      </w:r>
      <w:r w:rsidRPr="00A23B97">
        <w:rPr>
          <w:b/>
        </w:rPr>
        <w:t>процедуры закупки:</w:t>
      </w:r>
      <w:bookmarkEnd w:id="66"/>
    </w:p>
    <w:p w14:paraId="752281E3" w14:textId="77777777" w:rsidR="00AD1A70" w:rsidRDefault="00AD1A70" w:rsidP="00AD1A70">
      <w:pPr>
        <w:numPr>
          <w:ilvl w:val="2"/>
          <w:numId w:val="78"/>
        </w:numPr>
        <w:outlineLvl w:val="1"/>
        <w:rPr>
          <w:b/>
        </w:rPr>
      </w:pPr>
      <w:bookmarkStart w:id="67" w:name="_Toc425777346"/>
      <w:r w:rsidRPr="00B13CF5">
        <w:rPr>
          <w:b/>
        </w:rPr>
        <w:t xml:space="preserve">Требование к дееспособности Участника </w:t>
      </w:r>
      <w:r>
        <w:rPr>
          <w:b/>
        </w:rPr>
        <w:t>закупки</w:t>
      </w:r>
      <w:bookmarkEnd w:id="67"/>
    </w:p>
    <w:p w14:paraId="47DDE411" w14:textId="77777777" w:rsidR="00AD1A70" w:rsidRPr="00154198" w:rsidRDefault="00AD1A70" w:rsidP="00AD1A70">
      <w:pPr>
        <w:widowControl/>
        <w:numPr>
          <w:ilvl w:val="0"/>
          <w:numId w:val="5"/>
        </w:numPr>
        <w:tabs>
          <w:tab w:val="left" w:pos="1701"/>
        </w:tabs>
        <w:ind w:left="1701" w:right="58" w:hanging="567"/>
        <w:contextualSpacing/>
        <w:jc w:val="both"/>
        <w:rPr>
          <w:color w:val="000000"/>
        </w:rPr>
      </w:pPr>
      <w:r w:rsidRPr="0032030B">
        <w:rPr>
          <w:color w:val="000000"/>
        </w:rPr>
        <w:t>соответствие Участника закупки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настояще</w:t>
      </w:r>
      <w:r>
        <w:rPr>
          <w:color w:val="000000"/>
        </w:rPr>
        <w:t>й</w:t>
      </w:r>
      <w:r w:rsidRPr="0032030B">
        <w:rPr>
          <w:color w:val="000000"/>
        </w:rPr>
        <w:t xml:space="preserve"> </w:t>
      </w:r>
      <w:r w:rsidRPr="00154198">
        <w:rPr>
          <w:color w:val="000000"/>
        </w:rPr>
        <w:t>закупки;</w:t>
      </w:r>
    </w:p>
    <w:p w14:paraId="26832ABB" w14:textId="77777777" w:rsidR="00AD1A70" w:rsidRDefault="00AD1A70" w:rsidP="00AD1A70">
      <w:pPr>
        <w:widowControl/>
        <w:numPr>
          <w:ilvl w:val="0"/>
          <w:numId w:val="5"/>
        </w:numPr>
        <w:tabs>
          <w:tab w:val="left" w:pos="1701"/>
        </w:tabs>
        <w:ind w:left="1701" w:right="58" w:hanging="567"/>
        <w:jc w:val="both"/>
        <w:rPr>
          <w:color w:val="000000"/>
        </w:rPr>
      </w:pPr>
      <w:r>
        <w:rPr>
          <w:color w:val="000000"/>
        </w:rPr>
        <w:t xml:space="preserve">не </w:t>
      </w:r>
      <w:r w:rsidRPr="00B13CF5">
        <w:rPr>
          <w:color w:val="000000"/>
        </w:rPr>
        <w:t xml:space="preserve">приостановление деятельности Участника </w:t>
      </w:r>
      <w:r>
        <w:rPr>
          <w:color w:val="000000"/>
        </w:rPr>
        <w:t>закупки</w:t>
      </w:r>
      <w:r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Pr>
          <w:color w:val="000000"/>
        </w:rPr>
        <w:t>закупке</w:t>
      </w:r>
      <w:r w:rsidRPr="00B13CF5">
        <w:rPr>
          <w:color w:val="000000"/>
        </w:rPr>
        <w:t>;</w:t>
      </w:r>
      <w:r>
        <w:rPr>
          <w:color w:val="000000"/>
        </w:rPr>
        <w:t xml:space="preserve"> </w:t>
      </w:r>
    </w:p>
    <w:p w14:paraId="110B1783" w14:textId="77777777" w:rsidR="00AD1A70" w:rsidRDefault="00AD1A70" w:rsidP="00AD1A70">
      <w:pPr>
        <w:widowControl/>
        <w:numPr>
          <w:ilvl w:val="0"/>
          <w:numId w:val="5"/>
        </w:numPr>
        <w:tabs>
          <w:tab w:val="left" w:pos="1701"/>
        </w:tabs>
        <w:ind w:left="1701" w:right="58" w:hanging="567"/>
        <w:jc w:val="both"/>
        <w:rPr>
          <w:color w:val="000000"/>
        </w:rPr>
      </w:pPr>
      <w:r w:rsidRPr="00B13CF5">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Pr>
          <w:color w:val="000000"/>
        </w:rPr>
        <w:t>й</w:t>
      </w:r>
      <w:r w:rsidRPr="00B13CF5">
        <w:rPr>
          <w:color w:val="000000"/>
        </w:rPr>
        <w:t xml:space="preserve"> </w:t>
      </w:r>
      <w:r>
        <w:rPr>
          <w:color w:val="000000"/>
        </w:rPr>
        <w:t>закупки;</w:t>
      </w:r>
    </w:p>
    <w:p w14:paraId="7191AC51" w14:textId="77777777" w:rsidR="00AD1A70" w:rsidRPr="00B13CF5" w:rsidRDefault="00AD1A70" w:rsidP="00AD1A70">
      <w:pPr>
        <w:pStyle w:val="af8"/>
        <w:numPr>
          <w:ilvl w:val="2"/>
          <w:numId w:val="78"/>
        </w:numPr>
        <w:outlineLvl w:val="1"/>
      </w:pPr>
      <w:bookmarkStart w:id="68" w:name="_Toc425777347"/>
      <w:r w:rsidRPr="008F18FA">
        <w:rPr>
          <w:b/>
        </w:rPr>
        <w:t xml:space="preserve">Требования к </w:t>
      </w:r>
      <w:r>
        <w:rPr>
          <w:b/>
        </w:rPr>
        <w:t xml:space="preserve">правоспособности </w:t>
      </w:r>
      <w:r w:rsidRPr="008F18FA">
        <w:rPr>
          <w:b/>
        </w:rPr>
        <w:t xml:space="preserve">и финансовой устойчивости Участника </w:t>
      </w:r>
      <w:r>
        <w:rPr>
          <w:b/>
        </w:rPr>
        <w:t>закупки</w:t>
      </w:r>
      <w:bookmarkEnd w:id="68"/>
    </w:p>
    <w:p w14:paraId="7C8C944F" w14:textId="77777777" w:rsidR="00AD1A70" w:rsidRPr="00B13CF5" w:rsidRDefault="00AD1A70" w:rsidP="00AD1A70">
      <w:pPr>
        <w:numPr>
          <w:ilvl w:val="3"/>
          <w:numId w:val="78"/>
        </w:numPr>
        <w:ind w:left="1216"/>
        <w:contextualSpacing/>
        <w:jc w:val="both"/>
      </w:pPr>
      <w:r w:rsidRPr="00B13CF5">
        <w:t xml:space="preserve">Участник </w:t>
      </w:r>
      <w:r>
        <w:t>закупки</w:t>
      </w:r>
      <w:r w:rsidRPr="00B13CF5">
        <w:t xml:space="preserve"> должен соответствовать следующим обязательным требованиям к правоспособности Участника </w:t>
      </w:r>
      <w:r>
        <w:t>закупки</w:t>
      </w:r>
      <w:r w:rsidRPr="00B13CF5">
        <w:t>:</w:t>
      </w:r>
    </w:p>
    <w:p w14:paraId="3822A8B0" w14:textId="77777777" w:rsidR="00AD1A70" w:rsidRPr="00B13CF5" w:rsidRDefault="00AD1A70" w:rsidP="00AD1A70">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24AE49DF" w14:textId="77777777" w:rsidR="00AD1A70" w:rsidRPr="00B13CF5" w:rsidRDefault="00AD1A70" w:rsidP="00AD1A70">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D54B2FF" w14:textId="77777777" w:rsidR="00AD1A70" w:rsidRDefault="00AD1A70" w:rsidP="00AD1A70">
      <w:pPr>
        <w:pStyle w:val="af8"/>
        <w:numPr>
          <w:ilvl w:val="3"/>
          <w:numId w:val="78"/>
        </w:numPr>
        <w:ind w:left="1701" w:hanging="567"/>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14:paraId="4563C950" w14:textId="77777777" w:rsidR="00AD1A70" w:rsidRDefault="00AD1A70" w:rsidP="00AD1A70">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r>
        <w:t>.</w:t>
      </w:r>
    </w:p>
    <w:p w14:paraId="202ED263" w14:textId="77777777" w:rsidR="00AD1A70" w:rsidRDefault="00AD1A70" w:rsidP="00AD1A70">
      <w:pPr>
        <w:numPr>
          <w:ilvl w:val="2"/>
          <w:numId w:val="78"/>
        </w:numPr>
        <w:outlineLvl w:val="1"/>
        <w:rPr>
          <w:b/>
        </w:rPr>
      </w:pPr>
      <w:bookmarkStart w:id="69" w:name="_Toc425777348"/>
      <w:r w:rsidRPr="002E2BE8">
        <w:rPr>
          <w:b/>
        </w:rPr>
        <w:t xml:space="preserve">Требования к квалификации </w:t>
      </w:r>
      <w:r>
        <w:rPr>
          <w:b/>
        </w:rPr>
        <w:t>Участника закупки</w:t>
      </w:r>
      <w:bookmarkEnd w:id="69"/>
    </w:p>
    <w:p w14:paraId="3F49EF04" w14:textId="77777777" w:rsidR="00AD1A70" w:rsidRPr="00F031FD" w:rsidRDefault="00AD1A70" w:rsidP="00AD1A70">
      <w:pPr>
        <w:numPr>
          <w:ilvl w:val="3"/>
          <w:numId w:val="78"/>
        </w:numPr>
        <w:ind w:left="1216"/>
        <w:outlineLvl w:val="1"/>
        <w:rPr>
          <w:b/>
        </w:rPr>
      </w:pPr>
      <w:bookmarkStart w:id="70"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закупки</w:t>
      </w:r>
      <w:r w:rsidRPr="002E2BE8">
        <w:t>:</w:t>
      </w:r>
      <w:bookmarkEnd w:id="70"/>
    </w:p>
    <w:p w14:paraId="12633822" w14:textId="77777777" w:rsidR="00AD1A70" w:rsidRPr="00F031FD" w:rsidRDefault="00AD1A70" w:rsidP="00AD1A70">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t xml:space="preserve">6 «Техническая часть» </w:t>
      </w:r>
      <w:r w:rsidRPr="00F031FD">
        <w:t>настоящей закупочной документации;</w:t>
      </w:r>
    </w:p>
    <w:p w14:paraId="036D355D" w14:textId="77777777" w:rsidR="00AD1A70" w:rsidRPr="00F031FD" w:rsidRDefault="00AD1A70" w:rsidP="00AD1A70">
      <w:pPr>
        <w:widowControl/>
        <w:numPr>
          <w:ilvl w:val="0"/>
          <w:numId w:val="5"/>
        </w:numPr>
        <w:tabs>
          <w:tab w:val="left" w:pos="1701"/>
        </w:tabs>
        <w:ind w:left="1701" w:right="58" w:hanging="567"/>
        <w:jc w:val="both"/>
      </w:pPr>
      <w:r w:rsidRPr="00F74DAC">
        <w:lastRenderedPageBreak/>
        <w:t xml:space="preserve">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w:t>
      </w:r>
      <w:r>
        <w:t xml:space="preserve">поставок товаров, выполнения </w:t>
      </w:r>
      <w:r w:rsidRPr="00F74DAC">
        <w:t>работ</w:t>
      </w:r>
      <w:r>
        <w:t>, оказания услуг</w:t>
      </w:r>
      <w:r w:rsidRPr="00F74DAC">
        <w:t xml:space="preserve"> стоимостью не менее 50 (пятидесяти) процентов начальной (</w:t>
      </w:r>
      <w:r>
        <w:t>максимальной</w:t>
      </w:r>
      <w:r w:rsidRPr="00F74DAC">
        <w:t>) цены договора, установленной в закупочной документации</w:t>
      </w:r>
      <w:r>
        <w:t>.</w:t>
      </w:r>
    </w:p>
    <w:p w14:paraId="0FA4EF6E" w14:textId="77777777" w:rsidR="00AD1A70" w:rsidRDefault="00AD1A70" w:rsidP="00AD1A70">
      <w:pPr>
        <w:numPr>
          <w:ilvl w:val="2"/>
          <w:numId w:val="78"/>
        </w:numPr>
        <w:outlineLvl w:val="1"/>
        <w:rPr>
          <w:b/>
        </w:rPr>
      </w:pPr>
      <w:bookmarkStart w:id="71" w:name="_Toc425777350"/>
      <w:r w:rsidRPr="00207417">
        <w:rPr>
          <w:b/>
        </w:rPr>
        <w:t xml:space="preserve">Требования к деловой репутации Участника </w:t>
      </w:r>
      <w:r>
        <w:rPr>
          <w:b/>
        </w:rPr>
        <w:t>закупки</w:t>
      </w:r>
      <w:bookmarkEnd w:id="71"/>
    </w:p>
    <w:p w14:paraId="4581FCBE" w14:textId="77777777" w:rsidR="00AD1A70" w:rsidRPr="00FF3571" w:rsidRDefault="00AD1A70" w:rsidP="00AD1A70">
      <w:pPr>
        <w:pStyle w:val="af8"/>
        <w:numPr>
          <w:ilvl w:val="3"/>
          <w:numId w:val="78"/>
        </w:numPr>
        <w:ind w:left="1216"/>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14:paraId="26C9DE31" w14:textId="77777777" w:rsidR="00AD1A70" w:rsidRPr="00175EC6" w:rsidRDefault="00AD1A70" w:rsidP="00AD1A70">
      <w:pPr>
        <w:pStyle w:val="af8"/>
        <w:numPr>
          <w:ilvl w:val="3"/>
          <w:numId w:val="78"/>
        </w:numPr>
        <w:ind w:left="1216"/>
        <w:contextualSpacing w:val="0"/>
        <w:jc w:val="both"/>
        <w:rPr>
          <w:b/>
        </w:rPr>
      </w:pPr>
      <w:r>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2 п. 6.3. и п.п. 3, 8 п. 7.2. Методики.</w:t>
      </w:r>
    </w:p>
    <w:p w14:paraId="295DB71F" w14:textId="77777777" w:rsidR="00AD1A70" w:rsidRDefault="00AD1A70" w:rsidP="00AD1A70">
      <w:pPr>
        <w:pStyle w:val="Style39"/>
        <w:widowControl/>
        <w:numPr>
          <w:ilvl w:val="1"/>
          <w:numId w:val="78"/>
        </w:numPr>
        <w:spacing w:line="240" w:lineRule="auto"/>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Pr>
          <w:rStyle w:val="FontStyle128"/>
          <w:sz w:val="24"/>
          <w:szCs w:val="24"/>
        </w:rPr>
        <w:t>закупочной</w:t>
      </w:r>
      <w:r w:rsidRPr="002E2BE8">
        <w:rPr>
          <w:rStyle w:val="FontStyle128"/>
          <w:sz w:val="24"/>
          <w:szCs w:val="24"/>
        </w:rPr>
        <w:t xml:space="preserve"> документации.</w:t>
      </w:r>
    </w:p>
    <w:p w14:paraId="0B46F862" w14:textId="77777777" w:rsidR="00AD1A70" w:rsidRPr="00F031FD" w:rsidRDefault="00AD1A70" w:rsidP="00AD1A70">
      <w:pPr>
        <w:pStyle w:val="Style39"/>
        <w:widowControl/>
        <w:numPr>
          <w:ilvl w:val="1"/>
          <w:numId w:val="78"/>
        </w:numPr>
        <w:spacing w:line="240" w:lineRule="auto"/>
        <w:jc w:val="both"/>
        <w:rPr>
          <w:rStyle w:val="FontStyle128"/>
          <w:sz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8</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14:paraId="3CB36C18" w14:textId="77777777" w:rsidR="00AD1A70" w:rsidRPr="002E2BE8" w:rsidRDefault="00AD1A70" w:rsidP="00AD1A70">
      <w:pPr>
        <w:pStyle w:val="af8"/>
        <w:numPr>
          <w:ilvl w:val="0"/>
          <w:numId w:val="78"/>
        </w:numPr>
        <w:ind w:left="567" w:hanging="567"/>
        <w:contextualSpacing w:val="0"/>
        <w:outlineLvl w:val="0"/>
        <w:rPr>
          <w:b/>
        </w:rPr>
      </w:pPr>
      <w:bookmarkStart w:id="72" w:name="_Toc425777352"/>
      <w:r w:rsidRPr="002E2BE8">
        <w:rPr>
          <w:b/>
        </w:rPr>
        <w:t xml:space="preserve">ТРЕБОВАНИЯ К ЗАЯВКЕ НА УЧАСТИЕ В </w:t>
      </w:r>
      <w:bookmarkEnd w:id="65"/>
      <w:r>
        <w:rPr>
          <w:b/>
        </w:rPr>
        <w:t>ЗАКУПКЕ</w:t>
      </w:r>
      <w:bookmarkEnd w:id="72"/>
    </w:p>
    <w:p w14:paraId="4A4699CD" w14:textId="77777777" w:rsidR="00AD1A70" w:rsidRPr="002E2BE8" w:rsidRDefault="00AD1A70" w:rsidP="00AD1A70">
      <w:pPr>
        <w:pStyle w:val="af8"/>
        <w:numPr>
          <w:ilvl w:val="1"/>
          <w:numId w:val="78"/>
        </w:numPr>
        <w:ind w:left="1134" w:hanging="1134"/>
        <w:contextualSpacing w:val="0"/>
        <w:outlineLvl w:val="1"/>
        <w:rPr>
          <w:b/>
        </w:rPr>
      </w:pPr>
      <w:bookmarkStart w:id="73" w:name="_Ref316333450"/>
      <w:bookmarkStart w:id="74" w:name="_Toc425777353"/>
      <w:r w:rsidRPr="002E2BE8">
        <w:rPr>
          <w:b/>
        </w:rPr>
        <w:t xml:space="preserve">Общие требования к заявке на участие в </w:t>
      </w:r>
      <w:bookmarkEnd w:id="73"/>
      <w:r>
        <w:rPr>
          <w:b/>
        </w:rPr>
        <w:t>закупке</w:t>
      </w:r>
      <w:bookmarkEnd w:id="74"/>
    </w:p>
    <w:p w14:paraId="11873973" w14:textId="77777777" w:rsidR="00AD1A70" w:rsidRPr="002E2BE8" w:rsidRDefault="00AD1A70" w:rsidP="00AD1A70">
      <w:pPr>
        <w:pStyle w:val="af8"/>
        <w:numPr>
          <w:ilvl w:val="2"/>
          <w:numId w:val="78"/>
        </w:numPr>
        <w:ind w:left="1134" w:hanging="1134"/>
        <w:contextualSpacing w:val="0"/>
        <w:jc w:val="both"/>
      </w:pPr>
      <w:r w:rsidRPr="002E2BE8">
        <w:t xml:space="preserve">Для целей настоящей </w:t>
      </w:r>
      <w:r>
        <w:t>закупочной</w:t>
      </w:r>
      <w:r w:rsidRPr="002E2BE8">
        <w:t xml:space="preserve"> документации под заявкой на участие в </w:t>
      </w:r>
      <w:r>
        <w:t>закупке</w:t>
      </w:r>
      <w:r w:rsidRPr="002E2BE8">
        <w:t xml:space="preserve"> понимается представляемое Участником </w:t>
      </w:r>
      <w:r>
        <w:t>закупки</w:t>
      </w:r>
      <w:r w:rsidRPr="002E2BE8">
        <w:t xml:space="preserve"> предложение на участие в </w:t>
      </w:r>
      <w:r>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 перечню, определенному пунктом </w:t>
      </w:r>
      <w:r w:rsidRPr="002E2BE8">
        <w:fldChar w:fldCharType="begin"/>
      </w:r>
      <w:r w:rsidRPr="002E2BE8">
        <w:instrText xml:space="preserve"> REF _Ref316309676 \r \h  \* MERGEFORMAT </w:instrText>
      </w:r>
      <w:r w:rsidRPr="002E2BE8">
        <w:fldChar w:fldCharType="separate"/>
      </w:r>
      <w:r>
        <w:t>5.1.4.</w:t>
      </w:r>
      <w:r w:rsidRPr="002E2BE8">
        <w:fldChar w:fldCharType="end"/>
      </w:r>
      <w:r w:rsidRPr="002E2BE8">
        <w:t xml:space="preserve"> раздела 5 настоящей </w:t>
      </w:r>
      <w:r>
        <w:t>закупочной</w:t>
      </w:r>
      <w:r w:rsidRPr="002E2BE8">
        <w:t xml:space="preserve"> документации и раздела </w:t>
      </w:r>
      <w:r>
        <w:t>6</w:t>
      </w:r>
      <w:r w:rsidRPr="002E2BE8">
        <w:t xml:space="preserve"> «Техническая часть» настоящей </w:t>
      </w:r>
      <w:r>
        <w:t>закупочной</w:t>
      </w:r>
      <w:r w:rsidRPr="002E2BE8">
        <w:t xml:space="preserve"> документации, содержание которых соответствует требованиям настоящей </w:t>
      </w:r>
      <w:r>
        <w:t>закупочной</w:t>
      </w:r>
      <w:r w:rsidRPr="002E2BE8">
        <w:t xml:space="preserve"> документации.</w:t>
      </w:r>
    </w:p>
    <w:p w14:paraId="0BB39A71" w14:textId="77777777" w:rsidR="00AD1A70" w:rsidRDefault="00AD1A70" w:rsidP="00AD1A70">
      <w:pPr>
        <w:pStyle w:val="af8"/>
        <w:numPr>
          <w:ilvl w:val="2"/>
          <w:numId w:val="78"/>
        </w:numPr>
        <w:ind w:left="1134" w:hanging="1134"/>
        <w:contextualSpacing w:val="0"/>
        <w:jc w:val="both"/>
      </w:pPr>
      <w:r w:rsidRPr="002E2BE8">
        <w:t xml:space="preserve">Участник </w:t>
      </w:r>
      <w:r>
        <w:t>закупки</w:t>
      </w:r>
      <w:r w:rsidRPr="002E2BE8">
        <w:t xml:space="preserve"> вправе подать только одну заявку на участие в </w:t>
      </w:r>
      <w:r>
        <w:t>закупке</w:t>
      </w:r>
      <w:r w:rsidRPr="002E2BE8">
        <w:t xml:space="preserve">. В случае установления факта подачи одним Участником </w:t>
      </w:r>
      <w:r>
        <w:t>закупки</w:t>
      </w:r>
      <w:r w:rsidRPr="002E2BE8">
        <w:t xml:space="preserve"> двух и более заявок на участие в </w:t>
      </w:r>
      <w:r>
        <w:t xml:space="preserve">закупке </w:t>
      </w:r>
      <w:r w:rsidRPr="002E2BE8">
        <w:t xml:space="preserve">при условии, что поданные ранее заявки на участие в </w:t>
      </w:r>
      <w:r>
        <w:t>закупке</w:t>
      </w:r>
      <w:r w:rsidRPr="002E2BE8">
        <w:t xml:space="preserve"> таким Участником </w:t>
      </w:r>
      <w:r>
        <w:t>закупки</w:t>
      </w:r>
      <w:r w:rsidRPr="002E2BE8">
        <w:t xml:space="preserve"> не отозваны, все заявки на участие в </w:t>
      </w:r>
      <w:r>
        <w:t>закупке</w:t>
      </w:r>
      <w:r w:rsidRPr="002E2BE8">
        <w:t xml:space="preserve"> такого Участника </w:t>
      </w:r>
      <w:r>
        <w:t>закупки</w:t>
      </w:r>
      <w:r w:rsidRPr="002E2BE8">
        <w:t>, не рассматриваются.</w:t>
      </w:r>
    </w:p>
    <w:p w14:paraId="0438943B" w14:textId="77777777" w:rsidR="00AD1A70" w:rsidRPr="002E2BE8" w:rsidRDefault="00AD1A70" w:rsidP="00AD1A70">
      <w:pPr>
        <w:pStyle w:val="af8"/>
        <w:ind w:left="1134"/>
        <w:contextualSpacing w:val="0"/>
        <w:jc w:val="both"/>
      </w:pPr>
      <w:bookmarkStart w:id="75" w:name="_Ref316309912"/>
      <w:r>
        <w:t>Заявка на участие в закупке должна быть подписана с использованием электронной цифровой подписи.</w:t>
      </w:r>
    </w:p>
    <w:bookmarkEnd w:id="75"/>
    <w:p w14:paraId="099B513C" w14:textId="77777777" w:rsidR="00AD1A70" w:rsidRPr="002E2BE8" w:rsidRDefault="00AD1A70" w:rsidP="00AD1A70">
      <w:pPr>
        <w:pStyle w:val="af8"/>
        <w:numPr>
          <w:ilvl w:val="2"/>
          <w:numId w:val="78"/>
        </w:numPr>
        <w:ind w:left="1134" w:hanging="1134"/>
        <w:contextualSpacing w:val="0"/>
        <w:jc w:val="both"/>
      </w:pPr>
      <w:r w:rsidRPr="002E2BE8">
        <w:t xml:space="preserve">Предоставляемые в составе заявки на участие в </w:t>
      </w:r>
      <w:r>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t xml:space="preserve"> (допиской) и заверены печатью У</w:t>
      </w:r>
      <w:r w:rsidRPr="002E2BE8">
        <w:t xml:space="preserve">частника </w:t>
      </w:r>
      <w:r>
        <w:t>закупки</w:t>
      </w:r>
      <w:r w:rsidRPr="002E2BE8">
        <w:t>.</w:t>
      </w:r>
    </w:p>
    <w:p w14:paraId="26882E4F" w14:textId="77777777" w:rsidR="00AD1A70" w:rsidRPr="002E2BE8" w:rsidRDefault="00AD1A70" w:rsidP="00AD1A70">
      <w:pPr>
        <w:pStyle w:val="af8"/>
        <w:numPr>
          <w:ilvl w:val="2"/>
          <w:numId w:val="78"/>
        </w:numPr>
        <w:ind w:left="1134" w:hanging="1134"/>
        <w:contextualSpacing w:val="0"/>
        <w:jc w:val="both"/>
      </w:pPr>
      <w:bookmarkStart w:id="76" w:name="_Ref316309676"/>
      <w:bookmarkStart w:id="77" w:name="_Ref56235235"/>
      <w:r w:rsidRPr="002E2BE8">
        <w:t xml:space="preserve">Участник </w:t>
      </w:r>
      <w:r>
        <w:t>закупки</w:t>
      </w:r>
      <w:r w:rsidRPr="002E2BE8">
        <w:t xml:space="preserve"> должен подать заявку на участие в </w:t>
      </w:r>
      <w:r>
        <w:t>закупке</w:t>
      </w:r>
      <w:r w:rsidRPr="002E2BE8">
        <w:t>, включающую:</w:t>
      </w:r>
      <w:bookmarkEnd w:id="76"/>
    </w:p>
    <w:p w14:paraId="5165596D"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38248470"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6BF98E5B"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5FD738CF"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Календарный план,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5EAB51DC" w14:textId="77777777" w:rsidR="00AD1A70"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Pr="002E2BE8">
        <w:rPr>
          <w:rStyle w:val="FontStyle128"/>
          <w:sz w:val="24"/>
          <w:szCs w:val="24"/>
        </w:rPr>
        <w:t xml:space="preserve">,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6D705E01" w14:textId="77777777" w:rsidR="00AD1A70" w:rsidRPr="0077635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 по форме и в соответствии с инструкциями, приведенными в настоящей Закупочной документации;</w:t>
      </w:r>
    </w:p>
    <w:p w14:paraId="0AD33A96"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Pr>
          <w:rStyle w:val="FontStyle128"/>
          <w:sz w:val="24"/>
          <w:szCs w:val="24"/>
        </w:rPr>
        <w:t>закупки</w:t>
      </w:r>
      <w:r w:rsidRPr="002E2BE8">
        <w:rPr>
          <w:rStyle w:val="FontStyle128"/>
          <w:sz w:val="24"/>
          <w:szCs w:val="24"/>
        </w:rPr>
        <w:t xml:space="preserve">,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647B4775"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Справка о перечне и годовых объемах выполнения аналогичных договоров,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687151D5"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Справка о материально-технических ресурсах,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5E5D3BA8"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Справка о кадровых ресурсах,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39C68FB9" w14:textId="77777777" w:rsidR="00AD1A70" w:rsidRPr="00563E32"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Участника </w:t>
      </w:r>
      <w:r>
        <w:rPr>
          <w:rStyle w:val="FontStyle128"/>
          <w:sz w:val="24"/>
          <w:szCs w:val="24"/>
        </w:rPr>
        <w:t>закупки</w:t>
      </w:r>
      <w:r w:rsidRPr="002E2BE8">
        <w:rPr>
          <w:rStyle w:val="FontStyle128"/>
          <w:sz w:val="24"/>
          <w:szCs w:val="24"/>
        </w:rPr>
        <w:t xml:space="preserve"> связей, носящих характер аффилированности с сотрудниками Заказчика или Организатора </w:t>
      </w:r>
      <w:r>
        <w:rPr>
          <w:rStyle w:val="FontStyle128"/>
          <w:sz w:val="24"/>
          <w:szCs w:val="24"/>
        </w:rPr>
        <w:t>закупки</w:t>
      </w:r>
      <w:r w:rsidRPr="002E2BE8">
        <w:rPr>
          <w:rStyle w:val="FontStyle128"/>
          <w:sz w:val="24"/>
          <w:szCs w:val="24"/>
        </w:rPr>
        <w:t xml:space="preserve">, по форме и в соответствии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11847112" w14:textId="77777777" w:rsidR="00AD1A70" w:rsidRPr="00F870A9"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p>
    <w:p w14:paraId="20F2703F" w14:textId="77777777" w:rsidR="00AD1A70" w:rsidRPr="00FF3320" w:rsidRDefault="00AD1A70" w:rsidP="00AD1A70">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FF3320">
        <w:rPr>
          <w:rStyle w:val="FontStyle128"/>
          <w:rFonts w:eastAsiaTheme="majorEastAsia"/>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p>
    <w:p w14:paraId="0FC8D6EA"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FF3320">
        <w:rPr>
          <w:rStyle w:val="FontStyle128"/>
          <w:rFonts w:eastAsiaTheme="majorEastAsia"/>
          <w:sz w:val="24"/>
          <w:szCs w:val="24"/>
        </w:rPr>
        <w:t>Гарантийное письмо на предоставление справки о цепочке собственников</w:t>
      </w:r>
      <w:r w:rsidRPr="00AD1A70">
        <w:rPr>
          <w:rStyle w:val="FontStyle128"/>
          <w:rFonts w:eastAsiaTheme="majorEastAsia"/>
          <w:sz w:val="24"/>
        </w:rPr>
        <w:t xml:space="preserve">, </w:t>
      </w:r>
      <w:r w:rsidRPr="00FF3320">
        <w:rPr>
          <w:rStyle w:val="FontStyle128"/>
          <w:rFonts w:eastAsiaTheme="majorEastAsia"/>
          <w:sz w:val="24"/>
          <w:szCs w:val="24"/>
        </w:rPr>
        <w:t>по форме и в соответствии</w:t>
      </w:r>
      <w:r w:rsidRPr="002E2BE8">
        <w:rPr>
          <w:rStyle w:val="FontStyle128"/>
          <w:sz w:val="24"/>
          <w:szCs w:val="24"/>
        </w:rPr>
        <w:t xml:space="preserve"> с инструкциями, приведенными в настоящей </w:t>
      </w:r>
      <w:r>
        <w:rPr>
          <w:rStyle w:val="FontStyle128"/>
          <w:sz w:val="24"/>
          <w:szCs w:val="24"/>
        </w:rPr>
        <w:t>Закупочной</w:t>
      </w:r>
      <w:r w:rsidRPr="002E2BE8">
        <w:rPr>
          <w:rStyle w:val="FontStyle128"/>
          <w:sz w:val="24"/>
          <w:szCs w:val="24"/>
        </w:rPr>
        <w:t xml:space="preserve"> документации;</w:t>
      </w:r>
    </w:p>
    <w:p w14:paraId="26E98110" w14:textId="77777777" w:rsidR="00AD1A70" w:rsidRPr="002E2BE8" w:rsidRDefault="00AD1A70" w:rsidP="00AD1A70">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Pr>
          <w:rStyle w:val="FontStyle128"/>
          <w:sz w:val="24"/>
          <w:szCs w:val="24"/>
        </w:rPr>
        <w:t>товаров/</w:t>
      </w:r>
      <w:r w:rsidRPr="002E2BE8">
        <w:rPr>
          <w:rStyle w:val="FontStyle128"/>
          <w:sz w:val="24"/>
          <w:szCs w:val="24"/>
        </w:rPr>
        <w:t>работ</w:t>
      </w:r>
      <w:r>
        <w:rPr>
          <w:rStyle w:val="FontStyle128"/>
          <w:sz w:val="24"/>
          <w:szCs w:val="24"/>
        </w:rPr>
        <w:t>/услуг</w:t>
      </w:r>
      <w:r w:rsidRPr="002E2BE8">
        <w:rPr>
          <w:rStyle w:val="FontStyle128"/>
          <w:sz w:val="24"/>
          <w:szCs w:val="24"/>
        </w:rPr>
        <w:t xml:space="preserve"> установленным требованиям</w:t>
      </w:r>
      <w:r>
        <w:rPr>
          <w:rStyle w:val="FontStyle128"/>
          <w:sz w:val="24"/>
          <w:szCs w:val="24"/>
        </w:rPr>
        <w:t>.</w:t>
      </w:r>
    </w:p>
    <w:p w14:paraId="6709032D" w14:textId="77777777" w:rsidR="00AD1A70" w:rsidRDefault="00AD1A70" w:rsidP="00AD1A70">
      <w:pPr>
        <w:pStyle w:val="af8"/>
        <w:numPr>
          <w:ilvl w:val="2"/>
          <w:numId w:val="78"/>
        </w:numPr>
        <w:jc w:val="both"/>
      </w:pPr>
      <w:bookmarkStart w:id="78" w:name="_Ref216690276"/>
      <w:bookmarkStart w:id="79" w:name="_Ref56220439"/>
      <w:bookmarkEnd w:id="77"/>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w:t>
      </w:r>
      <w:r>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 же их разделение по папкам не </w:t>
      </w:r>
      <w:r>
        <w:lastRenderedPageBreak/>
        <w:t>допускается.</w:t>
      </w:r>
    </w:p>
    <w:p w14:paraId="5FCBB04F" w14:textId="77777777" w:rsidR="00AD1A70" w:rsidRDefault="00AD1A70" w:rsidP="00AD1A70">
      <w:pPr>
        <w:pStyle w:val="af8"/>
        <w:numPr>
          <w:ilvl w:val="2"/>
          <w:numId w:val="78"/>
        </w:numPr>
        <w:ind w:left="1134" w:hanging="1134"/>
        <w:jc w:val="both"/>
      </w:pPr>
      <w:r>
        <w:rPr>
          <w:color w:val="1F497D"/>
        </w:rPr>
        <w:t>Документы, в соответствии с пп. а), ж), н) п. 5.2.1. и пп.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14:paraId="2437B42C" w14:textId="19688806" w:rsidR="00AD1A70" w:rsidRPr="002E2BE8" w:rsidRDefault="00AD1A70" w:rsidP="00AD1A70">
      <w:pPr>
        <w:pStyle w:val="af8"/>
        <w:numPr>
          <w:ilvl w:val="2"/>
          <w:numId w:val="78"/>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5.1.6., закупочная комиссия вправе отклонить такую заявку.</w:t>
      </w:r>
    </w:p>
    <w:p w14:paraId="0807BDED" w14:textId="07E57758" w:rsidR="00AD1A70" w:rsidRPr="002E2BE8" w:rsidRDefault="00AD1A70" w:rsidP="00135143">
      <w:pPr>
        <w:pStyle w:val="af8"/>
        <w:numPr>
          <w:ilvl w:val="2"/>
          <w:numId w:val="78"/>
        </w:numPr>
        <w:ind w:left="1134" w:hanging="1134"/>
        <w:jc w:val="both"/>
      </w:pPr>
      <w:bookmarkStart w:id="80" w:name="_Toc425777354"/>
      <w:bookmarkEnd w:id="78"/>
      <w:bookmarkEnd w:id="79"/>
      <w:r w:rsidRPr="007A5DDC">
        <w:t xml:space="preserve">Потенциальный участник, при подаче заявки на участие в закупке, соглашается с тем, что в случае если </w:t>
      </w:r>
      <w:r>
        <w:t xml:space="preserve">закупка размещена в соответствии с требованиям Федерального закона от </w:t>
      </w:r>
      <w:r w:rsidRPr="004E283D">
        <w:rPr>
          <w:rStyle w:val="FontStyle128"/>
          <w:rFonts w:eastAsiaTheme="majorEastAsia"/>
          <w:color w:val="auto"/>
          <w:sz w:val="24"/>
          <w:szCs w:val="24"/>
        </w:rPr>
        <w:t>18.07.2011 г. № 223-ФЗ «О закупках товаров, работ, услуг отдельными видами юридических лиц»,</w:t>
      </w:r>
      <w:r>
        <w:t xml:space="preserve"> </w:t>
      </w:r>
      <w:r w:rsidRPr="007A5DD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w:t>
      </w:r>
      <w:r>
        <w:t xml:space="preserve"> </w:t>
      </w:r>
      <w:r w:rsidRPr="007A5DDC">
        <w:t>превышает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2C0DDA95" w14:textId="639CAAAC" w:rsidR="00AD1A70" w:rsidRDefault="00AD1A70" w:rsidP="00135143">
      <w:pPr>
        <w:pStyle w:val="af8"/>
        <w:numPr>
          <w:ilvl w:val="2"/>
          <w:numId w:val="78"/>
        </w:numPr>
        <w:jc w:val="both"/>
      </w:pPr>
      <w:r>
        <w:t>Требования к оформлению заявки на участие в закупке:</w:t>
      </w:r>
    </w:p>
    <w:p w14:paraId="2A87436C" w14:textId="77777777" w:rsidR="00AD1A70" w:rsidRDefault="00AD1A70" w:rsidP="00135143">
      <w:pPr>
        <w:pStyle w:val="af8"/>
        <w:numPr>
          <w:ilvl w:val="3"/>
          <w:numId w:val="78"/>
        </w:numPr>
        <w:contextualSpacing w:val="0"/>
        <w:jc w:val="both"/>
      </w:pPr>
      <w:r>
        <w:t>В целях эффективного рассмотрения заявок на участие в закупке, устанавливаются следующие требования к наименованию файлов в заявке.</w:t>
      </w:r>
    </w:p>
    <w:p w14:paraId="2232500A" w14:textId="77777777" w:rsidR="00AD1A70" w:rsidRPr="00453A55" w:rsidRDefault="00AD1A70" w:rsidP="00AD1A70">
      <w:pPr>
        <w:pStyle w:val="af8"/>
        <w:spacing w:before="60" w:after="120"/>
        <w:rPr>
          <w:b/>
        </w:rPr>
      </w:pPr>
      <w:r w:rsidRPr="00453A55">
        <w:rPr>
          <w:b/>
        </w:rPr>
        <w:t xml:space="preserve">Структура </w:t>
      </w:r>
      <w:r>
        <w:rPr>
          <w:b/>
        </w:rPr>
        <w:t>заявки</w:t>
      </w:r>
    </w:p>
    <w:p w14:paraId="7F35663F" w14:textId="77777777" w:rsidR="00AD1A70" w:rsidRDefault="00AD1A70" w:rsidP="00AD1A70">
      <w:pPr>
        <w:pStyle w:val="af8"/>
        <w:contextualSpacing w:val="0"/>
        <w:jc w:val="both"/>
      </w:pPr>
      <w:r>
        <w:rPr>
          <w:noProof/>
        </w:rPr>
        <w:drawing>
          <wp:inline distT="0" distB="0" distL="0" distR="0" wp14:anchorId="0E15A314" wp14:editId="6F1DDBE1">
            <wp:extent cx="2447925" cy="263164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1442"/>
        <w:gridCol w:w="5206"/>
        <w:gridCol w:w="2924"/>
      </w:tblGrid>
      <w:tr w:rsidR="00AD1A70" w:rsidRPr="00490FBC" w14:paraId="0D415683" w14:textId="77777777" w:rsidTr="00984C4D">
        <w:tc>
          <w:tcPr>
            <w:tcW w:w="0" w:type="auto"/>
          </w:tcPr>
          <w:p w14:paraId="3EA07E31" w14:textId="77777777" w:rsidR="00AD1A70" w:rsidRPr="00490FBC" w:rsidRDefault="00AD1A70" w:rsidP="00984C4D">
            <w:pPr>
              <w:jc w:val="both"/>
              <w:rPr>
                <w:b/>
                <w:snapToGrid w:val="0"/>
              </w:rPr>
            </w:pPr>
            <w:r w:rsidRPr="00490FBC">
              <w:rPr>
                <w:b/>
                <w:snapToGrid w:val="0"/>
              </w:rPr>
              <w:t>№ документа в томе</w:t>
            </w:r>
          </w:p>
        </w:tc>
        <w:tc>
          <w:tcPr>
            <w:tcW w:w="0" w:type="auto"/>
          </w:tcPr>
          <w:p w14:paraId="2E15E8A8" w14:textId="77777777" w:rsidR="00AD1A70" w:rsidRPr="00490FBC" w:rsidRDefault="00AD1A70" w:rsidP="00984C4D">
            <w:pPr>
              <w:jc w:val="both"/>
              <w:rPr>
                <w:b/>
                <w:snapToGrid w:val="0"/>
              </w:rPr>
            </w:pPr>
            <w:r w:rsidRPr="00490FBC">
              <w:rPr>
                <w:b/>
                <w:snapToGrid w:val="0"/>
              </w:rPr>
              <w:t>Наименование документа/ссылка на пункт закупочной документации</w:t>
            </w:r>
          </w:p>
        </w:tc>
        <w:tc>
          <w:tcPr>
            <w:tcW w:w="0" w:type="auto"/>
          </w:tcPr>
          <w:p w14:paraId="198B3A1E" w14:textId="77777777" w:rsidR="00AD1A70" w:rsidRPr="00490FBC" w:rsidRDefault="00AD1A70" w:rsidP="00984C4D">
            <w:pPr>
              <w:jc w:val="both"/>
              <w:rPr>
                <w:b/>
                <w:snapToGrid w:val="0"/>
              </w:rPr>
            </w:pPr>
            <w:r w:rsidRPr="00490FBC">
              <w:rPr>
                <w:b/>
                <w:snapToGrid w:val="0"/>
              </w:rPr>
              <w:t>Наименование файла в заявке</w:t>
            </w:r>
          </w:p>
        </w:tc>
      </w:tr>
      <w:tr w:rsidR="00AD1A70" w:rsidRPr="00490FBC" w14:paraId="352B585F" w14:textId="77777777" w:rsidTr="00984C4D">
        <w:tc>
          <w:tcPr>
            <w:tcW w:w="0" w:type="auto"/>
          </w:tcPr>
          <w:p w14:paraId="1EA08941" w14:textId="77777777" w:rsidR="00AD1A70" w:rsidRPr="00490FBC" w:rsidRDefault="00AD1A70" w:rsidP="00AD1A70">
            <w:pPr>
              <w:numPr>
                <w:ilvl w:val="0"/>
                <w:numId w:val="70"/>
              </w:numPr>
              <w:ind w:left="0" w:firstLine="0"/>
              <w:contextualSpacing/>
              <w:jc w:val="both"/>
            </w:pPr>
          </w:p>
        </w:tc>
        <w:tc>
          <w:tcPr>
            <w:tcW w:w="0" w:type="auto"/>
          </w:tcPr>
          <w:p w14:paraId="0FBE35CB" w14:textId="77777777" w:rsidR="00AD1A70" w:rsidRPr="00490FBC" w:rsidRDefault="00AD1A70" w:rsidP="00984C4D">
            <w:pPr>
              <w:jc w:val="both"/>
              <w:rPr>
                <w:snapToGrid w:val="0"/>
                <w:color w:val="000000"/>
              </w:rPr>
            </w:pPr>
            <w:r w:rsidRPr="00490FBC">
              <w:rPr>
                <w:snapToGrid w:val="0"/>
                <w:color w:val="000000"/>
              </w:rPr>
              <w:t xml:space="preserve">Опись документов содержащихся в заявке на участие в закупке </w:t>
            </w:r>
          </w:p>
        </w:tc>
        <w:tc>
          <w:tcPr>
            <w:tcW w:w="0" w:type="auto"/>
          </w:tcPr>
          <w:p w14:paraId="0F22628C" w14:textId="77777777" w:rsidR="00AD1A70" w:rsidRPr="00490FBC" w:rsidRDefault="00AD1A70" w:rsidP="00984C4D">
            <w:pPr>
              <w:jc w:val="both"/>
              <w:rPr>
                <w:snapToGrid w:val="0"/>
              </w:rPr>
            </w:pPr>
            <w:r w:rsidRPr="00490FBC">
              <w:rPr>
                <w:snapToGrid w:val="0"/>
              </w:rPr>
              <w:t>«Опись»</w:t>
            </w:r>
          </w:p>
        </w:tc>
      </w:tr>
      <w:tr w:rsidR="00AD1A70" w:rsidRPr="00490FBC" w14:paraId="42F8FFE0" w14:textId="77777777" w:rsidTr="00984C4D">
        <w:tc>
          <w:tcPr>
            <w:tcW w:w="0" w:type="auto"/>
          </w:tcPr>
          <w:p w14:paraId="5AEA013D" w14:textId="77777777" w:rsidR="00AD1A70" w:rsidRPr="00490FBC" w:rsidRDefault="00AD1A70" w:rsidP="00984C4D">
            <w:pPr>
              <w:contextualSpacing/>
              <w:jc w:val="both"/>
            </w:pPr>
          </w:p>
        </w:tc>
        <w:tc>
          <w:tcPr>
            <w:tcW w:w="0" w:type="auto"/>
          </w:tcPr>
          <w:p w14:paraId="5E3E5AFF" w14:textId="77777777" w:rsidR="00AD1A70" w:rsidRPr="00490FBC" w:rsidRDefault="00AD1A70" w:rsidP="00984C4D">
            <w:pPr>
              <w:jc w:val="both"/>
              <w:rPr>
                <w:b/>
                <w:snapToGrid w:val="0"/>
                <w:color w:val="000000"/>
              </w:rPr>
            </w:pPr>
            <w:r w:rsidRPr="00490FBC">
              <w:rPr>
                <w:b/>
                <w:snapToGrid w:val="0"/>
                <w:color w:val="000000"/>
              </w:rPr>
              <w:t>Подкаталог «Правоустанавливающие документы»</w:t>
            </w:r>
          </w:p>
        </w:tc>
        <w:tc>
          <w:tcPr>
            <w:tcW w:w="0" w:type="auto"/>
          </w:tcPr>
          <w:p w14:paraId="1935E0AD" w14:textId="77777777" w:rsidR="00AD1A70" w:rsidRPr="00490FBC" w:rsidRDefault="00AD1A70" w:rsidP="00984C4D">
            <w:pPr>
              <w:jc w:val="both"/>
              <w:rPr>
                <w:snapToGrid w:val="0"/>
              </w:rPr>
            </w:pPr>
          </w:p>
        </w:tc>
      </w:tr>
      <w:tr w:rsidR="00AD1A70" w:rsidRPr="00490FBC" w14:paraId="50D9EB3F" w14:textId="77777777" w:rsidTr="00984C4D">
        <w:tc>
          <w:tcPr>
            <w:tcW w:w="0" w:type="auto"/>
          </w:tcPr>
          <w:p w14:paraId="657D0299" w14:textId="77777777" w:rsidR="00AD1A70" w:rsidRPr="00490FBC" w:rsidRDefault="00AD1A70" w:rsidP="00AD1A70">
            <w:pPr>
              <w:numPr>
                <w:ilvl w:val="0"/>
                <w:numId w:val="70"/>
              </w:numPr>
              <w:ind w:left="0" w:firstLine="0"/>
              <w:contextualSpacing/>
              <w:jc w:val="both"/>
            </w:pPr>
          </w:p>
        </w:tc>
        <w:tc>
          <w:tcPr>
            <w:tcW w:w="0" w:type="auto"/>
          </w:tcPr>
          <w:p w14:paraId="07D999B4" w14:textId="77777777" w:rsidR="00AD1A70" w:rsidRPr="00490FBC" w:rsidRDefault="00AD1A70" w:rsidP="00984C4D">
            <w:pPr>
              <w:jc w:val="both"/>
              <w:rPr>
                <w:snapToGrid w:val="0"/>
                <w:color w:val="000000"/>
              </w:rPr>
            </w:pPr>
            <w:r w:rsidRPr="00490FBC">
              <w:rPr>
                <w:snapToGrid w:val="0"/>
                <w:color w:val="000000"/>
              </w:rPr>
              <w:t xml:space="preserve">Декларация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w:t>
            </w:r>
            <w:r w:rsidRPr="00490FBC">
              <w:rPr>
                <w:snapToGrid w:val="0"/>
                <w:color w:val="000000"/>
              </w:rPr>
              <w:lastRenderedPageBreak/>
              <w:t>предпринимательства в Российской Федерации</w:t>
            </w:r>
          </w:p>
        </w:tc>
        <w:tc>
          <w:tcPr>
            <w:tcW w:w="0" w:type="auto"/>
          </w:tcPr>
          <w:p w14:paraId="41EA3401" w14:textId="77777777" w:rsidR="00AD1A70" w:rsidRPr="00490FBC" w:rsidRDefault="00AD1A70" w:rsidP="00984C4D">
            <w:pPr>
              <w:jc w:val="both"/>
              <w:rPr>
                <w:snapToGrid w:val="0"/>
              </w:rPr>
            </w:pPr>
            <w:r w:rsidRPr="00490FBC">
              <w:rPr>
                <w:snapToGrid w:val="0"/>
              </w:rPr>
              <w:lastRenderedPageBreak/>
              <w:t>«Декларация МСП»</w:t>
            </w:r>
          </w:p>
        </w:tc>
      </w:tr>
      <w:tr w:rsidR="00AD1A70" w:rsidRPr="00490FBC" w14:paraId="1F94BA18" w14:textId="77777777" w:rsidTr="00984C4D">
        <w:tc>
          <w:tcPr>
            <w:tcW w:w="0" w:type="auto"/>
          </w:tcPr>
          <w:p w14:paraId="5322A468" w14:textId="77777777" w:rsidR="00AD1A70" w:rsidRPr="00490FBC" w:rsidRDefault="00AD1A70" w:rsidP="00AD1A70">
            <w:pPr>
              <w:numPr>
                <w:ilvl w:val="0"/>
                <w:numId w:val="70"/>
              </w:numPr>
              <w:ind w:left="0" w:firstLine="0"/>
              <w:contextualSpacing/>
              <w:jc w:val="both"/>
            </w:pPr>
          </w:p>
        </w:tc>
        <w:tc>
          <w:tcPr>
            <w:tcW w:w="0" w:type="auto"/>
          </w:tcPr>
          <w:p w14:paraId="7309FF6C" w14:textId="77777777" w:rsidR="00AD1A70" w:rsidRPr="00490FBC" w:rsidRDefault="00AD1A70" w:rsidP="00984C4D">
            <w:pPr>
              <w:jc w:val="both"/>
              <w:rPr>
                <w:color w:val="000000"/>
              </w:rPr>
            </w:pPr>
            <w:r w:rsidRPr="00490FBC">
              <w:rPr>
                <w:color w:val="000000"/>
              </w:rPr>
              <w:t>Документы, предусмотренные п.п. а) п. 5.2.1.</w:t>
            </w:r>
          </w:p>
          <w:p w14:paraId="6198C3AD" w14:textId="77777777" w:rsidR="00AD1A70" w:rsidRPr="00490FBC" w:rsidRDefault="00AD1A70" w:rsidP="00984C4D">
            <w:pPr>
              <w:jc w:val="both"/>
              <w:rPr>
                <w:snapToGrid w:val="0"/>
                <w:color w:val="000000"/>
              </w:rPr>
            </w:pPr>
          </w:p>
        </w:tc>
        <w:tc>
          <w:tcPr>
            <w:tcW w:w="0" w:type="auto"/>
          </w:tcPr>
          <w:p w14:paraId="3C979DFD" w14:textId="77777777" w:rsidR="00AD1A70" w:rsidRPr="00490FBC" w:rsidRDefault="00AD1A70" w:rsidP="00984C4D">
            <w:pPr>
              <w:jc w:val="both"/>
              <w:rPr>
                <w:snapToGrid w:val="0"/>
              </w:rPr>
            </w:pPr>
            <w:r w:rsidRPr="00490FBC">
              <w:rPr>
                <w:snapToGrid w:val="0"/>
              </w:rPr>
              <w:t>«Выписка из ЕГРЮЛ/ЕГРИП»</w:t>
            </w:r>
          </w:p>
        </w:tc>
      </w:tr>
      <w:tr w:rsidR="00AD1A70" w:rsidRPr="00490FBC" w14:paraId="4CBF3C91" w14:textId="77777777" w:rsidTr="00984C4D">
        <w:tc>
          <w:tcPr>
            <w:tcW w:w="0" w:type="auto"/>
          </w:tcPr>
          <w:p w14:paraId="27B3F3A0" w14:textId="77777777" w:rsidR="00AD1A70" w:rsidRPr="00490FBC" w:rsidRDefault="00AD1A70" w:rsidP="00AD1A70">
            <w:pPr>
              <w:numPr>
                <w:ilvl w:val="0"/>
                <w:numId w:val="70"/>
              </w:numPr>
              <w:ind w:left="0" w:firstLine="0"/>
              <w:contextualSpacing/>
              <w:jc w:val="both"/>
            </w:pPr>
          </w:p>
        </w:tc>
        <w:tc>
          <w:tcPr>
            <w:tcW w:w="0" w:type="auto"/>
          </w:tcPr>
          <w:p w14:paraId="3D9610D9" w14:textId="77777777" w:rsidR="00AD1A70" w:rsidRPr="00490FBC" w:rsidRDefault="00AD1A70" w:rsidP="00984C4D">
            <w:pPr>
              <w:jc w:val="both"/>
              <w:rPr>
                <w:snapToGrid w:val="0"/>
                <w:color w:val="000000"/>
              </w:rPr>
            </w:pPr>
            <w:r w:rsidRPr="00490FBC">
              <w:rPr>
                <w:snapToGrid w:val="0"/>
                <w:color w:val="000000"/>
              </w:rPr>
              <w:t>Документы, предусмотренные п.п. б) п. 5.2.1.</w:t>
            </w:r>
          </w:p>
        </w:tc>
        <w:tc>
          <w:tcPr>
            <w:tcW w:w="0" w:type="auto"/>
          </w:tcPr>
          <w:p w14:paraId="411138DD" w14:textId="77777777" w:rsidR="00AD1A70" w:rsidRPr="00490FBC" w:rsidRDefault="00AD1A70" w:rsidP="00984C4D">
            <w:pPr>
              <w:jc w:val="both"/>
              <w:rPr>
                <w:snapToGrid w:val="0"/>
              </w:rPr>
            </w:pPr>
            <w:r w:rsidRPr="00490FBC">
              <w:rPr>
                <w:snapToGrid w:val="0"/>
              </w:rPr>
              <w:t>«Свидетельство ОГРН»</w:t>
            </w:r>
          </w:p>
        </w:tc>
      </w:tr>
      <w:tr w:rsidR="00AD1A70" w:rsidRPr="00490FBC" w14:paraId="13C60585" w14:textId="77777777" w:rsidTr="00984C4D">
        <w:tc>
          <w:tcPr>
            <w:tcW w:w="0" w:type="auto"/>
          </w:tcPr>
          <w:p w14:paraId="5F836F0D" w14:textId="77777777" w:rsidR="00AD1A70" w:rsidRPr="00490FBC" w:rsidRDefault="00AD1A70" w:rsidP="00AD1A70">
            <w:pPr>
              <w:numPr>
                <w:ilvl w:val="0"/>
                <w:numId w:val="70"/>
              </w:numPr>
              <w:ind w:left="0" w:firstLine="0"/>
              <w:contextualSpacing/>
              <w:jc w:val="both"/>
            </w:pPr>
          </w:p>
        </w:tc>
        <w:tc>
          <w:tcPr>
            <w:tcW w:w="0" w:type="auto"/>
          </w:tcPr>
          <w:p w14:paraId="50482089" w14:textId="77777777" w:rsidR="00AD1A70" w:rsidRPr="00490FBC" w:rsidRDefault="00AD1A70" w:rsidP="00984C4D">
            <w:pPr>
              <w:jc w:val="both"/>
              <w:rPr>
                <w:snapToGrid w:val="0"/>
                <w:color w:val="000000"/>
              </w:rPr>
            </w:pPr>
            <w:r w:rsidRPr="00490FBC">
              <w:rPr>
                <w:snapToGrid w:val="0"/>
                <w:color w:val="000000"/>
              </w:rPr>
              <w:t>Документы, предусмотренные п.п. в) п. 5.2.1.</w:t>
            </w:r>
          </w:p>
        </w:tc>
        <w:tc>
          <w:tcPr>
            <w:tcW w:w="0" w:type="auto"/>
          </w:tcPr>
          <w:p w14:paraId="7A15074D" w14:textId="77777777" w:rsidR="00AD1A70" w:rsidRPr="00490FBC" w:rsidRDefault="00AD1A70" w:rsidP="00984C4D">
            <w:pPr>
              <w:jc w:val="both"/>
              <w:rPr>
                <w:snapToGrid w:val="0"/>
              </w:rPr>
            </w:pPr>
            <w:r w:rsidRPr="00490FBC">
              <w:rPr>
                <w:snapToGrid w:val="0"/>
              </w:rPr>
              <w:t>«Свидетельство ИНН»</w:t>
            </w:r>
          </w:p>
        </w:tc>
      </w:tr>
      <w:tr w:rsidR="00AD1A70" w:rsidRPr="00490FBC" w14:paraId="08F97FBA" w14:textId="77777777" w:rsidTr="00984C4D">
        <w:tc>
          <w:tcPr>
            <w:tcW w:w="0" w:type="auto"/>
          </w:tcPr>
          <w:p w14:paraId="2ECE6C33" w14:textId="77777777" w:rsidR="00AD1A70" w:rsidRPr="00490FBC" w:rsidRDefault="00AD1A70" w:rsidP="00AD1A70">
            <w:pPr>
              <w:numPr>
                <w:ilvl w:val="0"/>
                <w:numId w:val="70"/>
              </w:numPr>
              <w:ind w:left="0" w:firstLine="0"/>
              <w:contextualSpacing/>
              <w:jc w:val="both"/>
            </w:pPr>
          </w:p>
        </w:tc>
        <w:tc>
          <w:tcPr>
            <w:tcW w:w="0" w:type="auto"/>
          </w:tcPr>
          <w:p w14:paraId="4019B2CD" w14:textId="77777777" w:rsidR="00AD1A70" w:rsidRPr="00490FBC" w:rsidRDefault="00AD1A70" w:rsidP="00984C4D">
            <w:pPr>
              <w:jc w:val="both"/>
              <w:rPr>
                <w:snapToGrid w:val="0"/>
                <w:color w:val="000000"/>
              </w:rPr>
            </w:pPr>
            <w:r w:rsidRPr="00490FBC">
              <w:rPr>
                <w:snapToGrid w:val="0"/>
                <w:color w:val="000000"/>
              </w:rPr>
              <w:t>Документы, предусмотренные п.п. г) п. 5.2.1.</w:t>
            </w:r>
          </w:p>
        </w:tc>
        <w:tc>
          <w:tcPr>
            <w:tcW w:w="0" w:type="auto"/>
          </w:tcPr>
          <w:p w14:paraId="34ED26E2" w14:textId="77777777" w:rsidR="00AD1A70" w:rsidRPr="00490FBC" w:rsidRDefault="00AD1A70" w:rsidP="00984C4D">
            <w:pPr>
              <w:jc w:val="both"/>
              <w:rPr>
                <w:snapToGrid w:val="0"/>
              </w:rPr>
            </w:pPr>
            <w:r w:rsidRPr="00490FBC">
              <w:rPr>
                <w:snapToGrid w:val="0"/>
              </w:rPr>
              <w:t>«Регистрационные документы иностранного юридического лица/ИП»</w:t>
            </w:r>
          </w:p>
        </w:tc>
      </w:tr>
      <w:tr w:rsidR="00AD1A70" w:rsidRPr="00490FBC" w14:paraId="0168CBE7" w14:textId="77777777" w:rsidTr="00984C4D">
        <w:tc>
          <w:tcPr>
            <w:tcW w:w="0" w:type="auto"/>
          </w:tcPr>
          <w:p w14:paraId="66A5AAF4" w14:textId="77777777" w:rsidR="00AD1A70" w:rsidRPr="00490FBC" w:rsidRDefault="00AD1A70" w:rsidP="00AD1A70">
            <w:pPr>
              <w:numPr>
                <w:ilvl w:val="0"/>
                <w:numId w:val="70"/>
              </w:numPr>
              <w:ind w:left="0" w:firstLine="0"/>
              <w:contextualSpacing/>
              <w:jc w:val="both"/>
            </w:pPr>
          </w:p>
        </w:tc>
        <w:tc>
          <w:tcPr>
            <w:tcW w:w="0" w:type="auto"/>
          </w:tcPr>
          <w:p w14:paraId="7C9C4F2B" w14:textId="77777777" w:rsidR="00AD1A70" w:rsidRPr="00490FBC" w:rsidRDefault="00AD1A70" w:rsidP="00984C4D">
            <w:pPr>
              <w:jc w:val="both"/>
              <w:rPr>
                <w:snapToGrid w:val="0"/>
                <w:color w:val="000000"/>
              </w:rPr>
            </w:pPr>
            <w:r w:rsidRPr="00490FBC">
              <w:rPr>
                <w:snapToGrid w:val="0"/>
                <w:color w:val="000000"/>
              </w:rPr>
              <w:t>Заверенная Участником закупки копия Устава в действующей редакции</w:t>
            </w:r>
          </w:p>
        </w:tc>
        <w:tc>
          <w:tcPr>
            <w:tcW w:w="0" w:type="auto"/>
          </w:tcPr>
          <w:p w14:paraId="1396207B" w14:textId="77777777" w:rsidR="00AD1A70" w:rsidRPr="00490FBC" w:rsidRDefault="00AD1A70" w:rsidP="00984C4D">
            <w:pPr>
              <w:jc w:val="both"/>
              <w:rPr>
                <w:snapToGrid w:val="0"/>
              </w:rPr>
            </w:pPr>
            <w:r w:rsidRPr="00490FBC">
              <w:rPr>
                <w:snapToGrid w:val="0"/>
              </w:rPr>
              <w:t>«Устав»</w:t>
            </w:r>
          </w:p>
        </w:tc>
      </w:tr>
      <w:tr w:rsidR="00AD1A70" w:rsidRPr="00490FBC" w14:paraId="7DFFEB53" w14:textId="77777777" w:rsidTr="00984C4D">
        <w:tc>
          <w:tcPr>
            <w:tcW w:w="0" w:type="auto"/>
          </w:tcPr>
          <w:p w14:paraId="2C631FC1" w14:textId="77777777" w:rsidR="00AD1A70" w:rsidRPr="00490FBC" w:rsidRDefault="00AD1A70" w:rsidP="00AD1A70">
            <w:pPr>
              <w:numPr>
                <w:ilvl w:val="0"/>
                <w:numId w:val="70"/>
              </w:numPr>
              <w:ind w:left="0" w:firstLine="0"/>
              <w:contextualSpacing/>
              <w:jc w:val="both"/>
            </w:pPr>
          </w:p>
        </w:tc>
        <w:tc>
          <w:tcPr>
            <w:tcW w:w="0" w:type="auto"/>
          </w:tcPr>
          <w:p w14:paraId="71C609DA" w14:textId="77777777" w:rsidR="00AD1A70" w:rsidRPr="00490FBC" w:rsidRDefault="00AD1A70" w:rsidP="00984C4D">
            <w:pPr>
              <w:jc w:val="both"/>
              <w:rPr>
                <w:snapToGrid w:val="0"/>
                <w:color w:val="000000"/>
              </w:rPr>
            </w:pPr>
            <w:r w:rsidRPr="00490FBC">
              <w:rPr>
                <w:snapToGrid w:val="0"/>
                <w:color w:val="000000"/>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0" w:type="auto"/>
          </w:tcPr>
          <w:p w14:paraId="5574D443" w14:textId="77777777" w:rsidR="00AD1A70" w:rsidRPr="00490FBC" w:rsidRDefault="00AD1A70" w:rsidP="00984C4D">
            <w:pPr>
              <w:jc w:val="both"/>
              <w:rPr>
                <w:snapToGrid w:val="0"/>
              </w:rPr>
            </w:pPr>
            <w:r w:rsidRPr="00490FBC">
              <w:rPr>
                <w:snapToGrid w:val="0"/>
              </w:rPr>
              <w:t>«Разрешение эмиграционной службы»</w:t>
            </w:r>
          </w:p>
        </w:tc>
      </w:tr>
      <w:tr w:rsidR="00AD1A70" w:rsidRPr="00490FBC" w14:paraId="77CEB3BF" w14:textId="77777777" w:rsidTr="00984C4D">
        <w:tc>
          <w:tcPr>
            <w:tcW w:w="0" w:type="auto"/>
          </w:tcPr>
          <w:p w14:paraId="5DF3B8F3" w14:textId="77777777" w:rsidR="00AD1A70" w:rsidRPr="00490FBC" w:rsidRDefault="00AD1A70" w:rsidP="00AD1A70">
            <w:pPr>
              <w:numPr>
                <w:ilvl w:val="0"/>
                <w:numId w:val="70"/>
              </w:numPr>
              <w:ind w:left="0" w:firstLine="0"/>
              <w:contextualSpacing/>
              <w:jc w:val="both"/>
            </w:pPr>
          </w:p>
        </w:tc>
        <w:tc>
          <w:tcPr>
            <w:tcW w:w="0" w:type="auto"/>
          </w:tcPr>
          <w:p w14:paraId="6A0B2E66" w14:textId="77777777" w:rsidR="00AD1A70" w:rsidRPr="00490FBC" w:rsidRDefault="00AD1A70" w:rsidP="00984C4D">
            <w:pPr>
              <w:jc w:val="both"/>
              <w:rPr>
                <w:snapToGrid w:val="0"/>
                <w:color w:val="000000"/>
              </w:rPr>
            </w:pPr>
            <w:r w:rsidRPr="00490FBC">
              <w:rPr>
                <w:snapToGrid w:val="0"/>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49FFDD04" w14:textId="77777777" w:rsidR="00AD1A70" w:rsidRPr="00490FBC" w:rsidRDefault="00AD1A70" w:rsidP="00984C4D">
            <w:pPr>
              <w:jc w:val="both"/>
              <w:rPr>
                <w:snapToGrid w:val="0"/>
              </w:rPr>
            </w:pPr>
            <w:r w:rsidRPr="00490FBC">
              <w:rPr>
                <w:snapToGrid w:val="0"/>
              </w:rPr>
              <w:t>«Документы, подтверждающие право подписания заявки»</w:t>
            </w:r>
          </w:p>
        </w:tc>
      </w:tr>
      <w:tr w:rsidR="00AD1A70" w:rsidRPr="00490FBC" w14:paraId="611E4CDC" w14:textId="77777777" w:rsidTr="00984C4D">
        <w:tc>
          <w:tcPr>
            <w:tcW w:w="0" w:type="auto"/>
          </w:tcPr>
          <w:p w14:paraId="4FD2A9A9" w14:textId="77777777" w:rsidR="00AD1A70" w:rsidRPr="00490FBC" w:rsidRDefault="00AD1A70" w:rsidP="00AD1A70">
            <w:pPr>
              <w:numPr>
                <w:ilvl w:val="0"/>
                <w:numId w:val="70"/>
              </w:numPr>
              <w:ind w:left="0" w:firstLine="0"/>
              <w:contextualSpacing/>
              <w:jc w:val="both"/>
            </w:pPr>
          </w:p>
        </w:tc>
        <w:tc>
          <w:tcPr>
            <w:tcW w:w="0" w:type="auto"/>
          </w:tcPr>
          <w:p w14:paraId="5FC39B39" w14:textId="77777777" w:rsidR="00AD1A70" w:rsidRPr="00490FBC" w:rsidRDefault="00AD1A70" w:rsidP="00984C4D">
            <w:pPr>
              <w:jc w:val="both"/>
              <w:rPr>
                <w:snapToGrid w:val="0"/>
                <w:color w:val="000000"/>
              </w:rPr>
            </w:pPr>
            <w:r w:rsidRPr="00490FBC">
              <w:rPr>
                <w:snapToGrid w:val="0"/>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90FBC">
              <w:rPr>
                <w:snapToGrid w:val="0"/>
              </w:rPr>
              <w:t xml:space="preserve">календарных </w:t>
            </w:r>
            <w:r w:rsidRPr="00490FBC">
              <w:rPr>
                <w:snapToGrid w:val="0"/>
                <w:color w:val="000000"/>
              </w:rPr>
              <w:t>дней до дня размещения на официальном сайте о размещении заказов извещения</w:t>
            </w:r>
          </w:p>
        </w:tc>
        <w:tc>
          <w:tcPr>
            <w:tcW w:w="0" w:type="auto"/>
          </w:tcPr>
          <w:p w14:paraId="6E26C9F2" w14:textId="77777777" w:rsidR="00AD1A70" w:rsidRPr="00490FBC" w:rsidRDefault="00AD1A70" w:rsidP="00984C4D">
            <w:pPr>
              <w:jc w:val="both"/>
              <w:rPr>
                <w:snapToGrid w:val="0"/>
              </w:rPr>
            </w:pPr>
            <w:r w:rsidRPr="00490FBC">
              <w:rPr>
                <w:snapToGrid w:val="0"/>
              </w:rPr>
              <w:t>«Справка из налоговой»</w:t>
            </w:r>
          </w:p>
        </w:tc>
      </w:tr>
      <w:tr w:rsidR="00AD1A70" w:rsidRPr="00490FBC" w14:paraId="6AEF72D7" w14:textId="77777777" w:rsidTr="00984C4D">
        <w:tc>
          <w:tcPr>
            <w:tcW w:w="0" w:type="auto"/>
          </w:tcPr>
          <w:p w14:paraId="62778F2D" w14:textId="77777777" w:rsidR="00AD1A70" w:rsidRPr="00490FBC" w:rsidRDefault="00AD1A70" w:rsidP="00AD1A70">
            <w:pPr>
              <w:numPr>
                <w:ilvl w:val="0"/>
                <w:numId w:val="70"/>
              </w:numPr>
              <w:ind w:left="0" w:firstLine="0"/>
              <w:contextualSpacing/>
              <w:jc w:val="both"/>
            </w:pPr>
          </w:p>
        </w:tc>
        <w:tc>
          <w:tcPr>
            <w:tcW w:w="0" w:type="auto"/>
          </w:tcPr>
          <w:p w14:paraId="1FBCA9D6" w14:textId="77777777" w:rsidR="00AD1A70" w:rsidRPr="00490FBC" w:rsidRDefault="00AD1A70" w:rsidP="00984C4D">
            <w:pPr>
              <w:jc w:val="both"/>
              <w:rPr>
                <w:snapToGrid w:val="0"/>
                <w:color w:val="000000"/>
              </w:rPr>
            </w:pPr>
            <w:r w:rsidRPr="00490FBC">
              <w:rPr>
                <w:snapToGrid w:val="0"/>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0" w:type="auto"/>
          </w:tcPr>
          <w:p w14:paraId="23CC2D38" w14:textId="77777777" w:rsidR="00AD1A70" w:rsidRPr="00490FBC" w:rsidRDefault="00AD1A70" w:rsidP="00984C4D">
            <w:pPr>
              <w:jc w:val="both"/>
              <w:rPr>
                <w:snapToGrid w:val="0"/>
              </w:rPr>
            </w:pPr>
            <w:r w:rsidRPr="00490FBC">
              <w:rPr>
                <w:snapToGrid w:val="0"/>
              </w:rPr>
              <w:t>«Одобрение крупной сделки»</w:t>
            </w:r>
          </w:p>
        </w:tc>
      </w:tr>
      <w:tr w:rsidR="00AD1A70" w:rsidRPr="00490FBC" w14:paraId="18B3E8F2" w14:textId="77777777" w:rsidTr="00984C4D">
        <w:tc>
          <w:tcPr>
            <w:tcW w:w="0" w:type="auto"/>
          </w:tcPr>
          <w:p w14:paraId="7F159677" w14:textId="77777777" w:rsidR="00AD1A70" w:rsidRPr="00490FBC" w:rsidRDefault="00AD1A70" w:rsidP="00AD1A70">
            <w:pPr>
              <w:numPr>
                <w:ilvl w:val="0"/>
                <w:numId w:val="70"/>
              </w:numPr>
              <w:ind w:left="0" w:firstLine="0"/>
              <w:contextualSpacing/>
              <w:jc w:val="both"/>
            </w:pPr>
          </w:p>
        </w:tc>
        <w:tc>
          <w:tcPr>
            <w:tcW w:w="0" w:type="auto"/>
          </w:tcPr>
          <w:p w14:paraId="7A3A56E0" w14:textId="77777777" w:rsidR="00AD1A70" w:rsidRPr="00490FBC" w:rsidRDefault="00AD1A70" w:rsidP="00984C4D">
            <w:pPr>
              <w:jc w:val="both"/>
              <w:rPr>
                <w:snapToGrid w:val="0"/>
                <w:color w:val="000000"/>
              </w:rPr>
            </w:pPr>
            <w:r w:rsidRPr="00490FBC">
              <w:rPr>
                <w:snapToGrid w:val="0"/>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0" w:type="auto"/>
          </w:tcPr>
          <w:p w14:paraId="2B23D520" w14:textId="77777777" w:rsidR="00AD1A70" w:rsidRPr="00490FBC" w:rsidRDefault="00AD1A70" w:rsidP="00984C4D">
            <w:pPr>
              <w:jc w:val="both"/>
              <w:rPr>
                <w:snapToGrid w:val="0"/>
              </w:rPr>
            </w:pPr>
            <w:r w:rsidRPr="00490FBC">
              <w:rPr>
                <w:snapToGrid w:val="0"/>
              </w:rPr>
              <w:t>«Одобрение сделки с заинтересованностью»</w:t>
            </w:r>
          </w:p>
        </w:tc>
      </w:tr>
      <w:tr w:rsidR="00AD1A70" w:rsidRPr="00490FBC" w14:paraId="38BBFF77" w14:textId="77777777" w:rsidTr="00984C4D">
        <w:tc>
          <w:tcPr>
            <w:tcW w:w="0" w:type="auto"/>
          </w:tcPr>
          <w:p w14:paraId="48FC47DB" w14:textId="77777777" w:rsidR="00AD1A70" w:rsidRPr="00490FBC" w:rsidRDefault="00AD1A70" w:rsidP="00AD1A70">
            <w:pPr>
              <w:numPr>
                <w:ilvl w:val="0"/>
                <w:numId w:val="70"/>
              </w:numPr>
              <w:ind w:left="0" w:firstLine="0"/>
              <w:contextualSpacing/>
              <w:jc w:val="both"/>
            </w:pPr>
          </w:p>
        </w:tc>
        <w:tc>
          <w:tcPr>
            <w:tcW w:w="0" w:type="auto"/>
          </w:tcPr>
          <w:p w14:paraId="115D8264" w14:textId="77777777" w:rsidR="00AD1A70" w:rsidRPr="00490FBC" w:rsidRDefault="00AD1A70" w:rsidP="00984C4D">
            <w:pPr>
              <w:jc w:val="both"/>
              <w:rPr>
                <w:snapToGrid w:val="0"/>
                <w:color w:val="000000"/>
              </w:rPr>
            </w:pPr>
            <w:r w:rsidRPr="00490FBC">
              <w:rPr>
                <w:snapToGrid w:val="0"/>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4B5FE409" w14:textId="77777777" w:rsidR="00AD1A70" w:rsidRPr="00490FBC" w:rsidRDefault="00AD1A70" w:rsidP="00984C4D">
            <w:pPr>
              <w:jc w:val="both"/>
              <w:rPr>
                <w:snapToGrid w:val="0"/>
              </w:rPr>
            </w:pPr>
            <w:r w:rsidRPr="00490FBC">
              <w:rPr>
                <w:snapToGrid w:val="0"/>
              </w:rPr>
              <w:t>«Копия паспорта»</w:t>
            </w:r>
          </w:p>
        </w:tc>
      </w:tr>
      <w:tr w:rsidR="00AD1A70" w:rsidRPr="00490FBC" w14:paraId="061C90EC" w14:textId="77777777" w:rsidTr="00984C4D">
        <w:tc>
          <w:tcPr>
            <w:tcW w:w="0" w:type="auto"/>
          </w:tcPr>
          <w:p w14:paraId="1F445C0A" w14:textId="77777777" w:rsidR="00AD1A70" w:rsidRPr="00490FBC" w:rsidRDefault="00AD1A70" w:rsidP="00AD1A70">
            <w:pPr>
              <w:numPr>
                <w:ilvl w:val="0"/>
                <w:numId w:val="70"/>
              </w:numPr>
              <w:ind w:left="0" w:firstLine="0"/>
              <w:contextualSpacing/>
              <w:jc w:val="both"/>
            </w:pPr>
          </w:p>
        </w:tc>
        <w:tc>
          <w:tcPr>
            <w:tcW w:w="0" w:type="auto"/>
          </w:tcPr>
          <w:p w14:paraId="1C8B9D03" w14:textId="77777777" w:rsidR="00AD1A70" w:rsidRPr="00490FBC" w:rsidRDefault="00AD1A70" w:rsidP="00984C4D">
            <w:pPr>
              <w:jc w:val="both"/>
              <w:rPr>
                <w:snapToGrid w:val="0"/>
                <w:color w:val="000000"/>
              </w:rPr>
            </w:pPr>
            <w:r w:rsidRPr="00490FBC">
              <w:rPr>
                <w:snapToGrid w:val="0"/>
                <w:color w:val="000000"/>
              </w:rPr>
              <w:t>Заверенную Участником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0" w:type="auto"/>
          </w:tcPr>
          <w:p w14:paraId="33134A77" w14:textId="77777777" w:rsidR="00AD1A70" w:rsidRPr="00490FBC" w:rsidRDefault="00AD1A70" w:rsidP="00984C4D">
            <w:pPr>
              <w:jc w:val="both"/>
              <w:rPr>
                <w:snapToGrid w:val="0"/>
              </w:rPr>
            </w:pPr>
            <w:r w:rsidRPr="00490FBC">
              <w:rPr>
                <w:snapToGrid w:val="0"/>
              </w:rPr>
              <w:t>«ИНН физического лица»</w:t>
            </w:r>
          </w:p>
        </w:tc>
      </w:tr>
      <w:tr w:rsidR="00AD1A70" w:rsidRPr="00490FBC" w14:paraId="6A034DCE" w14:textId="77777777" w:rsidTr="00984C4D">
        <w:tc>
          <w:tcPr>
            <w:tcW w:w="0" w:type="auto"/>
          </w:tcPr>
          <w:p w14:paraId="10F07179" w14:textId="77777777" w:rsidR="00AD1A70" w:rsidRPr="00490FBC" w:rsidRDefault="00AD1A70" w:rsidP="00AD1A70">
            <w:pPr>
              <w:numPr>
                <w:ilvl w:val="0"/>
                <w:numId w:val="70"/>
              </w:numPr>
              <w:ind w:left="0" w:firstLine="0"/>
              <w:contextualSpacing/>
              <w:jc w:val="both"/>
            </w:pPr>
          </w:p>
        </w:tc>
        <w:tc>
          <w:tcPr>
            <w:tcW w:w="0" w:type="auto"/>
          </w:tcPr>
          <w:p w14:paraId="733DEA39" w14:textId="77777777" w:rsidR="00AD1A70" w:rsidRPr="00490FBC" w:rsidRDefault="00AD1A70" w:rsidP="00984C4D">
            <w:pPr>
              <w:jc w:val="both"/>
              <w:rPr>
                <w:snapToGrid w:val="0"/>
                <w:color w:val="000000"/>
              </w:rPr>
            </w:pPr>
            <w:r w:rsidRPr="00490FBC">
              <w:rPr>
                <w:snapToGrid w:val="0"/>
                <w:color w:val="000000"/>
              </w:rPr>
              <w:t>Заверенную Участником копию страхового свидетельства государственного пенсионного страхования</w:t>
            </w:r>
            <w:r w:rsidRPr="00490FBC">
              <w:rPr>
                <w:snapToGrid w:val="0"/>
              </w:rPr>
              <w:t xml:space="preserve"> (</w:t>
            </w:r>
            <w:r w:rsidRPr="00490FBC">
              <w:rPr>
                <w:snapToGrid w:val="0"/>
                <w:color w:val="000000"/>
              </w:rPr>
              <w:t>для физических лиц/индивидуальных предпринимателей)</w:t>
            </w:r>
          </w:p>
        </w:tc>
        <w:tc>
          <w:tcPr>
            <w:tcW w:w="0" w:type="auto"/>
          </w:tcPr>
          <w:p w14:paraId="294F808C" w14:textId="77777777" w:rsidR="00AD1A70" w:rsidRPr="00490FBC" w:rsidRDefault="00AD1A70" w:rsidP="00984C4D">
            <w:pPr>
              <w:jc w:val="both"/>
              <w:rPr>
                <w:snapToGrid w:val="0"/>
              </w:rPr>
            </w:pPr>
            <w:r w:rsidRPr="00490FBC">
              <w:rPr>
                <w:snapToGrid w:val="0"/>
              </w:rPr>
              <w:t>«СНИЛС»</w:t>
            </w:r>
          </w:p>
        </w:tc>
      </w:tr>
      <w:tr w:rsidR="00AD1A70" w:rsidRPr="00490FBC" w14:paraId="5A3313E3" w14:textId="77777777" w:rsidTr="00984C4D">
        <w:tc>
          <w:tcPr>
            <w:tcW w:w="0" w:type="auto"/>
          </w:tcPr>
          <w:p w14:paraId="1BCCB49A" w14:textId="77777777" w:rsidR="00AD1A70" w:rsidRPr="00490FBC" w:rsidRDefault="00AD1A70" w:rsidP="00984C4D">
            <w:pPr>
              <w:ind w:left="720"/>
              <w:contextualSpacing/>
            </w:pPr>
          </w:p>
        </w:tc>
        <w:tc>
          <w:tcPr>
            <w:tcW w:w="0" w:type="auto"/>
          </w:tcPr>
          <w:p w14:paraId="1739267B" w14:textId="77777777" w:rsidR="00AD1A70" w:rsidRPr="00490FBC" w:rsidRDefault="00AD1A70" w:rsidP="00984C4D">
            <w:pPr>
              <w:jc w:val="both"/>
              <w:rPr>
                <w:b/>
                <w:snapToGrid w:val="0"/>
                <w:color w:val="000000"/>
              </w:rPr>
            </w:pPr>
            <w:r w:rsidRPr="00490FBC">
              <w:rPr>
                <w:b/>
                <w:snapToGrid w:val="0"/>
                <w:color w:val="000000"/>
              </w:rPr>
              <w:t>Подкаталог «</w:t>
            </w:r>
            <w:r w:rsidRPr="00490FBC">
              <w:rPr>
                <w:b/>
                <w:snapToGrid w:val="0"/>
              </w:rPr>
              <w:t>Финансовые документы</w:t>
            </w:r>
            <w:r w:rsidRPr="00490FBC">
              <w:rPr>
                <w:b/>
                <w:snapToGrid w:val="0"/>
                <w:color w:val="000000"/>
              </w:rPr>
              <w:t>»</w:t>
            </w:r>
          </w:p>
        </w:tc>
        <w:tc>
          <w:tcPr>
            <w:tcW w:w="0" w:type="auto"/>
          </w:tcPr>
          <w:p w14:paraId="0685E872" w14:textId="77777777" w:rsidR="00AD1A70" w:rsidRPr="00490FBC" w:rsidRDefault="00AD1A70" w:rsidP="00984C4D">
            <w:pPr>
              <w:jc w:val="both"/>
              <w:rPr>
                <w:snapToGrid w:val="0"/>
              </w:rPr>
            </w:pPr>
          </w:p>
        </w:tc>
      </w:tr>
      <w:tr w:rsidR="00AD1A70" w:rsidRPr="00490FBC" w14:paraId="509CAE60" w14:textId="77777777" w:rsidTr="00984C4D">
        <w:tc>
          <w:tcPr>
            <w:tcW w:w="0" w:type="auto"/>
          </w:tcPr>
          <w:p w14:paraId="748EC753" w14:textId="77777777" w:rsidR="00AD1A70" w:rsidRPr="00490FBC" w:rsidRDefault="00AD1A70" w:rsidP="00AD1A70">
            <w:pPr>
              <w:numPr>
                <w:ilvl w:val="0"/>
                <w:numId w:val="70"/>
              </w:numPr>
              <w:ind w:left="0" w:firstLine="0"/>
              <w:contextualSpacing/>
              <w:jc w:val="both"/>
            </w:pPr>
          </w:p>
        </w:tc>
        <w:tc>
          <w:tcPr>
            <w:tcW w:w="0" w:type="auto"/>
          </w:tcPr>
          <w:p w14:paraId="2481AF85" w14:textId="77777777" w:rsidR="00AD1A70" w:rsidRPr="00490FBC" w:rsidRDefault="00AD1A70" w:rsidP="00984C4D">
            <w:pPr>
              <w:jc w:val="both"/>
              <w:rPr>
                <w:color w:val="000000"/>
              </w:rPr>
            </w:pPr>
            <w:r w:rsidRPr="00490FBC">
              <w:rPr>
                <w:color w:val="000000"/>
              </w:rPr>
              <w:t>Документы, предусмотренные п.п. с) – ф) п. 5.2.1.</w:t>
            </w:r>
          </w:p>
          <w:p w14:paraId="1E37383E" w14:textId="77777777" w:rsidR="00AD1A70" w:rsidRPr="00490FBC" w:rsidRDefault="00AD1A70" w:rsidP="00984C4D">
            <w:pPr>
              <w:jc w:val="both"/>
              <w:rPr>
                <w:snapToGrid w:val="0"/>
                <w:color w:val="000000"/>
              </w:rPr>
            </w:pPr>
          </w:p>
        </w:tc>
        <w:tc>
          <w:tcPr>
            <w:tcW w:w="0" w:type="auto"/>
          </w:tcPr>
          <w:p w14:paraId="47755B78" w14:textId="77777777" w:rsidR="00AD1A70" w:rsidRPr="00490FBC" w:rsidRDefault="00AD1A70" w:rsidP="00984C4D">
            <w:pPr>
              <w:jc w:val="both"/>
              <w:rPr>
                <w:snapToGrid w:val="0"/>
              </w:rPr>
            </w:pPr>
            <w:r w:rsidRPr="00490FBC">
              <w:rPr>
                <w:snapToGrid w:val="0"/>
              </w:rPr>
              <w:t xml:space="preserve">«Бухгалтерские документы» (одним файлом) или </w:t>
            </w:r>
          </w:p>
          <w:p w14:paraId="7C42E63A" w14:textId="77777777" w:rsidR="00AD1A70" w:rsidRPr="00490FBC" w:rsidRDefault="00AD1A70" w:rsidP="00AD1A70">
            <w:pPr>
              <w:numPr>
                <w:ilvl w:val="1"/>
                <w:numId w:val="70"/>
              </w:numPr>
              <w:ind w:left="0" w:firstLine="0"/>
              <w:contextualSpacing/>
              <w:jc w:val="both"/>
            </w:pPr>
            <w:r w:rsidRPr="00490FBC">
              <w:t>Бух. док. ГГГГ</w:t>
            </w:r>
          </w:p>
          <w:p w14:paraId="2D8744E5" w14:textId="77777777" w:rsidR="00AD1A70" w:rsidRPr="00490FBC" w:rsidRDefault="00AD1A70" w:rsidP="00AD1A70">
            <w:pPr>
              <w:numPr>
                <w:ilvl w:val="1"/>
                <w:numId w:val="70"/>
              </w:numPr>
              <w:ind w:left="0" w:firstLine="0"/>
              <w:contextualSpacing/>
              <w:jc w:val="both"/>
            </w:pPr>
            <w:r w:rsidRPr="00490FBC">
              <w:t>Бух. док. ГГГГ</w:t>
            </w:r>
          </w:p>
          <w:p w14:paraId="396AC88D" w14:textId="77777777" w:rsidR="00AD1A70" w:rsidRPr="00490FBC" w:rsidRDefault="00AD1A70" w:rsidP="00984C4D">
            <w:pPr>
              <w:jc w:val="both"/>
              <w:rPr>
                <w:snapToGrid w:val="0"/>
              </w:rPr>
            </w:pPr>
            <w:r w:rsidRPr="00490FBC">
              <w:rPr>
                <w:snapToGrid w:val="0"/>
              </w:rPr>
              <w:t>Бух. док. Период ГГГГ (при наличии)</w:t>
            </w:r>
          </w:p>
        </w:tc>
      </w:tr>
      <w:tr w:rsidR="00AD1A70" w:rsidRPr="00490FBC" w14:paraId="48AFE77A" w14:textId="77777777" w:rsidTr="00984C4D">
        <w:tc>
          <w:tcPr>
            <w:tcW w:w="0" w:type="auto"/>
          </w:tcPr>
          <w:p w14:paraId="25DA7AF5" w14:textId="77777777" w:rsidR="00AD1A70" w:rsidRPr="00490FBC" w:rsidRDefault="00AD1A70" w:rsidP="00984C4D">
            <w:pPr>
              <w:ind w:left="720"/>
              <w:contextualSpacing/>
            </w:pPr>
          </w:p>
        </w:tc>
        <w:tc>
          <w:tcPr>
            <w:tcW w:w="0" w:type="auto"/>
          </w:tcPr>
          <w:p w14:paraId="49ABD9ED" w14:textId="77777777" w:rsidR="00AD1A70" w:rsidRPr="00490FBC" w:rsidRDefault="00AD1A70" w:rsidP="00984C4D">
            <w:pPr>
              <w:jc w:val="both"/>
              <w:rPr>
                <w:b/>
                <w:snapToGrid w:val="0"/>
                <w:color w:val="000000"/>
              </w:rPr>
            </w:pPr>
            <w:r w:rsidRPr="00490FBC">
              <w:rPr>
                <w:b/>
                <w:snapToGrid w:val="0"/>
                <w:color w:val="000000"/>
              </w:rPr>
              <w:t>Подкаталог «</w:t>
            </w:r>
            <w:r w:rsidRPr="00490FBC">
              <w:rPr>
                <w:b/>
                <w:snapToGrid w:val="0"/>
              </w:rPr>
              <w:t>Технико-коммерческое предложение</w:t>
            </w:r>
            <w:r w:rsidRPr="00490FBC">
              <w:rPr>
                <w:b/>
                <w:snapToGrid w:val="0"/>
                <w:color w:val="000000"/>
              </w:rPr>
              <w:t>»</w:t>
            </w:r>
          </w:p>
        </w:tc>
        <w:tc>
          <w:tcPr>
            <w:tcW w:w="0" w:type="auto"/>
          </w:tcPr>
          <w:p w14:paraId="60D43987" w14:textId="77777777" w:rsidR="00AD1A70" w:rsidRPr="00490FBC" w:rsidRDefault="00AD1A70" w:rsidP="00984C4D">
            <w:pPr>
              <w:jc w:val="both"/>
              <w:rPr>
                <w:snapToGrid w:val="0"/>
              </w:rPr>
            </w:pPr>
          </w:p>
        </w:tc>
      </w:tr>
      <w:tr w:rsidR="00AD1A70" w:rsidRPr="00490FBC" w14:paraId="497E5CF5" w14:textId="77777777" w:rsidTr="00984C4D">
        <w:tc>
          <w:tcPr>
            <w:tcW w:w="0" w:type="auto"/>
          </w:tcPr>
          <w:p w14:paraId="1F5021B1" w14:textId="77777777" w:rsidR="00AD1A70" w:rsidRPr="00490FBC" w:rsidRDefault="00AD1A70" w:rsidP="00AD1A70">
            <w:pPr>
              <w:numPr>
                <w:ilvl w:val="0"/>
                <w:numId w:val="70"/>
              </w:numPr>
              <w:ind w:left="0" w:firstLine="0"/>
              <w:contextualSpacing/>
              <w:jc w:val="both"/>
            </w:pPr>
          </w:p>
        </w:tc>
        <w:tc>
          <w:tcPr>
            <w:tcW w:w="0" w:type="auto"/>
          </w:tcPr>
          <w:p w14:paraId="60294C21" w14:textId="77777777" w:rsidR="00AD1A70" w:rsidRPr="00490FBC" w:rsidRDefault="00AD1A70" w:rsidP="00984C4D">
            <w:pPr>
              <w:jc w:val="both"/>
              <w:rPr>
                <w:snapToGrid w:val="0"/>
              </w:rPr>
            </w:pPr>
            <w:r w:rsidRPr="00490FBC">
              <w:rPr>
                <w:snapToGrid w:val="0"/>
                <w:color w:val="000000"/>
              </w:rPr>
              <w:t>Письмо о подаче оферты</w:t>
            </w:r>
          </w:p>
        </w:tc>
        <w:tc>
          <w:tcPr>
            <w:tcW w:w="0" w:type="auto"/>
          </w:tcPr>
          <w:p w14:paraId="2B5A7D1C" w14:textId="77777777" w:rsidR="00AD1A70" w:rsidRPr="00490FBC" w:rsidRDefault="00AD1A70" w:rsidP="00984C4D">
            <w:pPr>
              <w:jc w:val="both"/>
              <w:rPr>
                <w:snapToGrid w:val="0"/>
              </w:rPr>
            </w:pPr>
            <w:r w:rsidRPr="00490FBC">
              <w:rPr>
                <w:snapToGrid w:val="0"/>
              </w:rPr>
              <w:t>«Оферта»</w:t>
            </w:r>
          </w:p>
        </w:tc>
      </w:tr>
      <w:tr w:rsidR="00AD1A70" w:rsidRPr="00490FBC" w14:paraId="1BD7FDC7" w14:textId="77777777" w:rsidTr="00984C4D">
        <w:tc>
          <w:tcPr>
            <w:tcW w:w="0" w:type="auto"/>
          </w:tcPr>
          <w:p w14:paraId="0FC10F47" w14:textId="77777777" w:rsidR="00AD1A70" w:rsidRPr="00490FBC" w:rsidRDefault="00AD1A70" w:rsidP="00AD1A70">
            <w:pPr>
              <w:numPr>
                <w:ilvl w:val="0"/>
                <w:numId w:val="70"/>
              </w:numPr>
              <w:ind w:left="0" w:firstLine="0"/>
              <w:contextualSpacing/>
              <w:jc w:val="both"/>
            </w:pPr>
          </w:p>
        </w:tc>
        <w:tc>
          <w:tcPr>
            <w:tcW w:w="0" w:type="auto"/>
          </w:tcPr>
          <w:p w14:paraId="7C73DC53" w14:textId="77777777" w:rsidR="00AD1A70" w:rsidRPr="00490FBC" w:rsidRDefault="00AD1A70" w:rsidP="00984C4D">
            <w:pPr>
              <w:jc w:val="both"/>
              <w:rPr>
                <w:snapToGrid w:val="0"/>
                <w:color w:val="000000"/>
              </w:rPr>
            </w:pPr>
            <w:r w:rsidRPr="00490FBC">
              <w:rPr>
                <w:snapToGrid w:val="0"/>
                <w:color w:val="000000"/>
              </w:rPr>
              <w:t>Техническое предложение</w:t>
            </w:r>
          </w:p>
        </w:tc>
        <w:tc>
          <w:tcPr>
            <w:tcW w:w="0" w:type="auto"/>
          </w:tcPr>
          <w:p w14:paraId="03D84B93" w14:textId="77777777" w:rsidR="00AD1A70" w:rsidRPr="00490FBC" w:rsidRDefault="00AD1A70" w:rsidP="00984C4D">
            <w:pPr>
              <w:jc w:val="both"/>
              <w:rPr>
                <w:snapToGrid w:val="0"/>
              </w:rPr>
            </w:pPr>
            <w:r w:rsidRPr="00490FBC">
              <w:rPr>
                <w:snapToGrid w:val="0"/>
              </w:rPr>
              <w:t>«Техническое предложение»</w:t>
            </w:r>
          </w:p>
        </w:tc>
      </w:tr>
      <w:tr w:rsidR="00AD1A70" w:rsidRPr="00490FBC" w14:paraId="5E7C9593" w14:textId="77777777" w:rsidTr="00984C4D">
        <w:tc>
          <w:tcPr>
            <w:tcW w:w="0" w:type="auto"/>
          </w:tcPr>
          <w:p w14:paraId="482F77AF" w14:textId="77777777" w:rsidR="00AD1A70" w:rsidRPr="00490FBC" w:rsidRDefault="00AD1A70" w:rsidP="00AD1A70">
            <w:pPr>
              <w:numPr>
                <w:ilvl w:val="0"/>
                <w:numId w:val="70"/>
              </w:numPr>
              <w:ind w:left="0" w:firstLine="0"/>
              <w:contextualSpacing/>
              <w:jc w:val="both"/>
            </w:pPr>
          </w:p>
        </w:tc>
        <w:tc>
          <w:tcPr>
            <w:tcW w:w="0" w:type="auto"/>
          </w:tcPr>
          <w:p w14:paraId="600F5DD9" w14:textId="77777777" w:rsidR="00AD1A70" w:rsidRPr="00490FBC" w:rsidRDefault="00AD1A70" w:rsidP="00984C4D">
            <w:pPr>
              <w:jc w:val="both"/>
              <w:rPr>
                <w:snapToGrid w:val="0"/>
                <w:color w:val="000000"/>
              </w:rPr>
            </w:pPr>
            <w:r w:rsidRPr="00490FBC">
              <w:rPr>
                <w:snapToGrid w:val="0"/>
                <w:color w:val="000000"/>
              </w:rPr>
              <w:t>Протокол разногласий к проекту Договора</w:t>
            </w:r>
          </w:p>
        </w:tc>
        <w:tc>
          <w:tcPr>
            <w:tcW w:w="0" w:type="auto"/>
          </w:tcPr>
          <w:p w14:paraId="48902F8A" w14:textId="77777777" w:rsidR="00AD1A70" w:rsidRPr="00490FBC" w:rsidRDefault="00AD1A70" w:rsidP="00984C4D">
            <w:pPr>
              <w:jc w:val="both"/>
              <w:rPr>
                <w:snapToGrid w:val="0"/>
              </w:rPr>
            </w:pPr>
            <w:r w:rsidRPr="00490FBC">
              <w:rPr>
                <w:snapToGrid w:val="0"/>
              </w:rPr>
              <w:t>«Протокол разногласий»</w:t>
            </w:r>
          </w:p>
        </w:tc>
      </w:tr>
      <w:tr w:rsidR="00AD1A70" w:rsidRPr="00490FBC" w14:paraId="3CCF505D" w14:textId="77777777" w:rsidTr="00984C4D">
        <w:tc>
          <w:tcPr>
            <w:tcW w:w="0" w:type="auto"/>
          </w:tcPr>
          <w:p w14:paraId="6C831D70" w14:textId="77777777" w:rsidR="00AD1A70" w:rsidRPr="00490FBC" w:rsidRDefault="00AD1A70" w:rsidP="00AD1A70">
            <w:pPr>
              <w:numPr>
                <w:ilvl w:val="0"/>
                <w:numId w:val="70"/>
              </w:numPr>
              <w:ind w:left="0" w:firstLine="0"/>
              <w:contextualSpacing/>
              <w:jc w:val="both"/>
            </w:pPr>
          </w:p>
        </w:tc>
        <w:tc>
          <w:tcPr>
            <w:tcW w:w="0" w:type="auto"/>
          </w:tcPr>
          <w:p w14:paraId="7D0D473F" w14:textId="77777777" w:rsidR="00AD1A70" w:rsidRPr="00490FBC" w:rsidRDefault="00AD1A70" w:rsidP="00984C4D">
            <w:pPr>
              <w:jc w:val="both"/>
              <w:rPr>
                <w:snapToGrid w:val="0"/>
                <w:color w:val="000000"/>
              </w:rPr>
            </w:pPr>
            <w:r w:rsidRPr="00490FBC">
              <w:rPr>
                <w:snapToGrid w:val="0"/>
                <w:color w:val="000000"/>
              </w:rPr>
              <w:t>Календарный план</w:t>
            </w:r>
          </w:p>
        </w:tc>
        <w:tc>
          <w:tcPr>
            <w:tcW w:w="0" w:type="auto"/>
          </w:tcPr>
          <w:p w14:paraId="01733BF1" w14:textId="77777777" w:rsidR="00AD1A70" w:rsidRPr="00490FBC" w:rsidRDefault="00AD1A70" w:rsidP="00984C4D">
            <w:pPr>
              <w:jc w:val="both"/>
              <w:rPr>
                <w:snapToGrid w:val="0"/>
              </w:rPr>
            </w:pPr>
            <w:r w:rsidRPr="00490FBC">
              <w:rPr>
                <w:snapToGrid w:val="0"/>
              </w:rPr>
              <w:t>«Календарный план»</w:t>
            </w:r>
          </w:p>
        </w:tc>
      </w:tr>
      <w:tr w:rsidR="00AD1A70" w:rsidRPr="00490FBC" w14:paraId="61B71520" w14:textId="77777777" w:rsidTr="00984C4D">
        <w:tc>
          <w:tcPr>
            <w:tcW w:w="0" w:type="auto"/>
          </w:tcPr>
          <w:p w14:paraId="784AC205" w14:textId="77777777" w:rsidR="00AD1A70" w:rsidRPr="00490FBC" w:rsidRDefault="00AD1A70" w:rsidP="00AD1A70">
            <w:pPr>
              <w:numPr>
                <w:ilvl w:val="0"/>
                <w:numId w:val="70"/>
              </w:numPr>
              <w:ind w:left="0" w:firstLine="0"/>
              <w:contextualSpacing/>
              <w:jc w:val="both"/>
            </w:pPr>
          </w:p>
        </w:tc>
        <w:tc>
          <w:tcPr>
            <w:tcW w:w="0" w:type="auto"/>
          </w:tcPr>
          <w:p w14:paraId="670234FF" w14:textId="77777777" w:rsidR="00AD1A70" w:rsidRPr="00490FBC" w:rsidRDefault="00AD1A70" w:rsidP="00984C4D">
            <w:pPr>
              <w:jc w:val="both"/>
              <w:rPr>
                <w:snapToGrid w:val="0"/>
                <w:color w:val="000000"/>
              </w:rPr>
            </w:pPr>
            <w:r w:rsidRPr="00490FBC">
              <w:rPr>
                <w:snapToGrid w:val="0"/>
                <w:color w:val="000000"/>
              </w:rPr>
              <w:t>Коммерческое предложение/Сводная таблица стоимости работ/Сводная таблица стоимости услуг</w:t>
            </w:r>
          </w:p>
        </w:tc>
        <w:tc>
          <w:tcPr>
            <w:tcW w:w="0" w:type="auto"/>
          </w:tcPr>
          <w:p w14:paraId="5AB80C27" w14:textId="77777777" w:rsidR="00AD1A70" w:rsidRPr="00490FBC" w:rsidRDefault="00AD1A70" w:rsidP="00984C4D">
            <w:pPr>
              <w:jc w:val="both"/>
              <w:rPr>
                <w:snapToGrid w:val="0"/>
              </w:rPr>
            </w:pPr>
            <w:r w:rsidRPr="00490FBC">
              <w:rPr>
                <w:snapToGrid w:val="0"/>
              </w:rPr>
              <w:t>«Коммерческое предложение»</w:t>
            </w:r>
          </w:p>
        </w:tc>
      </w:tr>
      <w:tr w:rsidR="00AD1A70" w:rsidRPr="00490FBC" w14:paraId="74597862" w14:textId="77777777" w:rsidTr="00984C4D">
        <w:tc>
          <w:tcPr>
            <w:tcW w:w="0" w:type="auto"/>
          </w:tcPr>
          <w:p w14:paraId="47B2481D" w14:textId="77777777" w:rsidR="00AD1A70" w:rsidRPr="00490FBC" w:rsidRDefault="00AD1A70" w:rsidP="00AD1A70">
            <w:pPr>
              <w:numPr>
                <w:ilvl w:val="0"/>
                <w:numId w:val="70"/>
              </w:numPr>
              <w:ind w:left="0" w:firstLine="0"/>
              <w:contextualSpacing/>
              <w:jc w:val="both"/>
            </w:pPr>
          </w:p>
        </w:tc>
        <w:tc>
          <w:tcPr>
            <w:tcW w:w="0" w:type="auto"/>
          </w:tcPr>
          <w:p w14:paraId="1D85520F" w14:textId="77777777" w:rsidR="00AD1A70" w:rsidRPr="00490FBC" w:rsidRDefault="00AD1A70" w:rsidP="00984C4D">
            <w:pPr>
              <w:jc w:val="both"/>
              <w:rPr>
                <w:snapToGrid w:val="0"/>
                <w:color w:val="000000"/>
              </w:rPr>
            </w:pPr>
            <w:r w:rsidRPr="00490FBC">
              <w:rPr>
                <w:snapToGrid w:val="0"/>
                <w:color w:val="000000"/>
              </w:rPr>
              <w:t>График оплаты</w:t>
            </w:r>
          </w:p>
        </w:tc>
        <w:tc>
          <w:tcPr>
            <w:tcW w:w="0" w:type="auto"/>
          </w:tcPr>
          <w:p w14:paraId="1EA9D4E8" w14:textId="77777777" w:rsidR="00AD1A70" w:rsidRPr="00490FBC" w:rsidRDefault="00AD1A70" w:rsidP="00984C4D">
            <w:pPr>
              <w:jc w:val="both"/>
              <w:rPr>
                <w:snapToGrid w:val="0"/>
              </w:rPr>
            </w:pPr>
            <w:r w:rsidRPr="00490FBC">
              <w:rPr>
                <w:snapToGrid w:val="0"/>
              </w:rPr>
              <w:t>«График оплаты»</w:t>
            </w:r>
          </w:p>
        </w:tc>
      </w:tr>
      <w:tr w:rsidR="00AD1A70" w:rsidRPr="00490FBC" w14:paraId="6B6DF45D" w14:textId="77777777" w:rsidTr="00984C4D">
        <w:tc>
          <w:tcPr>
            <w:tcW w:w="0" w:type="auto"/>
          </w:tcPr>
          <w:p w14:paraId="276C38F8" w14:textId="77777777" w:rsidR="00AD1A70" w:rsidRPr="00490FBC" w:rsidRDefault="00AD1A70" w:rsidP="00AD1A70">
            <w:pPr>
              <w:numPr>
                <w:ilvl w:val="0"/>
                <w:numId w:val="70"/>
              </w:numPr>
              <w:ind w:left="0" w:firstLine="0"/>
              <w:contextualSpacing/>
              <w:jc w:val="both"/>
            </w:pPr>
          </w:p>
        </w:tc>
        <w:tc>
          <w:tcPr>
            <w:tcW w:w="0" w:type="auto"/>
          </w:tcPr>
          <w:p w14:paraId="7DD25530" w14:textId="77777777" w:rsidR="00AD1A70" w:rsidRPr="00490FBC" w:rsidRDefault="00AD1A70" w:rsidP="00984C4D">
            <w:pPr>
              <w:jc w:val="both"/>
              <w:rPr>
                <w:snapToGrid w:val="0"/>
                <w:color w:val="000000"/>
              </w:rPr>
            </w:pPr>
            <w:r w:rsidRPr="00490FBC">
              <w:rPr>
                <w:snapToGrid w:val="0"/>
                <w:color w:val="000000"/>
              </w:rPr>
              <w:t xml:space="preserve">Справка о перечне и годовых объемах </w:t>
            </w:r>
            <w:r w:rsidRPr="00490FBC">
              <w:rPr>
                <w:snapToGrid w:val="0"/>
                <w:color w:val="000000"/>
              </w:rPr>
              <w:lastRenderedPageBreak/>
              <w:t>выполнения аналогичных договоров</w:t>
            </w:r>
          </w:p>
        </w:tc>
        <w:tc>
          <w:tcPr>
            <w:tcW w:w="0" w:type="auto"/>
          </w:tcPr>
          <w:p w14:paraId="091AFD24" w14:textId="77777777" w:rsidR="00AD1A70" w:rsidRPr="00490FBC" w:rsidRDefault="00AD1A70" w:rsidP="00984C4D">
            <w:pPr>
              <w:jc w:val="both"/>
              <w:rPr>
                <w:snapToGrid w:val="0"/>
              </w:rPr>
            </w:pPr>
            <w:r w:rsidRPr="00490FBC">
              <w:rPr>
                <w:snapToGrid w:val="0"/>
              </w:rPr>
              <w:lastRenderedPageBreak/>
              <w:t>«Справка о договорах»</w:t>
            </w:r>
          </w:p>
        </w:tc>
      </w:tr>
      <w:tr w:rsidR="00AD1A70" w:rsidRPr="00490FBC" w14:paraId="2E7F5856" w14:textId="77777777" w:rsidTr="00984C4D">
        <w:tc>
          <w:tcPr>
            <w:tcW w:w="0" w:type="auto"/>
          </w:tcPr>
          <w:p w14:paraId="74448D04" w14:textId="77777777" w:rsidR="00AD1A70" w:rsidRPr="00490FBC" w:rsidRDefault="00AD1A70" w:rsidP="00AD1A70">
            <w:pPr>
              <w:numPr>
                <w:ilvl w:val="0"/>
                <w:numId w:val="70"/>
              </w:numPr>
              <w:ind w:left="0" w:firstLine="0"/>
              <w:contextualSpacing/>
              <w:jc w:val="both"/>
            </w:pPr>
          </w:p>
        </w:tc>
        <w:tc>
          <w:tcPr>
            <w:tcW w:w="0" w:type="auto"/>
          </w:tcPr>
          <w:p w14:paraId="04E2CEC3" w14:textId="77777777" w:rsidR="00AD1A70" w:rsidRPr="00490FBC" w:rsidRDefault="00AD1A70" w:rsidP="00984C4D">
            <w:pPr>
              <w:jc w:val="both"/>
              <w:rPr>
                <w:snapToGrid w:val="0"/>
                <w:color w:val="000000"/>
              </w:rPr>
            </w:pPr>
            <w:r w:rsidRPr="00490FBC">
              <w:rPr>
                <w:snapToGrid w:val="0"/>
                <w:color w:val="000000"/>
              </w:rPr>
              <w:t>Справка о материально-технических ресурсах</w:t>
            </w:r>
          </w:p>
        </w:tc>
        <w:tc>
          <w:tcPr>
            <w:tcW w:w="0" w:type="auto"/>
          </w:tcPr>
          <w:p w14:paraId="0C22CF82" w14:textId="77777777" w:rsidR="00AD1A70" w:rsidRPr="00490FBC" w:rsidRDefault="00AD1A70" w:rsidP="00984C4D">
            <w:pPr>
              <w:jc w:val="both"/>
              <w:rPr>
                <w:snapToGrid w:val="0"/>
              </w:rPr>
            </w:pPr>
            <w:r w:rsidRPr="00490FBC">
              <w:rPr>
                <w:snapToGrid w:val="0"/>
              </w:rPr>
              <w:t>«Справка МТР»</w:t>
            </w:r>
          </w:p>
        </w:tc>
      </w:tr>
      <w:tr w:rsidR="00AD1A70" w:rsidRPr="00490FBC" w14:paraId="0A99559B" w14:textId="77777777" w:rsidTr="00984C4D">
        <w:tc>
          <w:tcPr>
            <w:tcW w:w="0" w:type="auto"/>
          </w:tcPr>
          <w:p w14:paraId="666CB83A" w14:textId="77777777" w:rsidR="00AD1A70" w:rsidRPr="00490FBC" w:rsidRDefault="00AD1A70" w:rsidP="00AD1A70">
            <w:pPr>
              <w:numPr>
                <w:ilvl w:val="0"/>
                <w:numId w:val="70"/>
              </w:numPr>
              <w:ind w:left="0" w:firstLine="0"/>
              <w:contextualSpacing/>
              <w:jc w:val="both"/>
            </w:pPr>
          </w:p>
        </w:tc>
        <w:tc>
          <w:tcPr>
            <w:tcW w:w="0" w:type="auto"/>
          </w:tcPr>
          <w:p w14:paraId="73E472DE" w14:textId="77777777" w:rsidR="00AD1A70" w:rsidRPr="00490FBC" w:rsidRDefault="00AD1A70" w:rsidP="00984C4D">
            <w:pPr>
              <w:jc w:val="both"/>
              <w:rPr>
                <w:snapToGrid w:val="0"/>
                <w:color w:val="000000"/>
              </w:rPr>
            </w:pPr>
            <w:r w:rsidRPr="00490FBC">
              <w:rPr>
                <w:snapToGrid w:val="0"/>
                <w:color w:val="000000"/>
              </w:rPr>
              <w:t>Справка о кадровых ресурсах</w:t>
            </w:r>
          </w:p>
        </w:tc>
        <w:tc>
          <w:tcPr>
            <w:tcW w:w="0" w:type="auto"/>
          </w:tcPr>
          <w:p w14:paraId="1E179AC6" w14:textId="77777777" w:rsidR="00AD1A70" w:rsidRPr="00490FBC" w:rsidRDefault="00AD1A70" w:rsidP="00984C4D">
            <w:pPr>
              <w:jc w:val="both"/>
              <w:rPr>
                <w:snapToGrid w:val="0"/>
              </w:rPr>
            </w:pPr>
            <w:r w:rsidRPr="00490FBC">
              <w:rPr>
                <w:snapToGrid w:val="0"/>
              </w:rPr>
              <w:t>«Справка о кадрах»</w:t>
            </w:r>
          </w:p>
        </w:tc>
      </w:tr>
      <w:tr w:rsidR="00AD1A70" w:rsidRPr="00490FBC" w14:paraId="0B6FB945" w14:textId="77777777" w:rsidTr="00984C4D">
        <w:tc>
          <w:tcPr>
            <w:tcW w:w="0" w:type="auto"/>
          </w:tcPr>
          <w:p w14:paraId="3775CD36" w14:textId="77777777" w:rsidR="00AD1A70" w:rsidRPr="00490FBC" w:rsidRDefault="00AD1A70" w:rsidP="00AD1A70">
            <w:pPr>
              <w:numPr>
                <w:ilvl w:val="0"/>
                <w:numId w:val="70"/>
              </w:numPr>
              <w:ind w:left="0" w:firstLine="0"/>
              <w:contextualSpacing/>
              <w:jc w:val="both"/>
            </w:pPr>
          </w:p>
        </w:tc>
        <w:tc>
          <w:tcPr>
            <w:tcW w:w="0" w:type="auto"/>
          </w:tcPr>
          <w:p w14:paraId="3D4E6968" w14:textId="77777777" w:rsidR="00AD1A70" w:rsidRPr="00490FBC" w:rsidRDefault="00AD1A70" w:rsidP="00984C4D">
            <w:pPr>
              <w:jc w:val="both"/>
              <w:rPr>
                <w:snapToGrid w:val="0"/>
                <w:color w:val="000000"/>
              </w:rPr>
            </w:pPr>
            <w:r w:rsidRPr="00490FBC">
              <w:rPr>
                <w:snapToGrid w:val="0"/>
                <w:color w:val="000000"/>
              </w:rPr>
              <w:t>Документы, предусмотренные п. 5.11. Закупочной документации</w:t>
            </w:r>
          </w:p>
        </w:tc>
        <w:tc>
          <w:tcPr>
            <w:tcW w:w="0" w:type="auto"/>
          </w:tcPr>
          <w:p w14:paraId="042E9DFE" w14:textId="77777777" w:rsidR="00AD1A70" w:rsidRPr="00490FBC" w:rsidRDefault="00AD1A70" w:rsidP="00984C4D">
            <w:pPr>
              <w:jc w:val="both"/>
              <w:rPr>
                <w:snapToGrid w:val="0"/>
              </w:rPr>
            </w:pPr>
            <w:r w:rsidRPr="00490FBC">
              <w:rPr>
                <w:snapToGrid w:val="0"/>
              </w:rPr>
              <w:t>«Декларация страны происхождения товаров/работ/услуг»</w:t>
            </w:r>
          </w:p>
        </w:tc>
      </w:tr>
      <w:tr w:rsidR="00AD1A70" w:rsidRPr="00490FBC" w14:paraId="2EA0FB83" w14:textId="77777777" w:rsidTr="00984C4D">
        <w:tc>
          <w:tcPr>
            <w:tcW w:w="0" w:type="auto"/>
          </w:tcPr>
          <w:p w14:paraId="5823550C" w14:textId="77777777" w:rsidR="00AD1A70" w:rsidRPr="00490FBC" w:rsidRDefault="00AD1A70" w:rsidP="00984C4D">
            <w:pPr>
              <w:contextualSpacing/>
              <w:jc w:val="both"/>
            </w:pPr>
          </w:p>
        </w:tc>
        <w:tc>
          <w:tcPr>
            <w:tcW w:w="0" w:type="auto"/>
          </w:tcPr>
          <w:p w14:paraId="5E82840D" w14:textId="77777777" w:rsidR="00AD1A70" w:rsidRPr="00490FBC" w:rsidRDefault="00AD1A70" w:rsidP="00984C4D">
            <w:pPr>
              <w:jc w:val="both"/>
              <w:rPr>
                <w:b/>
                <w:snapToGrid w:val="0"/>
                <w:color w:val="000000"/>
              </w:rPr>
            </w:pPr>
            <w:r w:rsidRPr="00490FBC">
              <w:rPr>
                <w:b/>
                <w:snapToGrid w:val="0"/>
                <w:color w:val="000000"/>
              </w:rPr>
              <w:t>Подкаталог «</w:t>
            </w:r>
            <w:r w:rsidRPr="00490FBC">
              <w:rPr>
                <w:b/>
                <w:snapToGrid w:val="0"/>
              </w:rPr>
              <w:t>Лицензии, Свидетельства, удостоверения</w:t>
            </w:r>
            <w:r w:rsidRPr="00490FBC">
              <w:rPr>
                <w:b/>
                <w:snapToGrid w:val="0"/>
                <w:color w:val="000000"/>
              </w:rPr>
              <w:t>»</w:t>
            </w:r>
          </w:p>
        </w:tc>
        <w:tc>
          <w:tcPr>
            <w:tcW w:w="0" w:type="auto"/>
          </w:tcPr>
          <w:p w14:paraId="5010C6A1" w14:textId="77777777" w:rsidR="00AD1A70" w:rsidRPr="00490FBC" w:rsidRDefault="00AD1A70" w:rsidP="00984C4D">
            <w:pPr>
              <w:jc w:val="both"/>
              <w:rPr>
                <w:snapToGrid w:val="0"/>
              </w:rPr>
            </w:pPr>
          </w:p>
        </w:tc>
      </w:tr>
      <w:tr w:rsidR="00AD1A70" w:rsidRPr="00490FBC" w14:paraId="248605B0" w14:textId="77777777" w:rsidTr="00984C4D">
        <w:tc>
          <w:tcPr>
            <w:tcW w:w="0" w:type="auto"/>
          </w:tcPr>
          <w:p w14:paraId="70DD8F14" w14:textId="77777777" w:rsidR="00AD1A70" w:rsidRPr="00490FBC" w:rsidRDefault="00AD1A70" w:rsidP="00AD1A70">
            <w:pPr>
              <w:numPr>
                <w:ilvl w:val="0"/>
                <w:numId w:val="70"/>
              </w:numPr>
              <w:ind w:left="0" w:firstLine="0"/>
              <w:contextualSpacing/>
              <w:jc w:val="both"/>
            </w:pPr>
          </w:p>
        </w:tc>
        <w:tc>
          <w:tcPr>
            <w:tcW w:w="0" w:type="auto"/>
          </w:tcPr>
          <w:p w14:paraId="7EC6DED5" w14:textId="77777777" w:rsidR="00AD1A70" w:rsidRPr="00490FBC" w:rsidRDefault="00AD1A70" w:rsidP="00984C4D">
            <w:pPr>
              <w:jc w:val="both"/>
              <w:rPr>
                <w:snapToGrid w:val="0"/>
                <w:color w:val="000000"/>
              </w:rPr>
            </w:pPr>
            <w:r w:rsidRPr="00490FBC">
              <w:rPr>
                <w:snapToGrid w:val="0"/>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2E5F993A" w14:textId="77777777" w:rsidR="00AD1A70" w:rsidRPr="00490FBC" w:rsidRDefault="00AD1A70" w:rsidP="00984C4D">
            <w:pPr>
              <w:jc w:val="both"/>
              <w:rPr>
                <w:snapToGrid w:val="0"/>
              </w:rPr>
            </w:pPr>
            <w:r w:rsidRPr="00490FBC">
              <w:rPr>
                <w:snapToGrid w:val="0"/>
              </w:rPr>
              <w:t>«Документы на осуществление видов деятельности»</w:t>
            </w:r>
          </w:p>
        </w:tc>
      </w:tr>
      <w:tr w:rsidR="00AD1A70" w:rsidRPr="00490FBC" w14:paraId="2264A7C6" w14:textId="77777777" w:rsidTr="00984C4D">
        <w:tc>
          <w:tcPr>
            <w:tcW w:w="0" w:type="auto"/>
          </w:tcPr>
          <w:p w14:paraId="4494EC95" w14:textId="77777777" w:rsidR="00AD1A70" w:rsidRPr="00490FBC" w:rsidRDefault="00AD1A70" w:rsidP="00984C4D">
            <w:pPr>
              <w:contextualSpacing/>
              <w:jc w:val="both"/>
            </w:pPr>
          </w:p>
        </w:tc>
        <w:tc>
          <w:tcPr>
            <w:tcW w:w="0" w:type="auto"/>
          </w:tcPr>
          <w:p w14:paraId="2044DA16" w14:textId="77777777" w:rsidR="00AD1A70" w:rsidRPr="00490FBC" w:rsidRDefault="00AD1A70" w:rsidP="00984C4D">
            <w:pPr>
              <w:jc w:val="both"/>
              <w:rPr>
                <w:b/>
                <w:snapToGrid w:val="0"/>
                <w:color w:val="000000"/>
              </w:rPr>
            </w:pPr>
            <w:r w:rsidRPr="00490FBC">
              <w:rPr>
                <w:b/>
                <w:snapToGrid w:val="0"/>
                <w:color w:val="000000"/>
              </w:rPr>
              <w:t>Подкаталог «</w:t>
            </w:r>
            <w:r w:rsidRPr="00490FBC">
              <w:rPr>
                <w:b/>
                <w:snapToGrid w:val="0"/>
              </w:rPr>
              <w:t>Иные документы</w:t>
            </w:r>
            <w:r w:rsidRPr="00490FBC">
              <w:rPr>
                <w:b/>
                <w:snapToGrid w:val="0"/>
                <w:color w:val="000000"/>
              </w:rPr>
              <w:t>»</w:t>
            </w:r>
          </w:p>
        </w:tc>
        <w:tc>
          <w:tcPr>
            <w:tcW w:w="0" w:type="auto"/>
          </w:tcPr>
          <w:p w14:paraId="0C6F3C30" w14:textId="77777777" w:rsidR="00AD1A70" w:rsidRPr="00490FBC" w:rsidRDefault="00AD1A70" w:rsidP="00984C4D">
            <w:pPr>
              <w:jc w:val="both"/>
              <w:rPr>
                <w:snapToGrid w:val="0"/>
              </w:rPr>
            </w:pPr>
          </w:p>
        </w:tc>
      </w:tr>
      <w:tr w:rsidR="00AD1A70" w:rsidRPr="00490FBC" w14:paraId="115040B9" w14:textId="77777777" w:rsidTr="00984C4D">
        <w:tc>
          <w:tcPr>
            <w:tcW w:w="0" w:type="auto"/>
          </w:tcPr>
          <w:p w14:paraId="0A852276" w14:textId="77777777" w:rsidR="00AD1A70" w:rsidRPr="00490FBC" w:rsidRDefault="00AD1A70" w:rsidP="00AD1A70">
            <w:pPr>
              <w:numPr>
                <w:ilvl w:val="0"/>
                <w:numId w:val="70"/>
              </w:numPr>
              <w:ind w:left="0" w:firstLine="0"/>
              <w:contextualSpacing/>
              <w:jc w:val="both"/>
            </w:pPr>
          </w:p>
        </w:tc>
        <w:tc>
          <w:tcPr>
            <w:tcW w:w="0" w:type="auto"/>
          </w:tcPr>
          <w:p w14:paraId="3087BFF1" w14:textId="77777777" w:rsidR="00AD1A70" w:rsidRPr="00490FBC" w:rsidRDefault="00AD1A70" w:rsidP="00984C4D">
            <w:pPr>
              <w:jc w:val="both"/>
              <w:rPr>
                <w:snapToGrid w:val="0"/>
                <w:color w:val="000000"/>
              </w:rPr>
            </w:pPr>
            <w:r w:rsidRPr="00490FBC">
              <w:rPr>
                <w:snapToGrid w:val="0"/>
                <w:color w:val="000000"/>
              </w:rPr>
              <w:t>Анкета Участника закупки</w:t>
            </w:r>
          </w:p>
        </w:tc>
        <w:tc>
          <w:tcPr>
            <w:tcW w:w="0" w:type="auto"/>
          </w:tcPr>
          <w:p w14:paraId="62DB476E" w14:textId="77777777" w:rsidR="00AD1A70" w:rsidRPr="00490FBC" w:rsidRDefault="00AD1A70" w:rsidP="00984C4D">
            <w:pPr>
              <w:jc w:val="both"/>
              <w:rPr>
                <w:snapToGrid w:val="0"/>
              </w:rPr>
            </w:pPr>
            <w:r w:rsidRPr="00490FBC">
              <w:rPr>
                <w:snapToGrid w:val="0"/>
              </w:rPr>
              <w:t>«Анкета»</w:t>
            </w:r>
          </w:p>
        </w:tc>
      </w:tr>
      <w:tr w:rsidR="00AD1A70" w:rsidRPr="00490FBC" w14:paraId="3FB7F441" w14:textId="77777777" w:rsidTr="00984C4D">
        <w:tc>
          <w:tcPr>
            <w:tcW w:w="0" w:type="auto"/>
          </w:tcPr>
          <w:p w14:paraId="4ECFB30D" w14:textId="77777777" w:rsidR="00AD1A70" w:rsidRPr="00490FBC" w:rsidRDefault="00AD1A70" w:rsidP="00AD1A70">
            <w:pPr>
              <w:numPr>
                <w:ilvl w:val="0"/>
                <w:numId w:val="70"/>
              </w:numPr>
              <w:ind w:left="0" w:firstLine="0"/>
              <w:contextualSpacing/>
              <w:jc w:val="both"/>
            </w:pPr>
          </w:p>
        </w:tc>
        <w:tc>
          <w:tcPr>
            <w:tcW w:w="0" w:type="auto"/>
          </w:tcPr>
          <w:p w14:paraId="1114DC42" w14:textId="77777777" w:rsidR="00AD1A70" w:rsidRPr="00490FBC" w:rsidRDefault="00AD1A70" w:rsidP="00984C4D">
            <w:pPr>
              <w:jc w:val="both"/>
              <w:rPr>
                <w:snapToGrid w:val="0"/>
                <w:color w:val="000000"/>
              </w:rPr>
            </w:pPr>
            <w:r w:rsidRPr="00490FBC">
              <w:rPr>
                <w:snapToGrid w:val="0"/>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tc>
        <w:tc>
          <w:tcPr>
            <w:tcW w:w="0" w:type="auto"/>
          </w:tcPr>
          <w:p w14:paraId="68527DFB" w14:textId="77777777" w:rsidR="00AD1A70" w:rsidRPr="00490FBC" w:rsidRDefault="00AD1A70" w:rsidP="00984C4D">
            <w:pPr>
              <w:jc w:val="both"/>
              <w:rPr>
                <w:snapToGrid w:val="0"/>
              </w:rPr>
            </w:pPr>
            <w:r w:rsidRPr="00490FBC">
              <w:rPr>
                <w:snapToGrid w:val="0"/>
              </w:rPr>
              <w:t>«Письмо об аффилированности»</w:t>
            </w:r>
          </w:p>
        </w:tc>
      </w:tr>
      <w:tr w:rsidR="00AD1A70" w:rsidRPr="00490FBC" w14:paraId="31F7C33A" w14:textId="77777777" w:rsidTr="00984C4D">
        <w:tc>
          <w:tcPr>
            <w:tcW w:w="0" w:type="auto"/>
          </w:tcPr>
          <w:p w14:paraId="0F2234F0" w14:textId="77777777" w:rsidR="00AD1A70" w:rsidRPr="00490FBC" w:rsidRDefault="00AD1A70" w:rsidP="00AD1A70">
            <w:pPr>
              <w:numPr>
                <w:ilvl w:val="0"/>
                <w:numId w:val="70"/>
              </w:numPr>
              <w:ind w:left="0" w:firstLine="0"/>
              <w:contextualSpacing/>
              <w:jc w:val="both"/>
            </w:pPr>
          </w:p>
        </w:tc>
        <w:tc>
          <w:tcPr>
            <w:tcW w:w="0" w:type="auto"/>
          </w:tcPr>
          <w:p w14:paraId="2E558E11" w14:textId="77777777" w:rsidR="00AD1A70" w:rsidRPr="00490FBC" w:rsidRDefault="00AD1A70" w:rsidP="00984C4D">
            <w:pPr>
              <w:jc w:val="both"/>
              <w:rPr>
                <w:snapToGrid w:val="0"/>
                <w:color w:val="000000"/>
              </w:rPr>
            </w:pPr>
            <w:r w:rsidRPr="00490FBC">
              <w:rPr>
                <w:snapToGrid w:val="0"/>
                <w:color w:val="000000"/>
              </w:rPr>
              <w:t>Справка об участии в судебных разбирательствах</w:t>
            </w:r>
          </w:p>
        </w:tc>
        <w:tc>
          <w:tcPr>
            <w:tcW w:w="0" w:type="auto"/>
          </w:tcPr>
          <w:p w14:paraId="2337E277" w14:textId="77777777" w:rsidR="00AD1A70" w:rsidRPr="00490FBC" w:rsidRDefault="00AD1A70" w:rsidP="00984C4D">
            <w:pPr>
              <w:jc w:val="both"/>
              <w:rPr>
                <w:snapToGrid w:val="0"/>
              </w:rPr>
            </w:pPr>
            <w:r w:rsidRPr="00490FBC">
              <w:rPr>
                <w:snapToGrid w:val="0"/>
              </w:rPr>
              <w:t>«Справка о судах»</w:t>
            </w:r>
          </w:p>
        </w:tc>
      </w:tr>
      <w:tr w:rsidR="00AD1A70" w:rsidRPr="00490FBC" w14:paraId="73C4159C" w14:textId="77777777" w:rsidTr="00984C4D">
        <w:tc>
          <w:tcPr>
            <w:tcW w:w="0" w:type="auto"/>
          </w:tcPr>
          <w:p w14:paraId="0909534D" w14:textId="77777777" w:rsidR="00AD1A70" w:rsidRPr="00490FBC" w:rsidRDefault="00AD1A70" w:rsidP="00AD1A70">
            <w:pPr>
              <w:numPr>
                <w:ilvl w:val="0"/>
                <w:numId w:val="70"/>
              </w:numPr>
              <w:ind w:left="0" w:firstLine="0"/>
              <w:contextualSpacing/>
              <w:jc w:val="both"/>
            </w:pPr>
          </w:p>
        </w:tc>
        <w:tc>
          <w:tcPr>
            <w:tcW w:w="0" w:type="auto"/>
          </w:tcPr>
          <w:p w14:paraId="45CD7289" w14:textId="77777777" w:rsidR="00AD1A70" w:rsidRPr="00490FBC" w:rsidRDefault="00AD1A70" w:rsidP="00984C4D">
            <w:pPr>
              <w:jc w:val="both"/>
              <w:rPr>
                <w:snapToGrid w:val="0"/>
                <w:color w:val="000000"/>
              </w:rPr>
            </w:pPr>
            <w:r w:rsidRPr="00490FBC">
              <w:rPr>
                <w:snapToGrid w:val="0"/>
                <w:color w:val="000000"/>
              </w:rPr>
              <w:t>Гарантийное письмо на предоставление справки о цепочке собственников</w:t>
            </w:r>
          </w:p>
        </w:tc>
        <w:tc>
          <w:tcPr>
            <w:tcW w:w="0" w:type="auto"/>
          </w:tcPr>
          <w:p w14:paraId="75AFC922" w14:textId="77777777" w:rsidR="00AD1A70" w:rsidRPr="00490FBC" w:rsidRDefault="00AD1A70" w:rsidP="00984C4D">
            <w:pPr>
              <w:jc w:val="both"/>
              <w:rPr>
                <w:snapToGrid w:val="0"/>
              </w:rPr>
            </w:pPr>
            <w:r w:rsidRPr="00490FBC">
              <w:rPr>
                <w:snapToGrid w:val="0"/>
              </w:rPr>
              <w:t>«Гарантийное письмо»</w:t>
            </w:r>
          </w:p>
        </w:tc>
      </w:tr>
      <w:tr w:rsidR="00AD1A70" w:rsidRPr="00490FBC" w14:paraId="070E1E9C" w14:textId="77777777" w:rsidTr="00984C4D">
        <w:tc>
          <w:tcPr>
            <w:tcW w:w="0" w:type="auto"/>
          </w:tcPr>
          <w:p w14:paraId="447DF00B" w14:textId="77777777" w:rsidR="00AD1A70" w:rsidRPr="00490FBC" w:rsidRDefault="00AD1A70" w:rsidP="00AD1A70">
            <w:pPr>
              <w:numPr>
                <w:ilvl w:val="0"/>
                <w:numId w:val="70"/>
              </w:numPr>
              <w:ind w:left="0" w:firstLine="0"/>
              <w:contextualSpacing/>
              <w:jc w:val="both"/>
            </w:pPr>
          </w:p>
        </w:tc>
        <w:tc>
          <w:tcPr>
            <w:tcW w:w="0" w:type="auto"/>
          </w:tcPr>
          <w:p w14:paraId="2E6E9EE7" w14:textId="77777777" w:rsidR="00AD1A70" w:rsidRPr="00490FBC" w:rsidRDefault="00AD1A70" w:rsidP="00984C4D">
            <w:pPr>
              <w:jc w:val="both"/>
              <w:rPr>
                <w:snapToGrid w:val="0"/>
                <w:color w:val="000000"/>
              </w:rPr>
            </w:pPr>
            <w:r w:rsidRPr="00490FBC">
              <w:rPr>
                <w:snapToGrid w:val="0"/>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4D2D3A4" w14:textId="77777777" w:rsidR="00AD1A70" w:rsidRPr="00490FBC" w:rsidRDefault="00AD1A70" w:rsidP="00984C4D">
            <w:pPr>
              <w:jc w:val="both"/>
              <w:rPr>
                <w:snapToGrid w:val="0"/>
              </w:rPr>
            </w:pPr>
            <w:r w:rsidRPr="00490FBC">
              <w:rPr>
                <w:snapToGrid w:val="0"/>
              </w:rPr>
              <w:t>«Документы на юридический адрес»</w:t>
            </w:r>
          </w:p>
        </w:tc>
      </w:tr>
      <w:tr w:rsidR="00AD1A70" w:rsidRPr="00490FBC" w14:paraId="5D5C713C" w14:textId="77777777" w:rsidTr="00984C4D">
        <w:tc>
          <w:tcPr>
            <w:tcW w:w="0" w:type="auto"/>
          </w:tcPr>
          <w:p w14:paraId="43B90CF4" w14:textId="77777777" w:rsidR="00AD1A70" w:rsidRPr="00490FBC" w:rsidRDefault="00AD1A70" w:rsidP="00AD1A70">
            <w:pPr>
              <w:numPr>
                <w:ilvl w:val="0"/>
                <w:numId w:val="70"/>
              </w:numPr>
              <w:ind w:left="0" w:firstLine="0"/>
              <w:contextualSpacing/>
              <w:jc w:val="both"/>
            </w:pPr>
          </w:p>
        </w:tc>
        <w:tc>
          <w:tcPr>
            <w:tcW w:w="0" w:type="auto"/>
          </w:tcPr>
          <w:p w14:paraId="2D32D504" w14:textId="77777777" w:rsidR="00AD1A70" w:rsidRPr="00490FBC" w:rsidRDefault="00AD1A70" w:rsidP="00984C4D">
            <w:pPr>
              <w:jc w:val="both"/>
              <w:rPr>
                <w:snapToGrid w:val="0"/>
                <w:color w:val="000000"/>
              </w:rPr>
            </w:pPr>
            <w:r w:rsidRPr="00490FBC">
              <w:rPr>
                <w:snapToGrid w:val="0"/>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0" w:type="auto"/>
          </w:tcPr>
          <w:p w14:paraId="1222D545" w14:textId="77777777" w:rsidR="00AD1A70" w:rsidRPr="00490FBC" w:rsidRDefault="00AD1A70" w:rsidP="00984C4D">
            <w:pPr>
              <w:jc w:val="both"/>
              <w:rPr>
                <w:snapToGrid w:val="0"/>
              </w:rPr>
            </w:pPr>
            <w:r w:rsidRPr="00490FBC">
              <w:rPr>
                <w:snapToGrid w:val="0"/>
              </w:rPr>
              <w:t>«Согласие на обработку персональных данных»</w:t>
            </w:r>
          </w:p>
        </w:tc>
      </w:tr>
      <w:tr w:rsidR="00AD1A70" w:rsidRPr="00490FBC" w14:paraId="3EACF839" w14:textId="77777777" w:rsidTr="00984C4D">
        <w:tc>
          <w:tcPr>
            <w:tcW w:w="0" w:type="auto"/>
          </w:tcPr>
          <w:p w14:paraId="3E70FB57" w14:textId="77777777" w:rsidR="00AD1A70" w:rsidRPr="00490FBC" w:rsidRDefault="00AD1A70" w:rsidP="00AD1A70">
            <w:pPr>
              <w:numPr>
                <w:ilvl w:val="0"/>
                <w:numId w:val="70"/>
              </w:numPr>
              <w:ind w:left="0" w:firstLine="0"/>
              <w:contextualSpacing/>
              <w:jc w:val="both"/>
            </w:pPr>
          </w:p>
        </w:tc>
        <w:tc>
          <w:tcPr>
            <w:tcW w:w="0" w:type="auto"/>
          </w:tcPr>
          <w:p w14:paraId="0F670BB4" w14:textId="77777777" w:rsidR="00AD1A70" w:rsidRPr="00490FBC" w:rsidRDefault="00AD1A70" w:rsidP="00984C4D">
            <w:pPr>
              <w:jc w:val="both"/>
              <w:rPr>
                <w:snapToGrid w:val="0"/>
                <w:color w:val="000000"/>
              </w:rPr>
            </w:pPr>
            <w:r w:rsidRPr="00490FBC">
              <w:rPr>
                <w:snapToGrid w:val="0"/>
                <w:color w:val="000000"/>
              </w:rPr>
              <w:t>Иные документы, предусмотренные Разделом 6 настоящей закупочной документации</w:t>
            </w:r>
          </w:p>
        </w:tc>
        <w:tc>
          <w:tcPr>
            <w:tcW w:w="0" w:type="auto"/>
          </w:tcPr>
          <w:p w14:paraId="7F38BCB9" w14:textId="77777777" w:rsidR="00AD1A70" w:rsidRPr="00490FBC" w:rsidRDefault="00AD1A70" w:rsidP="00984C4D">
            <w:pPr>
              <w:jc w:val="both"/>
              <w:rPr>
                <w:snapToGrid w:val="0"/>
              </w:rPr>
            </w:pPr>
            <w:r w:rsidRPr="00490FBC">
              <w:rPr>
                <w:snapToGrid w:val="0"/>
              </w:rPr>
              <w:t>«Документы, предусмотренные ТЗ»</w:t>
            </w:r>
          </w:p>
        </w:tc>
      </w:tr>
      <w:tr w:rsidR="00AD1A70" w:rsidRPr="00490FBC" w14:paraId="171B37AF" w14:textId="77777777" w:rsidTr="00984C4D">
        <w:tc>
          <w:tcPr>
            <w:tcW w:w="0" w:type="auto"/>
          </w:tcPr>
          <w:p w14:paraId="0CBB75A8" w14:textId="77777777" w:rsidR="00AD1A70" w:rsidRPr="00490FBC" w:rsidRDefault="00AD1A70" w:rsidP="00AD1A70">
            <w:pPr>
              <w:numPr>
                <w:ilvl w:val="0"/>
                <w:numId w:val="70"/>
              </w:numPr>
              <w:ind w:left="0" w:firstLine="0"/>
              <w:contextualSpacing/>
              <w:jc w:val="both"/>
            </w:pPr>
          </w:p>
        </w:tc>
        <w:tc>
          <w:tcPr>
            <w:tcW w:w="0" w:type="auto"/>
          </w:tcPr>
          <w:p w14:paraId="0E9D646F" w14:textId="77777777" w:rsidR="00AD1A70" w:rsidRPr="00490FBC" w:rsidRDefault="00AD1A70" w:rsidP="00984C4D">
            <w:pPr>
              <w:jc w:val="both"/>
              <w:rPr>
                <w:snapToGrid w:val="0"/>
                <w:color w:val="000000"/>
              </w:rPr>
            </w:pPr>
            <w:r w:rsidRPr="00490FBC">
              <w:rPr>
                <w:snapToGrid w:val="0"/>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4722A4DB" w14:textId="77777777" w:rsidR="00AD1A70" w:rsidRPr="00490FBC" w:rsidRDefault="00AD1A70" w:rsidP="00984C4D">
            <w:pPr>
              <w:jc w:val="both"/>
              <w:rPr>
                <w:snapToGrid w:val="0"/>
              </w:rPr>
            </w:pPr>
            <w:r w:rsidRPr="00490FBC">
              <w:rPr>
                <w:snapToGrid w:val="0"/>
              </w:rPr>
              <w:t>«Дополнительные документы»</w:t>
            </w:r>
          </w:p>
        </w:tc>
      </w:tr>
      <w:tr w:rsidR="00AD1A70" w:rsidRPr="00490FBC" w14:paraId="791E73F6" w14:textId="77777777" w:rsidTr="00984C4D">
        <w:tc>
          <w:tcPr>
            <w:tcW w:w="0" w:type="auto"/>
          </w:tcPr>
          <w:p w14:paraId="0A33EB0D" w14:textId="77777777" w:rsidR="00AD1A70" w:rsidRPr="00490FBC" w:rsidRDefault="00AD1A70" w:rsidP="00984C4D">
            <w:pPr>
              <w:contextualSpacing/>
              <w:jc w:val="both"/>
            </w:pPr>
          </w:p>
        </w:tc>
        <w:tc>
          <w:tcPr>
            <w:tcW w:w="0" w:type="auto"/>
          </w:tcPr>
          <w:p w14:paraId="04CD073A" w14:textId="77777777" w:rsidR="00AD1A70" w:rsidRPr="00490FBC" w:rsidRDefault="00AD1A70" w:rsidP="00984C4D">
            <w:pPr>
              <w:jc w:val="both"/>
              <w:rPr>
                <w:b/>
                <w:snapToGrid w:val="0"/>
                <w:color w:val="000000"/>
              </w:rPr>
            </w:pPr>
            <w:r w:rsidRPr="00490FBC">
              <w:rPr>
                <w:b/>
                <w:snapToGrid w:val="0"/>
                <w:color w:val="000000"/>
              </w:rPr>
              <w:t>Подкаталог «Документы Субподрядчика Участника 1»</w:t>
            </w:r>
          </w:p>
        </w:tc>
        <w:tc>
          <w:tcPr>
            <w:tcW w:w="0" w:type="auto"/>
          </w:tcPr>
          <w:p w14:paraId="489AE3B5" w14:textId="77777777" w:rsidR="00AD1A70" w:rsidRPr="00490FBC" w:rsidRDefault="00AD1A70" w:rsidP="00984C4D">
            <w:pPr>
              <w:jc w:val="both"/>
              <w:rPr>
                <w:snapToGrid w:val="0"/>
              </w:rPr>
            </w:pPr>
          </w:p>
        </w:tc>
      </w:tr>
      <w:tr w:rsidR="00AD1A70" w:rsidRPr="00490FBC" w14:paraId="7907A849" w14:textId="77777777" w:rsidTr="00984C4D">
        <w:tc>
          <w:tcPr>
            <w:tcW w:w="0" w:type="auto"/>
          </w:tcPr>
          <w:p w14:paraId="2053A313" w14:textId="77777777" w:rsidR="00AD1A70" w:rsidRPr="00490FBC" w:rsidRDefault="00AD1A70" w:rsidP="00AD1A70">
            <w:pPr>
              <w:numPr>
                <w:ilvl w:val="0"/>
                <w:numId w:val="70"/>
              </w:numPr>
              <w:ind w:left="0" w:firstLine="0"/>
              <w:contextualSpacing/>
              <w:jc w:val="both"/>
            </w:pPr>
          </w:p>
        </w:tc>
        <w:tc>
          <w:tcPr>
            <w:tcW w:w="0" w:type="auto"/>
          </w:tcPr>
          <w:p w14:paraId="43A3C95F" w14:textId="77777777" w:rsidR="00AD1A70" w:rsidRPr="00490FBC" w:rsidRDefault="00AD1A70" w:rsidP="00984C4D">
            <w:pPr>
              <w:jc w:val="both"/>
              <w:rPr>
                <w:snapToGrid w:val="0"/>
                <w:color w:val="000000"/>
              </w:rPr>
            </w:pPr>
            <w:r w:rsidRPr="00490FBC">
              <w:rPr>
                <w:snapToGrid w:val="0"/>
                <w:color w:val="000000"/>
              </w:rPr>
              <w:t>Документы, предусмотренные п. 5.8. Закупочной документации</w:t>
            </w:r>
          </w:p>
        </w:tc>
        <w:tc>
          <w:tcPr>
            <w:tcW w:w="0" w:type="auto"/>
          </w:tcPr>
          <w:p w14:paraId="7D712790" w14:textId="77777777" w:rsidR="00AD1A70" w:rsidRPr="00490FBC" w:rsidRDefault="00AD1A70" w:rsidP="00984C4D">
            <w:pPr>
              <w:jc w:val="both"/>
              <w:rPr>
                <w:snapToGrid w:val="0"/>
              </w:rPr>
            </w:pPr>
            <w:r w:rsidRPr="00490FBC">
              <w:rPr>
                <w:snapToGrid w:val="0"/>
              </w:rPr>
              <w:t>«Документы субподрядчика»</w:t>
            </w:r>
          </w:p>
        </w:tc>
      </w:tr>
      <w:tr w:rsidR="00AD1A70" w:rsidRPr="00490FBC" w14:paraId="0B03B32C" w14:textId="77777777" w:rsidTr="00984C4D">
        <w:tc>
          <w:tcPr>
            <w:tcW w:w="0" w:type="auto"/>
          </w:tcPr>
          <w:p w14:paraId="35CFE4CB" w14:textId="77777777" w:rsidR="00AD1A70" w:rsidRPr="00490FBC" w:rsidRDefault="00AD1A70" w:rsidP="00AD1A70">
            <w:pPr>
              <w:numPr>
                <w:ilvl w:val="0"/>
                <w:numId w:val="70"/>
              </w:numPr>
              <w:ind w:left="0" w:firstLine="0"/>
              <w:contextualSpacing/>
              <w:jc w:val="both"/>
            </w:pPr>
          </w:p>
        </w:tc>
        <w:tc>
          <w:tcPr>
            <w:tcW w:w="0" w:type="auto"/>
          </w:tcPr>
          <w:p w14:paraId="0389055C" w14:textId="77777777" w:rsidR="00AD1A70" w:rsidRPr="00490FBC" w:rsidRDefault="00AD1A70" w:rsidP="00984C4D">
            <w:pPr>
              <w:jc w:val="both"/>
              <w:rPr>
                <w:snapToGrid w:val="0"/>
                <w:color w:val="000000"/>
              </w:rPr>
            </w:pPr>
            <w:r w:rsidRPr="00490FBC">
              <w:rPr>
                <w:snapToGrid w:val="0"/>
                <w:color w:val="000000"/>
              </w:rPr>
              <w:t>Документы, предусмотренные п. 5.10. Закупочной документации</w:t>
            </w:r>
          </w:p>
        </w:tc>
        <w:tc>
          <w:tcPr>
            <w:tcW w:w="0" w:type="auto"/>
          </w:tcPr>
          <w:p w14:paraId="3A9F4415" w14:textId="77777777" w:rsidR="00AD1A70" w:rsidRPr="00490FBC" w:rsidRDefault="00AD1A70" w:rsidP="00984C4D">
            <w:pPr>
              <w:jc w:val="both"/>
              <w:rPr>
                <w:snapToGrid w:val="0"/>
              </w:rPr>
            </w:pPr>
            <w:r w:rsidRPr="00490FBC">
              <w:rPr>
                <w:snapToGrid w:val="0"/>
              </w:rPr>
              <w:t xml:space="preserve">«Документы коллективного </w:t>
            </w:r>
            <w:r w:rsidRPr="00490FBC">
              <w:rPr>
                <w:snapToGrid w:val="0"/>
              </w:rPr>
              <w:lastRenderedPageBreak/>
              <w:t>участника»</w:t>
            </w:r>
          </w:p>
        </w:tc>
      </w:tr>
    </w:tbl>
    <w:p w14:paraId="27FD54C9" w14:textId="77777777" w:rsidR="00AD1A70" w:rsidRPr="00490FBC" w:rsidRDefault="00AD1A70" w:rsidP="00AD1A70">
      <w:pPr>
        <w:ind w:left="1134"/>
        <w:jc w:val="both"/>
      </w:pPr>
    </w:p>
    <w:p w14:paraId="3CAA6688" w14:textId="77777777" w:rsidR="00AD1A70" w:rsidRPr="001D6007" w:rsidRDefault="00AD1A70" w:rsidP="00AD1A70">
      <w:pPr>
        <w:jc w:val="both"/>
      </w:pPr>
    </w:p>
    <w:p w14:paraId="702C3C21" w14:textId="614AFB78" w:rsidR="00AD1A70" w:rsidRPr="001D6007" w:rsidRDefault="00AD1A70" w:rsidP="00135143">
      <w:pPr>
        <w:pStyle w:val="af8"/>
        <w:numPr>
          <w:ilvl w:val="2"/>
          <w:numId w:val="78"/>
        </w:numPr>
        <w:jc w:val="both"/>
      </w:pPr>
      <w:r w:rsidRPr="001D6007">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C0BBE30" w14:textId="77777777" w:rsidR="00AD1A70" w:rsidRPr="001D6007" w:rsidRDefault="00AD1A70" w:rsidP="00135143">
      <w:pPr>
        <w:pStyle w:val="af8"/>
        <w:numPr>
          <w:ilvl w:val="2"/>
          <w:numId w:val="78"/>
        </w:numPr>
        <w:jc w:val="both"/>
      </w:pPr>
      <w:r w:rsidRPr="001D6007">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t xml:space="preserve"> при этом наименования файлов должны соответствовать содержащимся в них сведениям</w:t>
      </w:r>
      <w:r w:rsidRPr="001D6007">
        <w:t>.</w:t>
      </w:r>
    </w:p>
    <w:p w14:paraId="198C2F8D" w14:textId="77777777" w:rsidR="00AD1A70" w:rsidRPr="002E2BE8" w:rsidRDefault="00AD1A70" w:rsidP="00AD1A70">
      <w:pPr>
        <w:pStyle w:val="af8"/>
        <w:numPr>
          <w:ilvl w:val="1"/>
          <w:numId w:val="78"/>
        </w:numPr>
        <w:ind w:left="1134" w:hanging="1134"/>
        <w:contextualSpacing w:val="0"/>
        <w:outlineLvl w:val="1"/>
        <w:rPr>
          <w:b/>
        </w:rPr>
      </w:pPr>
      <w:r w:rsidRPr="002E2BE8">
        <w:rPr>
          <w:b/>
        </w:rPr>
        <w:t xml:space="preserve">Требования к документам, подтверждающим соответствие Участника </w:t>
      </w:r>
      <w:r>
        <w:rPr>
          <w:b/>
        </w:rPr>
        <w:t>закупки</w:t>
      </w:r>
      <w:bookmarkEnd w:id="80"/>
    </w:p>
    <w:p w14:paraId="3208EE4B" w14:textId="77777777" w:rsidR="00AD1A70" w:rsidRPr="00B13CF5" w:rsidRDefault="00AD1A70" w:rsidP="00AD1A70">
      <w:pPr>
        <w:pStyle w:val="af8"/>
        <w:numPr>
          <w:ilvl w:val="2"/>
          <w:numId w:val="78"/>
        </w:numPr>
        <w:ind w:left="1134" w:hanging="1134"/>
        <w:jc w:val="both"/>
      </w:pPr>
      <w:bookmarkStart w:id="81" w:name="_Ref316310466"/>
      <w:r w:rsidRPr="00B13CF5">
        <w:t xml:space="preserve">Для подтверждения соответствия требованиям, указанным в разделе 4 настоящей </w:t>
      </w:r>
      <w:r>
        <w:t>закупочной</w:t>
      </w:r>
      <w:r w:rsidRPr="00B13CF5">
        <w:t xml:space="preserve"> документации, </w:t>
      </w:r>
      <w:r>
        <w:t>Потенциальный участник</w:t>
      </w:r>
      <w:r w:rsidRPr="00B13CF5">
        <w:t xml:space="preserve">/Участник </w:t>
      </w:r>
      <w:r>
        <w:t>закупки</w:t>
      </w:r>
      <w:r w:rsidRPr="00B13CF5">
        <w:t xml:space="preserve"> в составе заявки на участие в </w:t>
      </w:r>
      <w:r>
        <w:t>закупке</w:t>
      </w:r>
      <w:r w:rsidRPr="00B13CF5">
        <w:t xml:space="preserve"> должен приложить следующие документы:</w:t>
      </w:r>
      <w:bookmarkEnd w:id="81"/>
    </w:p>
    <w:p w14:paraId="1BAA8452"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067135">
        <w:rPr>
          <w:rStyle w:val="FontStyle128"/>
          <w:sz w:val="24"/>
        </w:rPr>
        <w:t>П</w:t>
      </w:r>
      <w:r w:rsidRPr="00067135">
        <w:rPr>
          <w:rStyle w:val="FontStyle128"/>
          <w:rFonts w:eastAsiaTheme="majorEastAsia"/>
          <w:sz w:val="24"/>
        </w:rPr>
        <w:t xml:space="preserve">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w:t>
      </w:r>
      <w:r w:rsidRPr="00067135">
        <w:rPr>
          <w:rStyle w:val="FontStyle128"/>
          <w:sz w:val="24"/>
        </w:rPr>
        <w:t xml:space="preserve">налогового органа </w:t>
      </w:r>
      <w:r w:rsidRPr="00067135">
        <w:rPr>
          <w:rStyle w:val="FontStyle128"/>
          <w:rFonts w:eastAsiaTheme="majorEastAsia"/>
          <w:sz w:val="24"/>
        </w:rPr>
        <w:t>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w:t>
      </w:r>
      <w:r w:rsidRPr="00067135">
        <w:rPr>
          <w:rStyle w:val="FontStyle128"/>
          <w:sz w:val="24"/>
        </w:rPr>
        <w:t xml:space="preserve"> налогового органа</w:t>
      </w:r>
      <w:r w:rsidRPr="00067135">
        <w:rPr>
          <w:rStyle w:val="FontStyle128"/>
          <w:rFonts w:eastAsiaTheme="majorEastAsia"/>
          <w:sz w:val="24"/>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w:t>
      </w:r>
      <w:r w:rsidRPr="0079198F">
        <w:t>выписк</w:t>
      </w:r>
      <w:r>
        <w:t>у</w:t>
      </w:r>
      <w:r w:rsidRPr="0079198F">
        <w:t xml:space="preserve"> из торгового/коммерческого реестра </w:t>
      </w:r>
      <w:r w:rsidRPr="00067135">
        <w:rPr>
          <w:rFonts w:eastAsiaTheme="majorEastAsia"/>
        </w:rPr>
        <w:t xml:space="preserve">или заверенную нотариусом соответствующего государства копию </w:t>
      </w:r>
      <w:r>
        <w:t xml:space="preserve">такой </w:t>
      </w:r>
      <w:r w:rsidRPr="00067135">
        <w:rPr>
          <w:rFonts w:eastAsiaTheme="majorEastAsia"/>
        </w:rPr>
        <w:t>выписки, с приложением заверенного нотариусом перевода на русский язык для участников – нерезидентов Российской Федерации</w:t>
      </w:r>
      <w:r>
        <w:rPr>
          <w:rStyle w:val="aff7"/>
        </w:rPr>
        <w:t xml:space="preserve"> </w:t>
      </w:r>
      <w:r>
        <w:rPr>
          <w:rStyle w:val="aff7"/>
        </w:rPr>
        <w:footnoteReference w:customMarkFollows="1" w:id="2"/>
        <w:t>[1]</w:t>
      </w:r>
      <w:r>
        <w:rPr>
          <w:rStyle w:val="FontStyle128"/>
        </w:rPr>
        <w:t>;</w:t>
      </w:r>
    </w:p>
    <w:p w14:paraId="77A305CB"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lastRenderedPageBreak/>
        <w:t xml:space="preserve">заверенная Участником </w:t>
      </w:r>
      <w:r>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r>
        <w:rPr>
          <w:rStyle w:val="FontStyle128"/>
          <w:sz w:val="24"/>
          <w:szCs w:val="24"/>
        </w:rPr>
        <w:t xml:space="preserve"> </w:t>
      </w:r>
      <w:r w:rsidRPr="003D60B3">
        <w:rPr>
          <w:rStyle w:val="FontStyle128"/>
          <w:color w:val="auto"/>
          <w:sz w:val="24"/>
          <w:szCs w:val="24"/>
        </w:rPr>
        <w:t>(для участников, зарегистрированных до 01.01.2017)</w:t>
      </w:r>
      <w:r w:rsidRPr="00D32BC7">
        <w:rPr>
          <w:rStyle w:val="FontStyle128"/>
          <w:sz w:val="24"/>
          <w:szCs w:val="24"/>
        </w:rPr>
        <w:t>;</w:t>
      </w:r>
    </w:p>
    <w:p w14:paraId="44222BF1"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r>
        <w:rPr>
          <w:rStyle w:val="FontStyle128"/>
          <w:sz w:val="24"/>
          <w:szCs w:val="24"/>
        </w:rPr>
        <w:t xml:space="preserve"> </w:t>
      </w:r>
      <w:r w:rsidRPr="003D60B3">
        <w:rPr>
          <w:rStyle w:val="FontStyle128"/>
          <w:color w:val="auto"/>
          <w:sz w:val="24"/>
          <w:szCs w:val="24"/>
        </w:rPr>
        <w:t>(для участников, зарегистрированных до 01.01.2017)</w:t>
      </w:r>
      <w:r w:rsidRPr="00D32BC7">
        <w:rPr>
          <w:rStyle w:val="FontStyle128"/>
          <w:sz w:val="24"/>
          <w:szCs w:val="24"/>
        </w:rPr>
        <w:t>;</w:t>
      </w:r>
    </w:p>
    <w:p w14:paraId="6DFC854E"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7B1342">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
    <w:p w14:paraId="0B92E97D"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bookmarkStart w:id="82" w:name="_Ref194749398"/>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Устава в действующей редакции;</w:t>
      </w:r>
      <w:bookmarkEnd w:id="82"/>
    </w:p>
    <w:p w14:paraId="1E142678"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14:paraId="06149D11"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bookmarkStart w:id="83" w:name="_Ref194749412"/>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Pr>
          <w:rStyle w:val="FontStyle128"/>
          <w:sz w:val="24"/>
          <w:szCs w:val="24"/>
        </w:rPr>
        <w:t>Закупочной</w:t>
      </w:r>
      <w:r w:rsidRPr="00D32BC7">
        <w:rPr>
          <w:rStyle w:val="FontStyle128"/>
          <w:sz w:val="24"/>
          <w:szCs w:val="24"/>
        </w:rPr>
        <w:t xml:space="preserve"> процедуры. Если заявка на участие в </w:t>
      </w:r>
      <w:r>
        <w:rPr>
          <w:rStyle w:val="FontStyle128"/>
          <w:sz w:val="24"/>
          <w:szCs w:val="24"/>
        </w:rPr>
        <w:t>закупке</w:t>
      </w:r>
      <w:r w:rsidRPr="00D32BC7">
        <w:rPr>
          <w:rStyle w:val="FontStyle128"/>
          <w:sz w:val="24"/>
          <w:szCs w:val="24"/>
        </w:rPr>
        <w:t xml:space="preserve"> или иное предложение Участника </w:t>
      </w:r>
      <w:r>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3"/>
    </w:p>
    <w:p w14:paraId="5FDA55FD" w14:textId="77777777" w:rsidR="00AD1A70" w:rsidRPr="00D32BC7" w:rsidRDefault="00AD1A70" w:rsidP="00AD1A70">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копии документов на осуществление видов деятельности, связанных с выполнением договора, право на заключение которого является предметом настояще</w:t>
      </w:r>
      <w:r>
        <w:rPr>
          <w:rStyle w:val="FontStyle128"/>
          <w:sz w:val="24"/>
          <w:szCs w:val="24"/>
        </w:rPr>
        <w:t>й</w:t>
      </w:r>
      <w:r w:rsidRPr="00D32BC7">
        <w:rPr>
          <w:rStyle w:val="FontStyle128"/>
          <w:sz w:val="24"/>
          <w:szCs w:val="24"/>
        </w:rPr>
        <w:t xml:space="preserve"> </w:t>
      </w:r>
      <w:r>
        <w:rPr>
          <w:rStyle w:val="FontStyle128"/>
          <w:sz w:val="24"/>
          <w:szCs w:val="24"/>
        </w:rPr>
        <w:t>закупки</w:t>
      </w:r>
      <w:r w:rsidRPr="00D32BC7">
        <w:rPr>
          <w:rStyle w:val="FontStyle128"/>
          <w:sz w:val="24"/>
          <w:szCs w:val="24"/>
        </w:rPr>
        <w:t xml:space="preserve">, указанные в настоящей </w:t>
      </w:r>
      <w:r>
        <w:rPr>
          <w:rStyle w:val="FontStyle128"/>
          <w:sz w:val="24"/>
          <w:szCs w:val="24"/>
        </w:rPr>
        <w:t>закупочной</w:t>
      </w:r>
      <w:r w:rsidRPr="00D32BC7">
        <w:rPr>
          <w:rStyle w:val="FontStyle128"/>
          <w:sz w:val="24"/>
          <w:szCs w:val="24"/>
        </w:rPr>
        <w:t xml:space="preserve"> документации;</w:t>
      </w:r>
    </w:p>
    <w:p w14:paraId="5621A952"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Pr="00D32BC7">
        <w:rPr>
          <w:rStyle w:val="FontStyle128"/>
          <w:rFonts w:eastAsiaTheme="majorEastAsia"/>
          <w:sz w:val="24"/>
          <w:szCs w:val="24"/>
        </w:rPr>
        <w:t xml:space="preserve">копии документов, подтверждающих правомерность нахождения участника </w:t>
      </w:r>
      <w:r>
        <w:rPr>
          <w:rStyle w:val="FontStyle128"/>
          <w:rFonts w:eastAsiaTheme="majorEastAsia"/>
          <w:sz w:val="24"/>
          <w:szCs w:val="24"/>
        </w:rPr>
        <w:t>закупки</w:t>
      </w:r>
      <w:r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14:paraId="64698388"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D32BC7">
        <w:t xml:space="preserve">календарных </w:t>
      </w:r>
      <w:r w:rsidRPr="00D32BC7">
        <w:rPr>
          <w:rStyle w:val="FontStyle128"/>
          <w:sz w:val="24"/>
          <w:szCs w:val="24"/>
        </w:rPr>
        <w:t>дней до дня размещения на официальном сайте</w:t>
      </w:r>
      <w:r w:rsidRPr="00D32BC7">
        <w:rPr>
          <w:rStyle w:val="FontStyle128"/>
          <w:rFonts w:eastAsiaTheme="majorEastAsia"/>
          <w:sz w:val="24"/>
          <w:szCs w:val="24"/>
        </w:rPr>
        <w:t xml:space="preserve"> о размещении заказов извещения;</w:t>
      </w:r>
    </w:p>
    <w:p w14:paraId="3EE7E2F4"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bookmarkStart w:id="84" w:name="_Ref194750130"/>
      <w:bookmarkStart w:id="85" w:name="_Ref316912147"/>
      <w:r w:rsidRPr="00D32BC7">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D32BC7">
        <w:rPr>
          <w:rStyle w:val="FontStyle128"/>
          <w:sz w:val="24"/>
          <w:szCs w:val="24"/>
        </w:rPr>
        <w:lastRenderedPageBreak/>
        <w:t>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4"/>
      <w:bookmarkEnd w:id="85"/>
    </w:p>
    <w:p w14:paraId="60FA8FB8"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bookmarkStart w:id="86"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6"/>
    </w:p>
    <w:p w14:paraId="076860F6"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Pr>
          <w:rStyle w:val="FontStyle128"/>
          <w:sz w:val="24"/>
          <w:szCs w:val="24"/>
        </w:rPr>
        <w:t xml:space="preserve"> на русский язык</w:t>
      </w:r>
      <w:r w:rsidRPr="00D32BC7">
        <w:rPr>
          <w:rStyle w:val="FontStyle128"/>
          <w:sz w:val="24"/>
          <w:szCs w:val="24"/>
        </w:rPr>
        <w:t>;</w:t>
      </w:r>
    </w:p>
    <w:p w14:paraId="4A5C6C0C"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14:paraId="56A9E86B"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14:paraId="4F462577"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11822D7" w14:textId="77777777" w:rsidR="00AD1A70" w:rsidRPr="00D32BC7" w:rsidRDefault="00AD1A70" w:rsidP="00AD1A70">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25FD7F6E" w14:textId="77777777" w:rsidR="00AD1A70" w:rsidRPr="00D32BC7" w:rsidRDefault="00AD1A70" w:rsidP="00AD1A70">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Баланс</w:t>
      </w:r>
      <w:r w:rsidRPr="000B7409">
        <w:rPr>
          <w:rFonts w:eastAsiaTheme="majorEastAsia"/>
          <w:color w:val="000000"/>
        </w:rPr>
        <w:t xml:space="preserve"> (Форма №1) и </w:t>
      </w:r>
      <w:r w:rsidRPr="00AC2FEA">
        <w:rPr>
          <w:rFonts w:eastAsiaTheme="majorEastAsia"/>
          <w:color w:val="000000"/>
        </w:rPr>
        <w:t>отчет</w:t>
      </w:r>
      <w:r w:rsidRPr="000B7409">
        <w:rPr>
          <w:rFonts w:eastAsiaTheme="majorEastAsia"/>
          <w:color w:val="000000"/>
        </w:rPr>
        <w:t xml:space="preserve"> о финансовых результатах (форма №2) с обязательным наличием отметок об их приеме в ИФНС России за два последних завершенных года</w:t>
      </w:r>
      <w:r w:rsidRPr="00AC2FEA">
        <w:rPr>
          <w:rStyle w:val="FontStyle128"/>
          <w:rFonts w:eastAsiaTheme="majorEastAsia"/>
          <w:sz w:val="24"/>
          <w:szCs w:val="24"/>
        </w:rPr>
        <w:t>;</w:t>
      </w:r>
    </w:p>
    <w:p w14:paraId="090E52F7" w14:textId="77777777" w:rsidR="00AD1A70" w:rsidRPr="00D32BC7" w:rsidRDefault="00AD1A70" w:rsidP="00AD1A70">
      <w:pPr>
        <w:pStyle w:val="Style23"/>
        <w:widowControl/>
        <w:numPr>
          <w:ilvl w:val="0"/>
          <w:numId w:val="9"/>
        </w:numPr>
        <w:tabs>
          <w:tab w:val="left" w:pos="2268"/>
        </w:tabs>
        <w:spacing w:line="240" w:lineRule="auto"/>
        <w:ind w:left="2268" w:right="58" w:hanging="567"/>
        <w:rPr>
          <w:rFonts w:eastAsiaTheme="majorEastAsia"/>
          <w:color w:val="000000"/>
        </w:rPr>
      </w:pPr>
      <w:r w:rsidRPr="00AC2FEA">
        <w:rPr>
          <w:rFonts w:eastAsiaTheme="majorEastAsia"/>
          <w:color w:val="000000"/>
        </w:rPr>
        <w:t>Баланс</w:t>
      </w:r>
      <w:r w:rsidRPr="000B7409">
        <w:rPr>
          <w:rFonts w:eastAsiaTheme="majorEastAsia"/>
          <w:color w:val="000000"/>
        </w:rPr>
        <w:t xml:space="preserve"> (Форма №1) и </w:t>
      </w:r>
      <w:r w:rsidRPr="00AC2FEA">
        <w:rPr>
          <w:rFonts w:eastAsiaTheme="majorEastAsia"/>
          <w:color w:val="000000"/>
        </w:rPr>
        <w:t>отчет</w:t>
      </w:r>
      <w:r w:rsidRPr="000B7409">
        <w:rPr>
          <w:rFonts w:eastAsiaTheme="majorEastAsia"/>
          <w:color w:val="000000"/>
        </w:rPr>
        <w:t xml:space="preserve">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w:t>
      </w:r>
      <w:r w:rsidRPr="00AC2FEA">
        <w:rPr>
          <w:rFonts w:eastAsiaTheme="majorEastAsia"/>
          <w:color w:val="000000"/>
        </w:rPr>
        <w:t>(1 квартал, 1 полугодие, 9 месяцев)</w:t>
      </w:r>
      <w:r w:rsidRPr="00AC2FEA">
        <w:rPr>
          <w:color w:val="000000"/>
        </w:rPr>
        <w:t>;</w:t>
      </w:r>
    </w:p>
    <w:p w14:paraId="05918375" w14:textId="77777777" w:rsidR="00AD1A70" w:rsidRPr="00D32BC7" w:rsidRDefault="00AD1A70" w:rsidP="00AD1A70">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Субъекты</w:t>
      </w:r>
      <w:r w:rsidRPr="000B7409">
        <w:rPr>
          <w:rFonts w:eastAsiaTheme="majorEastAsia"/>
          <w:color w:val="000000"/>
        </w:rPr>
        <w:t>, сдающие отчетность в ИФНС России в электронном виде, совместно с заверенными копиями вышеназванных форм и квитанций об их приеме</w:t>
      </w:r>
      <w:r w:rsidRPr="00AC2FEA">
        <w:rPr>
          <w:rFonts w:eastAsiaTheme="majorEastAsia"/>
          <w:color w:val="000000"/>
        </w:rPr>
        <w:t xml:space="preserve"> </w:t>
      </w:r>
      <w:r w:rsidRPr="000B7409">
        <w:rPr>
          <w:rFonts w:eastAsiaTheme="majorEastAsia"/>
          <w:color w:val="000000"/>
        </w:rPr>
        <w:t>(вводе) в ИФНС, предоставляют файл выгрузки бухгалтерских отчетов в XML формате</w:t>
      </w:r>
      <w:r w:rsidRPr="00AC2FEA">
        <w:rPr>
          <w:rStyle w:val="FontStyle128"/>
          <w:sz w:val="24"/>
          <w:szCs w:val="24"/>
        </w:rPr>
        <w:t>;</w:t>
      </w:r>
    </w:p>
    <w:p w14:paraId="3A6CDC0C" w14:textId="77777777" w:rsidR="00AD1A70" w:rsidRPr="00D32BC7" w:rsidRDefault="00AD1A70" w:rsidP="00AD1A70">
      <w:pPr>
        <w:pStyle w:val="Style23"/>
        <w:widowControl/>
        <w:numPr>
          <w:ilvl w:val="0"/>
          <w:numId w:val="7"/>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7D428934" w14:textId="77777777" w:rsidR="00AD1A70" w:rsidRDefault="00AD1A70" w:rsidP="00AD1A70">
      <w:pPr>
        <w:pStyle w:val="Style23"/>
        <w:widowControl/>
        <w:numPr>
          <w:ilvl w:val="0"/>
          <w:numId w:val="10"/>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14:paraId="7C968FB7" w14:textId="77777777" w:rsidR="00AD1A70" w:rsidRPr="00AC2FEA" w:rsidRDefault="00AD1A70" w:rsidP="00AD1A70">
      <w:pPr>
        <w:pStyle w:val="Style23"/>
        <w:widowControl/>
        <w:ind w:left="2421" w:right="58" w:firstLine="0"/>
        <w:rPr>
          <w:rStyle w:val="FontStyle128"/>
          <w:rFonts w:eastAsiaTheme="majorEastAsia"/>
          <w:sz w:val="24"/>
          <w:szCs w:val="24"/>
        </w:rPr>
      </w:pPr>
      <w:r w:rsidRPr="00AC2FEA">
        <w:rPr>
          <w:rStyle w:val="FontStyle128"/>
          <w:rFonts w:eastAsiaTheme="majorEastAsia"/>
          <w:sz w:val="24"/>
          <w:szCs w:val="24"/>
        </w:rPr>
        <w:lastRenderedPageBreak/>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37145B30" w14:textId="77777777" w:rsidR="00AD1A70" w:rsidRPr="00AC2FEA" w:rsidRDefault="00AD1A70" w:rsidP="00AD1A70">
      <w:pPr>
        <w:pStyle w:val="Style23"/>
        <w:widowControl/>
        <w:spacing w:line="240" w:lineRule="auto"/>
        <w:ind w:left="2421" w:right="58" w:firstLine="0"/>
        <w:rPr>
          <w:rStyle w:val="FontStyle128"/>
          <w:rFonts w:eastAsiaTheme="majorEastAsia"/>
          <w:sz w:val="24"/>
          <w:szCs w:val="24"/>
        </w:rPr>
      </w:pPr>
      <w:r w:rsidRPr="00AC2FEA">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14:paraId="22FB1615" w14:textId="77777777" w:rsidR="00AD1A70" w:rsidRPr="00D32BC7" w:rsidRDefault="00AD1A70" w:rsidP="00AD1A70">
      <w:pPr>
        <w:pStyle w:val="Style23"/>
        <w:widowControl/>
        <w:numPr>
          <w:ilvl w:val="0"/>
          <w:numId w:val="10"/>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w:t>
      </w:r>
      <w:r w:rsidRPr="000B7409">
        <w:rPr>
          <w:rFonts w:eastAsiaTheme="majorEastAsia"/>
          <w:color w:val="000000"/>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0B7409">
        <w:rPr>
          <w:color w:val="000000"/>
        </w:rPr>
        <w:t>;</w:t>
      </w:r>
    </w:p>
    <w:p w14:paraId="158AEEB6" w14:textId="77777777" w:rsidR="00AD1A70" w:rsidRPr="00D32BC7" w:rsidRDefault="00AD1A70" w:rsidP="00AD1A70">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14:paraId="0DF46FBF" w14:textId="77777777" w:rsidR="00AD1A70" w:rsidRPr="00D32BC7" w:rsidRDefault="00AD1A70" w:rsidP="00AD1A70">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14:paraId="756FABA1" w14:textId="77777777" w:rsidR="00AD1A70" w:rsidRPr="00D32BC7" w:rsidRDefault="00AD1A70" w:rsidP="00AD1A70">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14:paraId="581836FF" w14:textId="77777777" w:rsidR="00AD1A70" w:rsidRPr="00D32BC7" w:rsidRDefault="00AD1A70" w:rsidP="00AD1A70">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14:paraId="3402CA0D" w14:textId="77777777" w:rsidR="00AD1A70" w:rsidRPr="00D32BC7" w:rsidRDefault="00AD1A70" w:rsidP="00AD1A70">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A0E2066" w14:textId="77777777" w:rsidR="00AD1A70" w:rsidRPr="00D32BC7" w:rsidRDefault="00AD1A70" w:rsidP="00AD1A70">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14:paraId="3AFDD46D" w14:textId="77777777" w:rsidR="00AD1A70" w:rsidRDefault="00AD1A70" w:rsidP="00AD1A70">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14:paraId="36CB3E9A" w14:textId="77777777" w:rsidR="00AD1A70" w:rsidRPr="00D32BC7"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14:paraId="2E2D6E17" w14:textId="77777777" w:rsidR="00AD1A70" w:rsidRPr="009965A3" w:rsidRDefault="00AD1A70" w:rsidP="00AD1A70">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Pr>
          <w:rStyle w:val="FontStyle128"/>
          <w:sz w:val="24"/>
          <w:szCs w:val="24"/>
        </w:rPr>
        <w:t>закупке</w:t>
      </w:r>
      <w:r w:rsidRPr="00D32BC7">
        <w:rPr>
          <w:rStyle w:val="FontStyle128"/>
          <w:sz w:val="24"/>
          <w:szCs w:val="24"/>
        </w:rPr>
        <w:t>.</w:t>
      </w:r>
    </w:p>
    <w:p w14:paraId="1FE54186" w14:textId="77777777" w:rsidR="00AD1A70" w:rsidRDefault="00AD1A70" w:rsidP="00AD1A70">
      <w:pPr>
        <w:pStyle w:val="af8"/>
        <w:numPr>
          <w:ilvl w:val="2"/>
          <w:numId w:val="78"/>
        </w:numPr>
        <w:ind w:left="1134" w:hanging="1134"/>
        <w:contextualSpacing w:val="0"/>
        <w:jc w:val="both"/>
      </w:pPr>
      <w:r>
        <w:t xml:space="preserve">Участник закупки обязан представить в составе заявки на участие в закупке </w:t>
      </w:r>
      <w:r>
        <w:rPr>
          <w:rStyle w:val="FontStyle128"/>
          <w:sz w:val="24"/>
          <w:szCs w:val="24"/>
        </w:rPr>
        <w:t>Гарантийное письмо на предоставление справки о цепочке собственников</w:t>
      </w:r>
      <w:r>
        <w:t xml:space="preserve"> (Раздел 9 (форма 1</w:t>
      </w:r>
      <w:r w:rsidRPr="00DF513F">
        <w:t>4</w:t>
      </w:r>
      <w:r>
        <w:t>) настоящей закупочной документации).</w:t>
      </w:r>
    </w:p>
    <w:p w14:paraId="390F6B00" w14:textId="77777777" w:rsidR="00AD1A70" w:rsidRPr="006A41EF" w:rsidRDefault="00AD1A70" w:rsidP="00AD1A70">
      <w:pPr>
        <w:pStyle w:val="af8"/>
        <w:numPr>
          <w:ilvl w:val="2"/>
          <w:numId w:val="78"/>
        </w:numPr>
        <w:ind w:left="1134" w:hanging="1134"/>
        <w:contextualSpacing w:val="0"/>
        <w:jc w:val="both"/>
      </w:pPr>
      <w:r>
        <w:t>В случае не предоставления Участником закупки указанного Гарантийного письма, Организатор закупки обязан отклонить заявку на участие в закупке такого Участника закупки.</w:t>
      </w:r>
    </w:p>
    <w:p w14:paraId="1F88B71E" w14:textId="77777777" w:rsidR="00AD1A70" w:rsidRPr="002E2BE8" w:rsidRDefault="00AD1A70" w:rsidP="00AD1A70">
      <w:pPr>
        <w:pStyle w:val="af8"/>
        <w:numPr>
          <w:ilvl w:val="2"/>
          <w:numId w:val="78"/>
        </w:numPr>
        <w:ind w:left="1134" w:hanging="1134"/>
        <w:contextualSpacing w:val="0"/>
        <w:jc w:val="both"/>
      </w:pPr>
      <w:bookmarkStart w:id="87"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t>закупки</w:t>
      </w:r>
      <w:r w:rsidRPr="002E2BE8">
        <w:t xml:space="preserve">) раскрывать информацию о каких-либо изменениях сведений в цепочке собственников Участника (Победителя </w:t>
      </w:r>
      <w:r>
        <w:t>закупки</w:t>
      </w:r>
      <w:r w:rsidRPr="002E2BE8">
        <w:t xml:space="preserve">), включая бенефициаров </w:t>
      </w:r>
      <w:r>
        <w:t>(в том числе конечных)</w:t>
      </w:r>
      <w:r>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t>закупочной</w:t>
      </w:r>
      <w:r w:rsidRPr="002E2BE8">
        <w:t xml:space="preserve"> документации предусмотрено, что проект договора представляется Участником закупки.</w:t>
      </w:r>
      <w:bookmarkEnd w:id="87"/>
    </w:p>
    <w:p w14:paraId="5AE5C4C0" w14:textId="77777777" w:rsidR="00AD1A70" w:rsidRPr="002E2BE8" w:rsidRDefault="00AD1A70" w:rsidP="00AD1A70">
      <w:pPr>
        <w:pStyle w:val="af8"/>
        <w:numPr>
          <w:ilvl w:val="2"/>
          <w:numId w:val="78"/>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t>5.2.1</w:t>
      </w:r>
      <w:r w:rsidRPr="002E2BE8">
        <w:fldChar w:fldCharType="end"/>
      </w:r>
      <w:r w:rsidRPr="002E2BE8">
        <w:fldChar w:fldCharType="begin"/>
      </w:r>
      <w:r w:rsidRPr="002E2BE8">
        <w:instrText xml:space="preserve"> REF _Ref316912147 \r \h  \* MERGEFORMAT </w:instrText>
      </w:r>
      <w:r w:rsidRPr="002E2BE8">
        <w:fldChar w:fldCharType="separate"/>
      </w:r>
      <w:r>
        <w:t xml:space="preserve">л)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t>5.2.1</w:t>
      </w:r>
      <w:r w:rsidRPr="002E2BE8">
        <w:fldChar w:fldCharType="end"/>
      </w:r>
      <w:r w:rsidRPr="002E2BE8">
        <w:fldChar w:fldCharType="begin"/>
      </w:r>
      <w:r w:rsidRPr="002E2BE8">
        <w:instrText xml:space="preserve"> REF _Ref194750164 \r \h  \* MERGEFORMAT </w:instrText>
      </w:r>
      <w:r w:rsidRPr="002E2BE8">
        <w:fldChar w:fldCharType="separate"/>
      </w:r>
      <w:r>
        <w:t xml:space="preserve">м) </w:t>
      </w:r>
      <w:r w:rsidRPr="002E2BE8">
        <w:fldChar w:fldCharType="end"/>
      </w:r>
      <w:r w:rsidRPr="002E2BE8">
        <w:t xml:space="preserve">решения до истечения срока подачи заявок на участие в </w:t>
      </w:r>
      <w:r>
        <w:t>закупке</w:t>
      </w:r>
      <w:r w:rsidRPr="002E2BE8">
        <w:t xml:space="preserve"> для участника процедуры закупки невозможно в силу необходимости соблюдения установленного </w:t>
      </w:r>
      <w:r w:rsidRPr="002E2BE8">
        <w:lastRenderedPageBreak/>
        <w:t>законодательство</w:t>
      </w:r>
      <w:r>
        <w:t>м и учредительными документами У</w:t>
      </w:r>
      <w:r w:rsidRPr="002E2BE8">
        <w:t xml:space="preserve">частника </w:t>
      </w:r>
      <w:r>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t>закупки</w:t>
      </w:r>
      <w:r w:rsidRPr="002E2BE8">
        <w:t xml:space="preserve"> представить вышеуказанное решение до момента заключения договора.</w:t>
      </w:r>
    </w:p>
    <w:p w14:paraId="3BB9E533" w14:textId="77777777" w:rsidR="00AD1A70" w:rsidRPr="002E2BE8" w:rsidRDefault="00AD1A70" w:rsidP="00AD1A70">
      <w:pPr>
        <w:pStyle w:val="af8"/>
        <w:numPr>
          <w:ilvl w:val="1"/>
          <w:numId w:val="78"/>
        </w:numPr>
        <w:ind w:left="1134" w:hanging="1134"/>
        <w:contextualSpacing w:val="0"/>
        <w:outlineLvl w:val="1"/>
        <w:rPr>
          <w:b/>
        </w:rPr>
      </w:pPr>
      <w:bookmarkStart w:id="88" w:name="_Toc425777355"/>
      <w:r w:rsidRPr="002E2BE8">
        <w:rPr>
          <w:b/>
        </w:rPr>
        <w:t xml:space="preserve">Срок действия заявки на участие в </w:t>
      </w:r>
      <w:r>
        <w:rPr>
          <w:b/>
        </w:rPr>
        <w:t>закупке</w:t>
      </w:r>
      <w:bookmarkEnd w:id="88"/>
    </w:p>
    <w:p w14:paraId="659A9B22" w14:textId="77777777" w:rsidR="00AD1A70" w:rsidRPr="002E2BE8" w:rsidRDefault="00AD1A70" w:rsidP="00AD1A70">
      <w:pPr>
        <w:pStyle w:val="af8"/>
        <w:numPr>
          <w:ilvl w:val="2"/>
          <w:numId w:val="78"/>
        </w:numPr>
        <w:ind w:left="1134" w:hanging="1134"/>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773E5DBC" w14:textId="77777777" w:rsidR="00AD1A70" w:rsidRPr="002E2BE8" w:rsidRDefault="00AD1A70" w:rsidP="00AD1A70">
      <w:pPr>
        <w:pStyle w:val="af8"/>
        <w:numPr>
          <w:ilvl w:val="1"/>
          <w:numId w:val="78"/>
        </w:numPr>
        <w:ind w:left="1134" w:hanging="1134"/>
        <w:contextualSpacing w:val="0"/>
        <w:outlineLvl w:val="1"/>
        <w:rPr>
          <w:b/>
        </w:rPr>
      </w:pPr>
      <w:bookmarkStart w:id="89" w:name="_Toc425777356"/>
      <w:r w:rsidRPr="002E2BE8">
        <w:rPr>
          <w:b/>
        </w:rPr>
        <w:t xml:space="preserve">Официальный язык </w:t>
      </w:r>
      <w:r>
        <w:rPr>
          <w:b/>
        </w:rPr>
        <w:t>закупки</w:t>
      </w:r>
      <w:bookmarkEnd w:id="89"/>
    </w:p>
    <w:p w14:paraId="2E9EF533" w14:textId="77777777" w:rsidR="00AD1A70" w:rsidRPr="002E2BE8" w:rsidRDefault="00AD1A70" w:rsidP="00AD1A70">
      <w:pPr>
        <w:pStyle w:val="af8"/>
        <w:numPr>
          <w:ilvl w:val="2"/>
          <w:numId w:val="78"/>
        </w:numPr>
        <w:ind w:left="1134" w:hanging="1134"/>
        <w:contextualSpacing w:val="0"/>
        <w:jc w:val="both"/>
      </w:pPr>
      <w:r w:rsidRPr="002E2BE8">
        <w:t xml:space="preserve">Заявка на участие в </w:t>
      </w:r>
      <w:r>
        <w:t>закупке</w:t>
      </w:r>
      <w:r w:rsidRPr="002E2BE8">
        <w:t xml:space="preserve">, подготовленная Участником </w:t>
      </w:r>
      <w:r>
        <w:t>закупки</w:t>
      </w:r>
      <w:r w:rsidRPr="002E2BE8">
        <w:t xml:space="preserve">, а также вся корреспонденция и документация, связанная с </w:t>
      </w:r>
      <w:r>
        <w:t>закупкой</w:t>
      </w:r>
      <w:r w:rsidRPr="002E2BE8">
        <w:t xml:space="preserve">, которыми обмениваются </w:t>
      </w:r>
      <w:r>
        <w:t>Потенциальные участники</w:t>
      </w:r>
      <w:r w:rsidRPr="002E2BE8">
        <w:t xml:space="preserve">/Участники </w:t>
      </w:r>
      <w:r>
        <w:t>закупки</w:t>
      </w:r>
      <w:r w:rsidRPr="002E2BE8">
        <w:t xml:space="preserve"> и Организатор </w:t>
      </w:r>
      <w:r>
        <w:t>закупки</w:t>
      </w:r>
      <w:r w:rsidRPr="002E2BE8">
        <w:t>, должны быть написаны на русском языке.</w:t>
      </w:r>
    </w:p>
    <w:p w14:paraId="233181C4" w14:textId="77777777" w:rsidR="00AD1A70" w:rsidRPr="002E2BE8" w:rsidRDefault="00AD1A70" w:rsidP="00AD1A70">
      <w:pPr>
        <w:pStyle w:val="af8"/>
        <w:numPr>
          <w:ilvl w:val="2"/>
          <w:numId w:val="78"/>
        </w:numPr>
        <w:ind w:left="1134" w:hanging="1134"/>
        <w:contextualSpacing w:val="0"/>
        <w:jc w:val="both"/>
      </w:pPr>
      <w:bookmarkStart w:id="9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90"/>
    </w:p>
    <w:p w14:paraId="3D4C06AF" w14:textId="77777777" w:rsidR="00AD1A70" w:rsidRPr="002E2BE8" w:rsidRDefault="00AD1A70" w:rsidP="00AD1A70">
      <w:pPr>
        <w:pStyle w:val="af8"/>
        <w:numPr>
          <w:ilvl w:val="2"/>
          <w:numId w:val="78"/>
        </w:numPr>
        <w:ind w:left="1134" w:hanging="1134"/>
        <w:contextualSpacing w:val="0"/>
        <w:jc w:val="both"/>
      </w:pPr>
      <w:r w:rsidRPr="002E2BE8">
        <w:t xml:space="preserve">Использование других языков для подготовки заявки на участие в </w:t>
      </w:r>
      <w:r>
        <w:t>закупке</w:t>
      </w:r>
      <w:r w:rsidRPr="002E2BE8">
        <w:t>, за исключением случаев, предусмотренных пунктами </w:t>
      </w:r>
      <w:r w:rsidRPr="002E2BE8">
        <w:fldChar w:fldCharType="begin"/>
      </w:r>
      <w:r w:rsidRPr="002E2BE8">
        <w:instrText xml:space="preserve"> REF _Ref316311280 \r \h  \* MERGEFORMAT </w:instrText>
      </w:r>
      <w:r w:rsidRPr="002E2BE8">
        <w:fldChar w:fldCharType="separate"/>
      </w:r>
      <w:r>
        <w:t>5.4.2</w:t>
      </w:r>
      <w:r w:rsidRPr="002E2BE8">
        <w:fldChar w:fldCharType="end"/>
      </w:r>
      <w:r w:rsidRPr="002E2BE8">
        <w:t xml:space="preserve">, может быть расценено </w:t>
      </w:r>
      <w:r>
        <w:t>закупочной</w:t>
      </w:r>
      <w:r w:rsidRPr="002E2BE8">
        <w:t xml:space="preserve"> комиссией как несоответствие заявки на участие в </w:t>
      </w:r>
      <w:r>
        <w:t>закупке</w:t>
      </w:r>
      <w:r w:rsidRPr="002E2BE8">
        <w:t xml:space="preserve"> требованиям, установленным </w:t>
      </w:r>
      <w:r>
        <w:t>закупочной</w:t>
      </w:r>
      <w:r w:rsidRPr="002E2BE8">
        <w:t xml:space="preserve"> документацией.</w:t>
      </w:r>
    </w:p>
    <w:p w14:paraId="28A9302E" w14:textId="77777777" w:rsidR="00AD1A70" w:rsidRPr="002E2BE8" w:rsidRDefault="00AD1A70" w:rsidP="00AD1A70">
      <w:pPr>
        <w:pStyle w:val="af8"/>
        <w:numPr>
          <w:ilvl w:val="1"/>
          <w:numId w:val="78"/>
        </w:numPr>
        <w:ind w:left="1134" w:hanging="1134"/>
        <w:contextualSpacing w:val="0"/>
        <w:outlineLvl w:val="1"/>
        <w:rPr>
          <w:b/>
        </w:rPr>
      </w:pPr>
      <w:bookmarkStart w:id="91" w:name="_Toc425777357"/>
      <w:r w:rsidRPr="002E2BE8">
        <w:rPr>
          <w:b/>
        </w:rPr>
        <w:t xml:space="preserve">Валюта </w:t>
      </w:r>
      <w:r>
        <w:rPr>
          <w:b/>
        </w:rPr>
        <w:t>закупки</w:t>
      </w:r>
      <w:bookmarkEnd w:id="91"/>
    </w:p>
    <w:p w14:paraId="7DAA2EEC" w14:textId="77777777" w:rsidR="00AD1A70" w:rsidRPr="002E2BE8" w:rsidRDefault="00AD1A70" w:rsidP="00AD1A70">
      <w:pPr>
        <w:pStyle w:val="af8"/>
        <w:numPr>
          <w:ilvl w:val="2"/>
          <w:numId w:val="78"/>
        </w:numPr>
        <w:ind w:left="1134" w:hanging="1134"/>
        <w:contextualSpacing w:val="0"/>
        <w:jc w:val="both"/>
      </w:pPr>
      <w:bookmarkStart w:id="92" w:name="_Ref316325711"/>
      <w:r w:rsidRPr="002E2BE8">
        <w:t xml:space="preserve">Все суммы денежных средств в заявке на участие в </w:t>
      </w:r>
      <w:r>
        <w:t>закупке</w:t>
      </w:r>
      <w:r w:rsidRPr="002E2BE8">
        <w:t xml:space="preserve"> и приложениях к ней должны быть выражены в валюте, установленной в </w:t>
      </w:r>
      <w:r>
        <w:t>пункте</w:t>
      </w:r>
      <w:r>
        <w:rPr>
          <w:lang w:val="en-US"/>
        </w:rPr>
        <w:t> </w:t>
      </w:r>
      <w:r>
        <w:t>30 Извещения</w:t>
      </w:r>
      <w:r w:rsidRPr="002E2BE8">
        <w:t xml:space="preserve">, за исключением случаев, предусмотренных в </w:t>
      </w:r>
      <w:r>
        <w:t>пункте</w:t>
      </w:r>
      <w:r>
        <w:rPr>
          <w:lang w:val="en-US"/>
        </w:rPr>
        <w:t> </w:t>
      </w:r>
      <w:r w:rsidRPr="00C535FE">
        <w:t xml:space="preserve">5.5.2. </w:t>
      </w:r>
      <w:r>
        <w:t>настоящего подраздела</w:t>
      </w:r>
      <w:r w:rsidRPr="002E2BE8">
        <w:t>.</w:t>
      </w:r>
      <w:bookmarkEnd w:id="92"/>
    </w:p>
    <w:p w14:paraId="04D70840" w14:textId="77777777" w:rsidR="00AD1A70" w:rsidRPr="002E2BE8" w:rsidRDefault="00AD1A70" w:rsidP="00AD1A70">
      <w:pPr>
        <w:pStyle w:val="af8"/>
        <w:numPr>
          <w:ilvl w:val="2"/>
          <w:numId w:val="78"/>
        </w:numPr>
        <w:ind w:left="1134" w:hanging="1134"/>
        <w:contextualSpacing w:val="0"/>
        <w:jc w:val="both"/>
      </w:pPr>
      <w:bookmarkStart w:id="9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30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3"/>
    </w:p>
    <w:p w14:paraId="4864441C" w14:textId="77777777" w:rsidR="00AD1A70" w:rsidRDefault="00AD1A70" w:rsidP="00AD1A70">
      <w:pPr>
        <w:pStyle w:val="af8"/>
        <w:numPr>
          <w:ilvl w:val="2"/>
          <w:numId w:val="78"/>
        </w:numPr>
        <w:ind w:left="1134" w:hanging="1134"/>
        <w:contextualSpacing w:val="0"/>
        <w:jc w:val="both"/>
      </w:pPr>
      <w:bookmarkStart w:id="94" w:name="_Toc425777358"/>
      <w:r>
        <w:t xml:space="preserve">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xml:space="preserve">, установленной Центральным банком </w:t>
      </w:r>
      <w:r>
        <w:lastRenderedPageBreak/>
        <w:t>Российской Федерации.</w:t>
      </w:r>
    </w:p>
    <w:p w14:paraId="4995BD3D" w14:textId="77777777" w:rsidR="00AD1A70" w:rsidRDefault="00AD1A70" w:rsidP="00AD1A70">
      <w:pPr>
        <w:pStyle w:val="af8"/>
        <w:numPr>
          <w:ilvl w:val="2"/>
          <w:numId w:val="78"/>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14:paraId="1089A98D" w14:textId="77777777" w:rsidR="00AD1A70" w:rsidRPr="002E2BE8" w:rsidRDefault="00AD1A70" w:rsidP="00AD1A70">
      <w:pPr>
        <w:pStyle w:val="af8"/>
        <w:numPr>
          <w:ilvl w:val="2"/>
          <w:numId w:val="78"/>
        </w:numPr>
        <w:ind w:left="1134" w:hanging="1134"/>
        <w:contextualSpacing w:val="0"/>
        <w:jc w:val="both"/>
      </w:pPr>
      <w:r>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0C3A3847" w14:textId="77777777" w:rsidR="00AD1A70" w:rsidRPr="002E2BE8" w:rsidRDefault="00AD1A70" w:rsidP="00AD1A70">
      <w:pPr>
        <w:pStyle w:val="af8"/>
        <w:numPr>
          <w:ilvl w:val="1"/>
          <w:numId w:val="78"/>
        </w:numPr>
        <w:ind w:left="1134" w:hanging="1134"/>
        <w:contextualSpacing w:val="0"/>
        <w:outlineLvl w:val="1"/>
        <w:rPr>
          <w:b/>
        </w:rPr>
      </w:pPr>
      <w:r w:rsidRPr="002E2BE8">
        <w:rPr>
          <w:b/>
        </w:rPr>
        <w:t>Начальная (</w:t>
      </w:r>
      <w:r>
        <w:rPr>
          <w:b/>
        </w:rPr>
        <w:t>максималь</w:t>
      </w:r>
      <w:r w:rsidRPr="002E2BE8">
        <w:rPr>
          <w:b/>
        </w:rPr>
        <w:t>ная) цена договора (цена лота)</w:t>
      </w:r>
      <w:bookmarkEnd w:id="94"/>
    </w:p>
    <w:p w14:paraId="308DBC28" w14:textId="77777777" w:rsidR="00AD1A70" w:rsidRDefault="00AD1A70" w:rsidP="00AD1A70">
      <w:pPr>
        <w:pStyle w:val="af8"/>
        <w:numPr>
          <w:ilvl w:val="2"/>
          <w:numId w:val="78"/>
        </w:numPr>
        <w:ind w:left="1134" w:hanging="1134"/>
        <w:contextualSpacing w:val="0"/>
        <w:jc w:val="both"/>
      </w:pPr>
      <w:r w:rsidRPr="002E2BE8">
        <w:t>Начальная (</w:t>
      </w:r>
      <w:r>
        <w:t>максималь</w:t>
      </w:r>
      <w:r w:rsidRPr="002E2BE8">
        <w:t xml:space="preserve">ная) цена договора (цена лота) указана в </w:t>
      </w:r>
      <w:r>
        <w:t>пункте</w:t>
      </w:r>
      <w:r>
        <w:rPr>
          <w:lang w:val="en-US"/>
        </w:rPr>
        <w:t> </w:t>
      </w:r>
      <w:r>
        <w:t>12 И</w:t>
      </w:r>
      <w:r w:rsidRPr="002E2BE8">
        <w:t>звещени</w:t>
      </w:r>
      <w:r>
        <w:t>я и не может быть превышена в заявке Участника закупки</w:t>
      </w:r>
      <w:r w:rsidRPr="002E2BE8">
        <w:t>.</w:t>
      </w:r>
    </w:p>
    <w:p w14:paraId="4878257E" w14:textId="77777777" w:rsidR="00AD1A70" w:rsidRPr="002E2BE8" w:rsidRDefault="00AD1A70" w:rsidP="00AD1A70">
      <w:pPr>
        <w:pStyle w:val="af8"/>
        <w:numPr>
          <w:ilvl w:val="2"/>
          <w:numId w:val="78"/>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4443403E" w14:textId="77777777" w:rsidR="00AD1A70" w:rsidRPr="002E2BE8" w:rsidRDefault="00AD1A70" w:rsidP="00AD1A70">
      <w:pPr>
        <w:pStyle w:val="af8"/>
        <w:numPr>
          <w:ilvl w:val="1"/>
          <w:numId w:val="78"/>
        </w:numPr>
        <w:ind w:left="1134" w:hanging="1134"/>
        <w:contextualSpacing w:val="0"/>
        <w:outlineLvl w:val="1"/>
        <w:rPr>
          <w:b/>
        </w:rPr>
      </w:pPr>
      <w:bookmarkStart w:id="95" w:name="_Toc425777359"/>
      <w:r w:rsidRPr="002E2BE8">
        <w:rPr>
          <w:b/>
        </w:rPr>
        <w:t xml:space="preserve">Цена заявки на участие в </w:t>
      </w:r>
      <w:r>
        <w:rPr>
          <w:b/>
        </w:rPr>
        <w:t>закупке</w:t>
      </w:r>
      <w:r w:rsidRPr="002E2BE8">
        <w:rPr>
          <w:b/>
        </w:rPr>
        <w:t xml:space="preserve"> и договора</w:t>
      </w:r>
      <w:bookmarkEnd w:id="95"/>
    </w:p>
    <w:p w14:paraId="630472D2" w14:textId="77777777" w:rsidR="00AD1A70" w:rsidRPr="002E2BE8" w:rsidRDefault="00AD1A70" w:rsidP="00AD1A70">
      <w:pPr>
        <w:pStyle w:val="af8"/>
        <w:numPr>
          <w:ilvl w:val="2"/>
          <w:numId w:val="78"/>
        </w:numPr>
        <w:ind w:left="1134" w:hanging="1134"/>
        <w:contextualSpacing w:val="0"/>
        <w:jc w:val="both"/>
      </w:pPr>
      <w:r w:rsidRPr="002E2BE8">
        <w:t xml:space="preserve">Цена заявки на участие в </w:t>
      </w:r>
      <w:r>
        <w:t>закупке</w:t>
      </w:r>
      <w:r w:rsidRPr="002E2BE8">
        <w:t xml:space="preserve">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w:t>
      </w:r>
      <w:r>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t xml:space="preserve"> В случае заключения рамочного договора цена заявки участника может соответствовать начальной (максимальной) цене договора (лота).</w:t>
      </w:r>
    </w:p>
    <w:p w14:paraId="3CB5DC7F" w14:textId="77777777" w:rsidR="00AD1A70" w:rsidRPr="002E2BE8" w:rsidRDefault="00AD1A70" w:rsidP="00AD1A70">
      <w:pPr>
        <w:pStyle w:val="af8"/>
        <w:numPr>
          <w:ilvl w:val="2"/>
          <w:numId w:val="78"/>
        </w:numPr>
        <w:ind w:left="1134" w:hanging="1134"/>
        <w:contextualSpacing w:val="0"/>
        <w:jc w:val="both"/>
      </w:pPr>
      <w:r w:rsidRPr="002E2BE8">
        <w:t xml:space="preserve">Участник </w:t>
      </w:r>
      <w:r>
        <w:t>закупки</w:t>
      </w:r>
      <w:r w:rsidRPr="002E2BE8">
        <w:t xml:space="preserve"> в своей заявке на участие в </w:t>
      </w:r>
      <w:r>
        <w:t>закупке</w:t>
      </w:r>
      <w:r w:rsidRPr="002E2BE8">
        <w:t xml:space="preserve"> устанавливает цену заявки</w:t>
      </w:r>
      <w:r>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27D8D7CB" w14:textId="77777777" w:rsidR="00AD1A70" w:rsidRPr="002E2BE8" w:rsidRDefault="00AD1A70" w:rsidP="00AD1A70">
      <w:pPr>
        <w:pStyle w:val="af8"/>
        <w:numPr>
          <w:ilvl w:val="2"/>
          <w:numId w:val="78"/>
        </w:numPr>
        <w:ind w:left="1134" w:hanging="1134"/>
        <w:contextualSpacing w:val="0"/>
        <w:jc w:val="both"/>
      </w:pPr>
      <w:r w:rsidRPr="002E2BE8">
        <w:t xml:space="preserve">Участник </w:t>
      </w:r>
      <w:r>
        <w:t>закупки</w:t>
      </w:r>
      <w:r w:rsidRPr="002E2BE8">
        <w:t xml:space="preserve"> должен указать цены на весь предоставляемый товар и выполняемую работу, предлагаемые в заявке на участие в </w:t>
      </w:r>
      <w:r>
        <w:t>закупке</w:t>
      </w:r>
      <w:r w:rsidRPr="002E2BE8">
        <w:t xml:space="preserve">. Если на отдельные позиции поставляемого товара, выполняемых работ Участник </w:t>
      </w:r>
      <w:r>
        <w:t>закупки</w:t>
      </w:r>
      <w:r w:rsidRPr="002E2BE8">
        <w:t xml:space="preserve"> не укажет их стоимость, Заказчик не оплатит ему их стоимость и будет считать их включенными в цену договора.</w:t>
      </w:r>
    </w:p>
    <w:p w14:paraId="44DB508D" w14:textId="77777777" w:rsidR="00AD1A70" w:rsidRPr="002E2BE8" w:rsidRDefault="00AD1A70" w:rsidP="00AD1A70">
      <w:pPr>
        <w:pStyle w:val="af8"/>
        <w:numPr>
          <w:ilvl w:val="2"/>
          <w:numId w:val="78"/>
        </w:numPr>
        <w:ind w:left="1134" w:hanging="1134"/>
        <w:contextualSpacing w:val="0"/>
        <w:jc w:val="both"/>
      </w:pPr>
      <w:r w:rsidRPr="002E2BE8">
        <w:t xml:space="preserve">В цену заявки на участие в </w:t>
      </w:r>
      <w:r>
        <w:t>закупке</w:t>
      </w:r>
      <w:r w:rsidRPr="002E2BE8">
        <w:t xml:space="preserve"> </w:t>
      </w:r>
      <w:r w:rsidRPr="000411E3">
        <w:t>не включается</w:t>
      </w:r>
      <w:r w:rsidRPr="002E2BE8">
        <w:t xml:space="preserve"> налог на добавленную стоимость (НДС), уплачиваемый согласно законодательству Российской Федерации.</w:t>
      </w:r>
    </w:p>
    <w:p w14:paraId="2CAE07D7" w14:textId="77777777" w:rsidR="00AD1A70" w:rsidRPr="002E2BE8" w:rsidRDefault="00AD1A70" w:rsidP="00AD1A70">
      <w:pPr>
        <w:pStyle w:val="af8"/>
        <w:numPr>
          <w:ilvl w:val="2"/>
          <w:numId w:val="78"/>
        </w:numPr>
        <w:ind w:left="1134" w:hanging="1134"/>
        <w:contextualSpacing w:val="0"/>
        <w:jc w:val="both"/>
      </w:pPr>
      <w:r w:rsidRPr="002E2BE8">
        <w:t>Цена договора может отличаться от суммы, определенной в порядке, указанном выше, если изменяются объемы поставляемого товара, выполняемых работ</w:t>
      </w:r>
      <w:r>
        <w:t>, оказываемых услуг</w:t>
      </w:r>
      <w:r w:rsidRPr="002E2BE8">
        <w:t>.</w:t>
      </w:r>
    </w:p>
    <w:p w14:paraId="2B6F9C0C" w14:textId="77777777" w:rsidR="00AD1A70" w:rsidRPr="002E2BE8" w:rsidRDefault="00AD1A70" w:rsidP="00AD1A70">
      <w:pPr>
        <w:pStyle w:val="af8"/>
        <w:numPr>
          <w:ilvl w:val="2"/>
          <w:numId w:val="78"/>
        </w:numPr>
        <w:ind w:left="1134" w:hanging="1134"/>
        <w:contextualSpacing w:val="0"/>
        <w:jc w:val="both"/>
      </w:pPr>
      <w:r>
        <w:t>Потенциальный участник</w:t>
      </w:r>
      <w:r w:rsidRPr="002E2BE8">
        <w:t xml:space="preserve">/Участник </w:t>
      </w:r>
      <w:r>
        <w:t>закупки</w:t>
      </w:r>
      <w:r w:rsidRPr="002E2BE8">
        <w:t xml:space="preserve"> при подготовке заявки на участие в </w:t>
      </w:r>
      <w:r>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14:paraId="73C24323" w14:textId="77777777" w:rsidR="00AD1A70" w:rsidRDefault="00AD1A70" w:rsidP="00AD1A70">
      <w:pPr>
        <w:pStyle w:val="af8"/>
        <w:numPr>
          <w:ilvl w:val="2"/>
          <w:numId w:val="78"/>
        </w:numPr>
        <w:ind w:left="1134" w:hanging="1134"/>
        <w:jc w:val="both"/>
      </w:pPr>
      <w:r>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w:t>
      </w:r>
      <w:r>
        <w:lastRenderedPageBreak/>
        <w:t>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E967A31" w14:textId="77777777" w:rsidR="00AD1A70" w:rsidRDefault="00AD1A70" w:rsidP="00AD1A70">
      <w:pPr>
        <w:pStyle w:val="af8"/>
        <w:numPr>
          <w:ilvl w:val="2"/>
          <w:numId w:val="78"/>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DDA99F7" w14:textId="77777777" w:rsidR="00AD1A70" w:rsidRPr="002E2BE8" w:rsidRDefault="00AD1A70" w:rsidP="00AD1A70">
      <w:pPr>
        <w:pStyle w:val="af8"/>
        <w:numPr>
          <w:ilvl w:val="2"/>
          <w:numId w:val="78"/>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765195C8" w14:textId="77777777" w:rsidR="00AD1A70" w:rsidRPr="00343A81" w:rsidRDefault="00AD1A70" w:rsidP="00AD1A70">
      <w:pPr>
        <w:pStyle w:val="af8"/>
        <w:numPr>
          <w:ilvl w:val="1"/>
          <w:numId w:val="78"/>
        </w:numPr>
        <w:ind w:left="1134" w:hanging="1134"/>
        <w:contextualSpacing w:val="0"/>
        <w:outlineLvl w:val="1"/>
      </w:pPr>
      <w:bookmarkStart w:id="96" w:name="_Toc425777360"/>
      <w:r w:rsidRPr="00343A81">
        <w:rPr>
          <w:b/>
        </w:rPr>
        <w:t xml:space="preserve">Привлечение </w:t>
      </w:r>
      <w:r>
        <w:rPr>
          <w:b/>
        </w:rPr>
        <w:t>субпоставщиков/</w:t>
      </w:r>
      <w:r w:rsidRPr="00343A81">
        <w:rPr>
          <w:b/>
        </w:rPr>
        <w:t>субподрядчиков/соисполнителей</w:t>
      </w:r>
      <w:bookmarkEnd w:id="96"/>
    </w:p>
    <w:p w14:paraId="32EC2001" w14:textId="77777777" w:rsidR="00AD1A70" w:rsidRPr="00821CD0" w:rsidRDefault="00AD1A70" w:rsidP="00AD1A70">
      <w:pPr>
        <w:pStyle w:val="af8"/>
        <w:numPr>
          <w:ilvl w:val="2"/>
          <w:numId w:val="78"/>
        </w:numPr>
        <w:ind w:left="1134" w:hanging="1134"/>
        <w:contextualSpacing w:val="0"/>
        <w:jc w:val="both"/>
      </w:pPr>
      <w:r w:rsidRPr="00821CD0">
        <w:t xml:space="preserve">В случае если </w:t>
      </w:r>
      <w:r w:rsidRPr="00A22CA4">
        <w:t xml:space="preserve">Извещением о закупке </w:t>
      </w:r>
      <w:r w:rsidRPr="00821CD0">
        <w:t>предусмотрена возможность привлечения субподрядчиков (соисполнителей).</w:t>
      </w:r>
    </w:p>
    <w:p w14:paraId="27949411" w14:textId="77777777" w:rsidR="00AD1A70" w:rsidRPr="005A2CA2" w:rsidRDefault="00AD1A70" w:rsidP="00AD1A70">
      <w:pPr>
        <w:pStyle w:val="af8"/>
        <w:numPr>
          <w:ilvl w:val="3"/>
          <w:numId w:val="78"/>
        </w:numPr>
        <w:ind w:left="1134" w:hanging="1134"/>
        <w:jc w:val="both"/>
      </w:pPr>
      <w:r w:rsidRPr="00821CD0">
        <w:t xml:space="preserve">Возможность привлечения субподрядчиков (соисполнителей) указана в </w:t>
      </w:r>
      <w:r>
        <w:t>пункте 31 Извещения</w:t>
      </w:r>
      <w:r w:rsidRPr="005A2CA2">
        <w:t>.</w:t>
      </w:r>
    </w:p>
    <w:p w14:paraId="0A011184" w14:textId="77777777" w:rsidR="00AD1A70" w:rsidRPr="00A22CA4" w:rsidRDefault="00AD1A70" w:rsidP="00AD1A70">
      <w:pPr>
        <w:pStyle w:val="af8"/>
        <w:numPr>
          <w:ilvl w:val="3"/>
          <w:numId w:val="78"/>
        </w:numPr>
        <w:ind w:left="1134" w:hanging="1134"/>
        <w:jc w:val="both"/>
      </w:pPr>
      <w:r w:rsidRPr="00A22CA4">
        <w:t>Потенциальный участник закупки должен включить в свою заявку на участие в закупке:</w:t>
      </w:r>
    </w:p>
    <w:p w14:paraId="6609B76A" w14:textId="77777777" w:rsidR="00AD1A70" w:rsidRPr="00A22CA4" w:rsidRDefault="00AD1A70" w:rsidP="00AD1A70">
      <w:pPr>
        <w:pStyle w:val="af8"/>
        <w:numPr>
          <w:ilvl w:val="0"/>
          <w:numId w:val="58"/>
        </w:numPr>
        <w:ind w:left="1134" w:firstLine="0"/>
        <w:contextualSpacing w:val="0"/>
        <w:jc w:val="both"/>
        <w:outlineLvl w:val="1"/>
      </w:pPr>
      <w:bookmarkStart w:id="97" w:name="_Toc425777361"/>
      <w:r w:rsidRPr="00A22CA4">
        <w:t xml:space="preserve">План привлечения субподрядчиков (соисполнителей) </w:t>
      </w:r>
      <w:r w:rsidRPr="00566BF3">
        <w:rPr>
          <w:b/>
        </w:rPr>
        <w:t>по форме 2</w:t>
      </w:r>
      <w:r>
        <w:rPr>
          <w:b/>
        </w:rPr>
        <w:t>0</w:t>
      </w:r>
      <w:r w:rsidRPr="00A22CA4">
        <w:t>.</w:t>
      </w:r>
      <w:bookmarkEnd w:id="97"/>
    </w:p>
    <w:p w14:paraId="1DCE3BC5" w14:textId="77777777" w:rsidR="00AD1A70" w:rsidRPr="00A22CA4" w:rsidRDefault="00AD1A70" w:rsidP="00AD1A70">
      <w:pPr>
        <w:pStyle w:val="af8"/>
        <w:numPr>
          <w:ilvl w:val="0"/>
          <w:numId w:val="58"/>
        </w:numPr>
        <w:ind w:hanging="295"/>
        <w:jc w:val="both"/>
        <w:rPr>
          <w:rStyle w:val="FontStyle128"/>
          <w:rFonts w:eastAsiaTheme="majorEastAsia"/>
        </w:rPr>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14:paraId="0BD7BB61" w14:textId="77777777" w:rsidR="00AD1A70" w:rsidRPr="00AA58CB" w:rsidRDefault="00AD1A70" w:rsidP="00AD1A70">
      <w:pPr>
        <w:pStyle w:val="Style23"/>
        <w:widowControl/>
        <w:numPr>
          <w:ilvl w:val="0"/>
          <w:numId w:val="58"/>
        </w:numPr>
        <w:tabs>
          <w:tab w:val="left" w:pos="1701"/>
        </w:tabs>
        <w:spacing w:line="240" w:lineRule="auto"/>
        <w:ind w:right="58"/>
        <w:rPr>
          <w:color w:val="000000"/>
        </w:rPr>
      </w:pPr>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14:paraId="6E3C1E4D" w14:textId="77777777" w:rsidR="00AD1A70" w:rsidRPr="00067135" w:rsidRDefault="00AD1A70" w:rsidP="00AD1A70">
      <w:pPr>
        <w:pStyle w:val="af8"/>
        <w:ind w:left="1429"/>
        <w:jc w:val="both"/>
      </w:pPr>
    </w:p>
    <w:p w14:paraId="1363544E" w14:textId="77777777" w:rsidR="00AD1A70" w:rsidRPr="00A22CA4" w:rsidRDefault="00AD1A70" w:rsidP="00AD1A70">
      <w:pPr>
        <w:pStyle w:val="Style23"/>
        <w:widowControl/>
        <w:numPr>
          <w:ilvl w:val="3"/>
          <w:numId w:val="78"/>
        </w:numPr>
        <w:tabs>
          <w:tab w:val="left" w:pos="1701"/>
        </w:tabs>
        <w:spacing w:line="240" w:lineRule="auto"/>
        <w:ind w:left="1134" w:right="57"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w:t>
      </w:r>
      <w:r w:rsidRPr="00A22CA4">
        <w:lastRenderedPageBreak/>
        <w:t>предложенного(ых) субподрядчика(ов) (соисполнителя(ей)), объем субдоговор</w:t>
      </w:r>
      <w:r>
        <w:t>а</w:t>
      </w:r>
      <w:r w:rsidRPr="00A22CA4">
        <w:t xml:space="preserve"> 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4A5F034" w14:textId="77777777" w:rsidR="00AD1A70" w:rsidRPr="00A22CA4" w:rsidRDefault="00AD1A70" w:rsidP="00AD1A70">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14:paraId="4CFCD9C0" w14:textId="77777777" w:rsidR="00AD1A70" w:rsidRPr="00A22CA4" w:rsidRDefault="00AD1A70" w:rsidP="00AD1A70">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1B3A72F1" w14:textId="77777777" w:rsidR="00AD1A70" w:rsidRPr="00A22CA4" w:rsidRDefault="00AD1A70" w:rsidP="00AD1A70">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14:paraId="2C585960" w14:textId="77777777" w:rsidR="00AD1A70" w:rsidRPr="00A22CA4" w:rsidRDefault="00AD1A70" w:rsidP="00AD1A70">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14:paraId="546978D6" w14:textId="77777777" w:rsidR="00AD1A70" w:rsidRPr="00A22CA4" w:rsidRDefault="00AD1A70" w:rsidP="00AD1A70">
      <w:pPr>
        <w:pStyle w:val="Style23"/>
        <w:widowControl/>
        <w:tabs>
          <w:tab w:val="left" w:pos="1701"/>
        </w:tabs>
        <w:spacing w:line="240" w:lineRule="auto"/>
        <w:ind w:left="1134" w:right="57"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6D4D9616" w14:textId="77777777" w:rsidR="00AD1A70" w:rsidRPr="00A22CA4" w:rsidRDefault="00AD1A70" w:rsidP="00AD1A70">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483BCDB" w14:textId="77777777" w:rsidR="00AD1A70" w:rsidRPr="00A22CA4" w:rsidRDefault="00AD1A70" w:rsidP="00AD1A70">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CF108EE" w14:textId="77777777" w:rsidR="00AD1A70" w:rsidRPr="00A22CA4" w:rsidRDefault="00AD1A70" w:rsidP="00AD1A70">
      <w:pPr>
        <w:pStyle w:val="af8"/>
        <w:numPr>
          <w:ilvl w:val="3"/>
          <w:numId w:val="78"/>
        </w:numPr>
        <w:ind w:left="1134" w:hanging="1134"/>
        <w:jc w:val="both"/>
      </w:pPr>
      <w:r w:rsidRPr="00A22CA4">
        <w:t xml:space="preserve">В случае,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Pr="00CE5CDE">
        <w:t>В письме завода-изготовителя должно быть четко указано, что условия будущего договора в части цены и сроков изготовления согласованы.</w:t>
      </w:r>
    </w:p>
    <w:p w14:paraId="25F07777" w14:textId="77777777" w:rsidR="00AD1A70" w:rsidRPr="00A22CA4" w:rsidRDefault="00AD1A70" w:rsidP="00AD1A70">
      <w:pPr>
        <w:pStyle w:val="af8"/>
        <w:numPr>
          <w:ilvl w:val="3"/>
          <w:numId w:val="78"/>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14:paraId="1523E461" w14:textId="77777777" w:rsidR="00AD1A70" w:rsidRPr="00A22CA4" w:rsidRDefault="00AD1A70" w:rsidP="00AD1A70">
      <w:pPr>
        <w:pStyle w:val="af8"/>
        <w:numPr>
          <w:ilvl w:val="3"/>
          <w:numId w:val="78"/>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1CFD100B" w14:textId="77777777" w:rsidR="00AD1A70" w:rsidRPr="00A22CA4" w:rsidRDefault="00AD1A70" w:rsidP="00AD1A70">
      <w:pPr>
        <w:pStyle w:val="af8"/>
        <w:numPr>
          <w:ilvl w:val="3"/>
          <w:numId w:val="78"/>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335D2F51" w14:textId="77777777" w:rsidR="00AD1A70" w:rsidRPr="00A22CA4" w:rsidRDefault="00AD1A70" w:rsidP="00AD1A70">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18ED0E8B" w14:textId="77777777" w:rsidR="00AD1A70" w:rsidRPr="00A22CA4" w:rsidRDefault="00AD1A70" w:rsidP="00AD1A70">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14:paraId="5953B559" w14:textId="77777777" w:rsidR="00AD1A70" w:rsidRPr="00A22CA4" w:rsidRDefault="00AD1A70" w:rsidP="00AD1A70">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lastRenderedPageBreak/>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7B6102C7" w14:textId="77777777" w:rsidR="00AD1A70" w:rsidRPr="00A22CA4" w:rsidRDefault="00AD1A70" w:rsidP="00AD1A70">
      <w:pPr>
        <w:pStyle w:val="af8"/>
        <w:numPr>
          <w:ilvl w:val="3"/>
          <w:numId w:val="78"/>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53B47844" w14:textId="77777777" w:rsidR="00AD1A70" w:rsidRPr="00A22CA4" w:rsidRDefault="00AD1A70" w:rsidP="00AD1A70">
      <w:pPr>
        <w:pStyle w:val="af8"/>
        <w:numPr>
          <w:ilvl w:val="3"/>
          <w:numId w:val="78"/>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14:paraId="4D7698CD" w14:textId="77777777" w:rsidR="00AD1A70" w:rsidRPr="00A22CA4" w:rsidRDefault="00AD1A70" w:rsidP="00AD1A70">
      <w:pPr>
        <w:pStyle w:val="af8"/>
        <w:numPr>
          <w:ilvl w:val="3"/>
          <w:numId w:val="78"/>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14:paraId="59D0D0FB" w14:textId="77777777" w:rsidR="00AD1A70" w:rsidRPr="00A22CA4" w:rsidRDefault="00AD1A70" w:rsidP="00AD1A70">
      <w:pPr>
        <w:pStyle w:val="af8"/>
        <w:numPr>
          <w:ilvl w:val="3"/>
          <w:numId w:val="78"/>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AEE053A" w14:textId="77777777" w:rsidR="00AD1A70" w:rsidRPr="00A22CA4" w:rsidRDefault="00AD1A70" w:rsidP="00AD1A70">
      <w:pPr>
        <w:pStyle w:val="af8"/>
        <w:ind w:left="1134"/>
        <w:jc w:val="both"/>
      </w:pPr>
    </w:p>
    <w:p w14:paraId="584B45F4" w14:textId="4214DBAA" w:rsidR="00AD1A70" w:rsidRPr="00A22CA4" w:rsidRDefault="00AD1A70" w:rsidP="00135143">
      <w:pPr>
        <w:pStyle w:val="af8"/>
        <w:numPr>
          <w:ilvl w:val="2"/>
          <w:numId w:val="78"/>
        </w:numPr>
        <w:ind w:left="1134" w:hanging="1134"/>
        <w:jc w:val="both"/>
        <w:outlineLvl w:val="1"/>
      </w:pPr>
      <w:bookmarkStart w:id="98" w:name="_Toc425777362"/>
      <w:r w:rsidRPr="00A22CA4">
        <w:t>В случае если Извещением предусмотрено требование о привлечении субподрядчиков (соисполнителей) из числа субъектов МСП</w:t>
      </w:r>
      <w:r>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Pr="00135143">
          <w:rPr>
            <w:rStyle w:val="ac"/>
            <w:rFonts w:eastAsiaTheme="majorEastAsia"/>
          </w:rPr>
          <w:t>https://rmsp.nalog.ru/search.html</w:t>
        </w:r>
      </w:hyperlink>
      <w:r>
        <w:t xml:space="preserve"> или предоставлением таким субподрядчиком </w:t>
      </w:r>
      <w:r w:rsidRPr="00135143">
        <w:rPr>
          <w:color w:val="000000"/>
        </w:rPr>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3"/>
      </w:r>
      <w:r w:rsidRPr="00A22CA4">
        <w:t>.</w:t>
      </w:r>
    </w:p>
    <w:p w14:paraId="5AC79135" w14:textId="77777777" w:rsidR="00AD1A70" w:rsidRPr="00A22CA4" w:rsidRDefault="00AD1A70" w:rsidP="00AD1A70">
      <w:pPr>
        <w:pStyle w:val="af8"/>
        <w:numPr>
          <w:ilvl w:val="3"/>
          <w:numId w:val="78"/>
        </w:numPr>
        <w:ind w:left="1134" w:hanging="1134"/>
        <w:jc w:val="both"/>
        <w:outlineLvl w:val="1"/>
      </w:pPr>
      <w:bookmarkStart w:id="100" w:name="_Toc425777363"/>
      <w:bookmarkEnd w:id="98"/>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100"/>
      <w:r w:rsidRPr="00A22CA4">
        <w:t xml:space="preserve"> </w:t>
      </w:r>
    </w:p>
    <w:p w14:paraId="351A89DA" w14:textId="77777777" w:rsidR="00AD1A70" w:rsidRPr="00A22CA4" w:rsidRDefault="00AD1A70" w:rsidP="00AD1A70">
      <w:pPr>
        <w:pStyle w:val="af8"/>
        <w:numPr>
          <w:ilvl w:val="3"/>
          <w:numId w:val="78"/>
        </w:numPr>
        <w:ind w:left="1134" w:hanging="1134"/>
        <w:jc w:val="both"/>
        <w:outlineLvl w:val="1"/>
      </w:pPr>
      <w:bookmarkStart w:id="101" w:name="_Toc425777364"/>
      <w:r w:rsidRPr="00A22CA4">
        <w:t>Потенциальные участники такой закупки представляют в составе Заявки:</w:t>
      </w:r>
      <w:bookmarkEnd w:id="101"/>
    </w:p>
    <w:p w14:paraId="562743BD" w14:textId="77777777" w:rsidR="00AD1A70" w:rsidRPr="00A22CA4" w:rsidRDefault="00AD1A70" w:rsidP="00AD1A70">
      <w:pPr>
        <w:pStyle w:val="af8"/>
        <w:numPr>
          <w:ilvl w:val="0"/>
          <w:numId w:val="57"/>
        </w:numPr>
        <w:ind w:left="1134" w:firstLine="0"/>
        <w:jc w:val="both"/>
        <w:outlineLvl w:val="1"/>
      </w:pPr>
      <w:bookmarkStart w:id="102" w:name="_Toc425777365"/>
      <w:r w:rsidRPr="00A22CA4">
        <w:t>План привлечения субподрядчиков (соисполнителей) из числа субъектов МСП</w:t>
      </w:r>
      <w:r>
        <w:t xml:space="preserve"> (Форма 23)</w:t>
      </w:r>
      <w:r w:rsidRPr="00A22CA4">
        <w:t>.</w:t>
      </w:r>
      <w:bookmarkEnd w:id="102"/>
      <w:r w:rsidRPr="00A22CA4">
        <w:t xml:space="preserve"> </w:t>
      </w:r>
    </w:p>
    <w:p w14:paraId="3B5E97CE" w14:textId="77777777" w:rsidR="00AD1A70" w:rsidRPr="00A22CA4" w:rsidRDefault="00AD1A70" w:rsidP="00AD1A70">
      <w:pPr>
        <w:pStyle w:val="af8"/>
        <w:numPr>
          <w:ilvl w:val="0"/>
          <w:numId w:val="57"/>
        </w:numPr>
        <w:ind w:left="1134" w:firstLine="0"/>
        <w:jc w:val="both"/>
        <w:outlineLvl w:val="1"/>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указанной в заявке на участие в закупке объемах и в указанные сроки, и что условия будущего договора между Потенциальным участником/Участником </w:t>
      </w:r>
      <w:r w:rsidRPr="00A22CA4">
        <w:lastRenderedPageBreak/>
        <w:t>закупки и субподрядчиком (соисполнителем) – субъектом МСП согласованы;</w:t>
      </w:r>
    </w:p>
    <w:p w14:paraId="36F29420" w14:textId="77777777" w:rsidR="00AD1A70" w:rsidRPr="00AA58CB" w:rsidRDefault="00AD1A70" w:rsidP="00AD1A70">
      <w:pPr>
        <w:pStyle w:val="Style23"/>
        <w:widowControl/>
        <w:numPr>
          <w:ilvl w:val="0"/>
          <w:numId w:val="57"/>
        </w:numPr>
        <w:tabs>
          <w:tab w:val="left" w:pos="1701"/>
        </w:tabs>
        <w:spacing w:line="240" w:lineRule="auto"/>
        <w:ind w:right="58"/>
        <w:rPr>
          <w:color w:val="000000"/>
        </w:rPr>
      </w:pPr>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14:paraId="132964BF" w14:textId="77777777" w:rsidR="00AD1A70" w:rsidRPr="00A22CA4" w:rsidRDefault="00AD1A70" w:rsidP="00AD1A70">
      <w:pPr>
        <w:pStyle w:val="af8"/>
        <w:numPr>
          <w:ilvl w:val="0"/>
          <w:numId w:val="57"/>
        </w:numPr>
        <w:ind w:left="1418" w:hanging="284"/>
        <w:jc w:val="both"/>
        <w:outlineLvl w:val="1"/>
      </w:pPr>
      <w:bookmarkStart w:id="103" w:name="_Toc425777368"/>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3"/>
    </w:p>
    <w:p w14:paraId="360AB40D" w14:textId="77777777" w:rsidR="00AD1A70" w:rsidRPr="00A22CA4" w:rsidRDefault="00AD1A70" w:rsidP="00AD1A70">
      <w:pPr>
        <w:pStyle w:val="Style23"/>
        <w:widowControl/>
        <w:numPr>
          <w:ilvl w:val="3"/>
          <w:numId w:val="78"/>
        </w:numPr>
        <w:tabs>
          <w:tab w:val="left" w:pos="1701"/>
        </w:tabs>
        <w:spacing w:line="240" w:lineRule="auto"/>
        <w:ind w:left="1134" w:right="58"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w:t>
      </w:r>
      <w:r>
        <w:t>а</w:t>
      </w:r>
      <w:r w:rsidRPr="00A22CA4">
        <w:t xml:space="preserve"> 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3AA2732" w14:textId="77777777" w:rsidR="00AD1A70" w:rsidRPr="00A22CA4" w:rsidRDefault="00AD1A70" w:rsidP="00AD1A70">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14:paraId="41AE8626" w14:textId="77777777" w:rsidR="00AD1A70" w:rsidRPr="00A22CA4" w:rsidRDefault="00AD1A70" w:rsidP="00AD1A70">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F5D499A" w14:textId="77777777" w:rsidR="00AD1A70" w:rsidRPr="00A22CA4" w:rsidRDefault="00AD1A70" w:rsidP="00AD1A70">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14:paraId="18DD8512" w14:textId="77777777" w:rsidR="00AD1A70" w:rsidRPr="00A22CA4" w:rsidRDefault="00AD1A70" w:rsidP="00AD1A70">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14:paraId="0546BB24" w14:textId="77777777" w:rsidR="00AD1A70" w:rsidRPr="00A22CA4" w:rsidRDefault="00AD1A70" w:rsidP="00AD1A70">
      <w:pPr>
        <w:pStyle w:val="Style23"/>
        <w:widowControl/>
        <w:tabs>
          <w:tab w:val="left" w:pos="1701"/>
        </w:tabs>
        <w:spacing w:line="240" w:lineRule="auto"/>
        <w:ind w:left="1134" w:right="58"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0585FF04" w14:textId="77777777" w:rsidR="00AD1A70" w:rsidRPr="00A22CA4" w:rsidRDefault="00AD1A70" w:rsidP="00AD1A70">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094F301" w14:textId="77777777" w:rsidR="00AD1A70" w:rsidRPr="00A22CA4" w:rsidRDefault="00AD1A70" w:rsidP="00AD1A70">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6D3B29D4" w14:textId="77777777" w:rsidR="00AD1A70" w:rsidRPr="00A22CA4" w:rsidRDefault="00AD1A70" w:rsidP="00AD1A70">
      <w:pPr>
        <w:pStyle w:val="af8"/>
        <w:numPr>
          <w:ilvl w:val="3"/>
          <w:numId w:val="78"/>
        </w:numPr>
        <w:ind w:left="1134" w:hanging="1134"/>
        <w:jc w:val="both"/>
      </w:pPr>
      <w:r w:rsidRPr="00A22CA4">
        <w:t xml:space="preserve">В случае,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Pr="00CE5CDE">
        <w:t>В письме завода-изготовителя должно быть четко указано, что условия будущего договора в части цены и сроков изготовления согласованы.</w:t>
      </w:r>
    </w:p>
    <w:p w14:paraId="11C09A43" w14:textId="77777777" w:rsidR="00AD1A70" w:rsidRPr="00A22CA4" w:rsidRDefault="00AD1A70" w:rsidP="00AD1A70">
      <w:pPr>
        <w:pStyle w:val="af8"/>
        <w:numPr>
          <w:ilvl w:val="3"/>
          <w:numId w:val="78"/>
        </w:numPr>
        <w:ind w:left="1134" w:hanging="1134"/>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w:t>
      </w:r>
      <w:r w:rsidRPr="00A22CA4">
        <w:lastRenderedPageBreak/>
        <w:t>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14:paraId="24EABF1A" w14:textId="77777777" w:rsidR="00AD1A70" w:rsidRPr="00A22CA4" w:rsidRDefault="00AD1A70" w:rsidP="00AD1A70">
      <w:pPr>
        <w:pStyle w:val="af8"/>
        <w:numPr>
          <w:ilvl w:val="3"/>
          <w:numId w:val="78"/>
        </w:numPr>
        <w:ind w:left="1134" w:hanging="1134"/>
        <w:jc w:val="both"/>
      </w:pPr>
      <w:r w:rsidRPr="00A22CA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5CB21C37" w14:textId="77777777" w:rsidR="00AD1A70" w:rsidRPr="00A22CA4" w:rsidRDefault="00AD1A70" w:rsidP="00AD1A70">
      <w:pPr>
        <w:pStyle w:val="af8"/>
        <w:numPr>
          <w:ilvl w:val="3"/>
          <w:numId w:val="78"/>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7F146AB" w14:textId="77777777" w:rsidR="00AD1A70" w:rsidRPr="00A22CA4" w:rsidRDefault="00AD1A70" w:rsidP="00AD1A70">
      <w:pPr>
        <w:pStyle w:val="af8"/>
        <w:numPr>
          <w:ilvl w:val="3"/>
          <w:numId w:val="78"/>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14:paraId="3E30DC0C" w14:textId="77777777" w:rsidR="00AD1A70" w:rsidRPr="00A22CA4" w:rsidRDefault="00AD1A70" w:rsidP="00AD1A70">
      <w:pPr>
        <w:pStyle w:val="af8"/>
        <w:numPr>
          <w:ilvl w:val="3"/>
          <w:numId w:val="78"/>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14:paraId="73768E99" w14:textId="77777777" w:rsidR="00AD1A70" w:rsidRPr="00A22CA4" w:rsidRDefault="00AD1A70" w:rsidP="00AD1A70">
      <w:pPr>
        <w:pStyle w:val="af8"/>
        <w:numPr>
          <w:ilvl w:val="3"/>
          <w:numId w:val="78"/>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26498669" w14:textId="77777777" w:rsidR="00AD1A70" w:rsidRPr="00A22CA4" w:rsidRDefault="00AD1A70" w:rsidP="00AD1A70">
      <w:pPr>
        <w:pStyle w:val="af8"/>
        <w:numPr>
          <w:ilvl w:val="3"/>
          <w:numId w:val="78"/>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6DB62350" w14:textId="77777777" w:rsidR="00AD1A70" w:rsidRPr="00343A81" w:rsidRDefault="00AD1A70" w:rsidP="00AD1A70">
      <w:pPr>
        <w:pStyle w:val="af8"/>
        <w:ind w:left="1134"/>
        <w:contextualSpacing w:val="0"/>
        <w:jc w:val="both"/>
      </w:pPr>
    </w:p>
    <w:p w14:paraId="7F75A49A" w14:textId="77777777" w:rsidR="00AD1A70" w:rsidRPr="00343A81" w:rsidRDefault="00AD1A70" w:rsidP="00AD1A70">
      <w:pPr>
        <w:pStyle w:val="af8"/>
        <w:numPr>
          <w:ilvl w:val="1"/>
          <w:numId w:val="78"/>
        </w:numPr>
        <w:ind w:left="1134" w:hanging="1134"/>
        <w:contextualSpacing w:val="0"/>
        <w:outlineLvl w:val="1"/>
        <w:rPr>
          <w:b/>
        </w:rPr>
      </w:pPr>
      <w:bookmarkStart w:id="104" w:name="_Toc425777369"/>
      <w:r w:rsidRPr="00343A81">
        <w:rPr>
          <w:b/>
        </w:rPr>
        <w:t>Альтернативные предложения</w:t>
      </w:r>
      <w:bookmarkEnd w:id="104"/>
    </w:p>
    <w:p w14:paraId="5F38A18D" w14:textId="77777777" w:rsidR="00AD1A70" w:rsidRPr="00343A81" w:rsidRDefault="00AD1A70" w:rsidP="00AD1A70">
      <w:pPr>
        <w:pStyle w:val="af8"/>
        <w:numPr>
          <w:ilvl w:val="2"/>
          <w:numId w:val="78"/>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w:t>
      </w:r>
      <w:r w:rsidRPr="00343A81">
        <w:lastRenderedPageBreak/>
        <w:t xml:space="preserve">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1A9A96EF" w14:textId="77777777" w:rsidR="00AD1A70" w:rsidRPr="00343A81" w:rsidRDefault="00AD1A70" w:rsidP="00AD1A70">
      <w:pPr>
        <w:pStyle w:val="af8"/>
        <w:numPr>
          <w:ilvl w:val="2"/>
          <w:numId w:val="78"/>
        </w:numPr>
        <w:ind w:left="1134" w:hanging="1134"/>
        <w:contextualSpacing w:val="0"/>
        <w:jc w:val="both"/>
      </w:pPr>
      <w:r w:rsidRPr="00343A81">
        <w:t xml:space="preserve">Участник </w:t>
      </w:r>
      <w:r>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379D1A34" w14:textId="77777777" w:rsidR="00AD1A70" w:rsidRPr="00343A81" w:rsidRDefault="00AD1A70" w:rsidP="00AD1A70">
      <w:pPr>
        <w:pStyle w:val="af8"/>
        <w:numPr>
          <w:ilvl w:val="2"/>
          <w:numId w:val="78"/>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1030C64" w14:textId="77777777" w:rsidR="00AD1A70" w:rsidRPr="00343A81" w:rsidRDefault="00AD1A70" w:rsidP="00AD1A70">
      <w:pPr>
        <w:pStyle w:val="af8"/>
        <w:numPr>
          <w:ilvl w:val="2"/>
          <w:numId w:val="78"/>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t>поставки товаров/</w:t>
      </w:r>
      <w:r w:rsidRPr="00343A81">
        <w:t>выполнения работ</w:t>
      </w:r>
      <w:r>
        <w:t>/оказания услуг</w:t>
      </w:r>
      <w:r w:rsidRPr="00343A81">
        <w:t>, за исключением частично</w:t>
      </w:r>
      <w:r>
        <w:t>й поставки товара/</w:t>
      </w:r>
      <w:r w:rsidRPr="00343A81">
        <w:t>выполнения работ</w:t>
      </w:r>
      <w:r>
        <w:t>/оказания услуг</w:t>
      </w:r>
      <w:r w:rsidRPr="00343A81">
        <w:t>.</w:t>
      </w:r>
    </w:p>
    <w:p w14:paraId="0CFF2775" w14:textId="77777777" w:rsidR="00AD1A70" w:rsidRPr="00343A81" w:rsidRDefault="00AD1A70" w:rsidP="00AD1A70">
      <w:pPr>
        <w:pStyle w:val="af8"/>
        <w:numPr>
          <w:ilvl w:val="2"/>
          <w:numId w:val="78"/>
        </w:numPr>
        <w:ind w:left="1134" w:hanging="1134"/>
        <w:contextualSpacing w:val="0"/>
        <w:jc w:val="both"/>
      </w:pPr>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33995FCA" w14:textId="77777777" w:rsidR="00AD1A70" w:rsidRPr="00343A81" w:rsidRDefault="00AD1A70" w:rsidP="00AD1A70">
      <w:pPr>
        <w:pStyle w:val="af8"/>
        <w:numPr>
          <w:ilvl w:val="2"/>
          <w:numId w:val="78"/>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14:paraId="1DFC8946" w14:textId="77777777" w:rsidR="00AD1A70" w:rsidRPr="00343A81" w:rsidRDefault="00AD1A70" w:rsidP="00AD1A70">
      <w:pPr>
        <w:pStyle w:val="af8"/>
        <w:numPr>
          <w:ilvl w:val="2"/>
          <w:numId w:val="78"/>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C2B0171" w14:textId="77777777" w:rsidR="00AD1A70" w:rsidRPr="00343A81" w:rsidRDefault="00AD1A70" w:rsidP="00AD1A70">
      <w:pPr>
        <w:pStyle w:val="af8"/>
        <w:numPr>
          <w:ilvl w:val="2"/>
          <w:numId w:val="78"/>
        </w:numPr>
        <w:ind w:left="1134" w:hanging="1134"/>
        <w:contextualSpacing w:val="0"/>
        <w:jc w:val="both"/>
      </w:pPr>
      <w:r w:rsidRPr="00343A81">
        <w:t>Альтернативные предложения, отличающиеся только ценой, не рассматриваются.</w:t>
      </w:r>
    </w:p>
    <w:p w14:paraId="18E3430A" w14:textId="77777777" w:rsidR="00AD1A70" w:rsidRPr="00343A81" w:rsidRDefault="00AD1A70" w:rsidP="00AD1A70">
      <w:pPr>
        <w:pStyle w:val="af8"/>
        <w:numPr>
          <w:ilvl w:val="1"/>
          <w:numId w:val="78"/>
        </w:numPr>
        <w:ind w:left="1134" w:hanging="1134"/>
        <w:contextualSpacing w:val="0"/>
        <w:outlineLvl w:val="1"/>
        <w:rPr>
          <w:b/>
        </w:rPr>
      </w:pPr>
      <w:bookmarkStart w:id="105" w:name="_Toc425777370"/>
      <w:r w:rsidRPr="00343A81">
        <w:rPr>
          <w:b/>
        </w:rPr>
        <w:t xml:space="preserve">Участие в </w:t>
      </w:r>
      <w:r>
        <w:rPr>
          <w:b/>
        </w:rPr>
        <w:t>закупке</w:t>
      </w:r>
      <w:r w:rsidRPr="00343A81">
        <w:t xml:space="preserve"> </w:t>
      </w:r>
      <w:r w:rsidRPr="00343A81">
        <w:rPr>
          <w:b/>
        </w:rPr>
        <w:t>коллективных участников</w:t>
      </w:r>
      <w:bookmarkEnd w:id="105"/>
    </w:p>
    <w:p w14:paraId="618F9B31" w14:textId="77777777" w:rsidR="00AD1A70" w:rsidRDefault="00AD1A70" w:rsidP="00AD1A70">
      <w:pPr>
        <w:pStyle w:val="af8"/>
        <w:numPr>
          <w:ilvl w:val="2"/>
          <w:numId w:val="78"/>
        </w:numPr>
        <w:ind w:left="1134" w:hanging="1134"/>
        <w:contextualSpacing w:val="0"/>
        <w:jc w:val="both"/>
      </w:pPr>
      <w:r w:rsidRPr="00343A81">
        <w:t xml:space="preserve">Если заявка на участие в закупке подается коллективным участником Участник </w:t>
      </w:r>
      <w:r>
        <w:t>закупки</w:t>
      </w:r>
      <w:r w:rsidRPr="00343A81">
        <w:t xml:space="preserve"> должен включить в свою заявку </w:t>
      </w:r>
      <w:bookmarkStart w:id="106" w:name="_Toc268183031"/>
      <w:r w:rsidRPr="00343A81">
        <w:rPr>
          <w:b/>
          <w:bCs/>
        </w:rPr>
        <w:t xml:space="preserve">План распределения объемов </w:t>
      </w:r>
      <w:r>
        <w:rPr>
          <w:b/>
          <w:bCs/>
        </w:rPr>
        <w:t>поставки товаров/</w:t>
      </w:r>
      <w:r w:rsidRPr="00343A81">
        <w:rPr>
          <w:b/>
          <w:bCs/>
        </w:rPr>
        <w:t>выполнения работ</w:t>
      </w:r>
      <w:r>
        <w:rPr>
          <w:b/>
          <w:bCs/>
        </w:rPr>
        <w:t>/оказания услуг</w:t>
      </w:r>
      <w:r w:rsidRPr="00343A81">
        <w:rPr>
          <w:b/>
          <w:bCs/>
        </w:rPr>
        <w:t xml:space="preserve"> внутри коллективного участника (форма 2</w:t>
      </w:r>
      <w:r>
        <w:rPr>
          <w:b/>
          <w:bCs/>
        </w:rPr>
        <w:t>1</w:t>
      </w:r>
      <w:r w:rsidRPr="00343A81">
        <w:rPr>
          <w:b/>
          <w:bCs/>
        </w:rPr>
        <w:t>)</w:t>
      </w:r>
      <w:bookmarkEnd w:id="106"/>
      <w:r w:rsidRPr="00343A81">
        <w:t>, дополнительно должны быть выполнены нижеприведенные требования.</w:t>
      </w:r>
    </w:p>
    <w:p w14:paraId="5D41885B" w14:textId="77777777" w:rsidR="00AD1A70" w:rsidRPr="00343A81" w:rsidRDefault="00AD1A70" w:rsidP="00AD1A70">
      <w:pPr>
        <w:pStyle w:val="af8"/>
        <w:numPr>
          <w:ilvl w:val="2"/>
          <w:numId w:val="78"/>
        </w:numPr>
        <w:ind w:left="1134" w:hanging="1134"/>
        <w:contextualSpacing w:val="0"/>
        <w:jc w:val="both"/>
      </w:pPr>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618F7EE" w14:textId="77777777" w:rsidR="00AD1A70" w:rsidRPr="00343A81" w:rsidRDefault="00AD1A70" w:rsidP="00AD1A70">
      <w:pPr>
        <w:pStyle w:val="af8"/>
        <w:ind w:left="1134"/>
        <w:jc w:val="both"/>
      </w:pPr>
      <w:r w:rsidRPr="00343A81">
        <w:t>­</w:t>
      </w:r>
      <w:r w:rsidRPr="00343A81">
        <w:tab/>
        <w:t xml:space="preserve">Анкета Участника </w:t>
      </w:r>
      <w:r>
        <w:t>закупки</w:t>
      </w:r>
      <w:r w:rsidRPr="00343A81">
        <w:t>, по форме и в соответствии с инструкциями, приведенными в настоящей Закупочной документации;</w:t>
      </w:r>
    </w:p>
    <w:p w14:paraId="76EC3C60" w14:textId="77777777" w:rsidR="00AD1A70" w:rsidRPr="00343A81" w:rsidRDefault="00AD1A70" w:rsidP="00AD1A70">
      <w:pPr>
        <w:pStyle w:val="af8"/>
        <w:ind w:left="1134"/>
        <w:jc w:val="both"/>
      </w:pPr>
      <w:r w:rsidRPr="00343A81">
        <w:lastRenderedPageBreak/>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FD523B0" w14:textId="77777777" w:rsidR="00AD1A70" w:rsidRPr="00343A81" w:rsidRDefault="00AD1A70" w:rsidP="00AD1A70">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EC6F7AC" w14:textId="77777777" w:rsidR="00AD1A70" w:rsidRPr="00343A81" w:rsidRDefault="00AD1A70" w:rsidP="00AD1A70">
      <w:pPr>
        <w:pStyle w:val="af8"/>
        <w:ind w:left="1134"/>
        <w:jc w:val="both"/>
      </w:pPr>
      <w:r w:rsidRPr="00343A81">
        <w:t>­</w:t>
      </w:r>
      <w:r w:rsidRPr="00343A81">
        <w:tab/>
        <w:t>Справка о кадровых ресурсах, по форме и в соответствии с инструкциями, приведенными в на</w:t>
      </w:r>
      <w:r>
        <w:t>стоящей Закупочной документации</w:t>
      </w:r>
      <w:r w:rsidRPr="00343A81">
        <w:t>;</w:t>
      </w:r>
    </w:p>
    <w:p w14:paraId="02184812" w14:textId="77777777" w:rsidR="00AD1A70" w:rsidRPr="00343A81" w:rsidRDefault="00AD1A70" w:rsidP="00AD1A70">
      <w:pPr>
        <w:pStyle w:val="af8"/>
        <w:ind w:left="1134"/>
        <w:jc w:val="both"/>
      </w:pPr>
      <w:r w:rsidRPr="00343A81">
        <w:t>­</w:t>
      </w:r>
      <w:r w:rsidRPr="00343A81">
        <w:tab/>
        <w:t xml:space="preserve">Информационное письмо о наличии у Участника </w:t>
      </w:r>
      <w:r>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7891920F" w14:textId="77777777" w:rsidR="00AD1A70" w:rsidRPr="00343A81" w:rsidRDefault="00AD1A70" w:rsidP="00AD1A70">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39D3A26" w14:textId="77777777" w:rsidR="00AD1A70" w:rsidRPr="00343A81" w:rsidRDefault="00AD1A70" w:rsidP="00AD1A70">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1CC6F30" w14:textId="77777777" w:rsidR="00AD1A70" w:rsidRPr="00343A81" w:rsidRDefault="00AD1A70" w:rsidP="00AD1A70">
      <w:pPr>
        <w:pStyle w:val="af8"/>
        <w:numPr>
          <w:ilvl w:val="2"/>
          <w:numId w:val="78"/>
        </w:numPr>
        <w:ind w:left="1134" w:hanging="1134"/>
        <w:jc w:val="both"/>
      </w:pPr>
      <w:r w:rsidRPr="00343A81">
        <w:t xml:space="preserve">Дополнительные требования к коллективным участника, а также к документам, представляемым Участником </w:t>
      </w:r>
      <w:r>
        <w:t>закупки</w:t>
      </w:r>
      <w:r w:rsidRPr="00343A81">
        <w:t xml:space="preserve"> в составе заявки, указаны в разделе </w:t>
      </w:r>
      <w:r>
        <w:t>6</w:t>
      </w:r>
      <w:r w:rsidRPr="00343A81">
        <w:t xml:space="preserve"> «Техническая часть» настоящей закупочной документации.</w:t>
      </w:r>
      <w:r>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5AD264CB" w14:textId="77777777" w:rsidR="00AD1A70" w:rsidRPr="00343A81" w:rsidRDefault="00AD1A70" w:rsidP="00AD1A70">
      <w:pPr>
        <w:widowControl/>
        <w:numPr>
          <w:ilvl w:val="0"/>
          <w:numId w:val="13"/>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t>закупке</w:t>
      </w:r>
      <w:r w:rsidRPr="00343A81">
        <w:t>, так и в рамках исполнения договора;</w:t>
      </w:r>
    </w:p>
    <w:p w14:paraId="5471B036" w14:textId="77777777" w:rsidR="00AD1A70" w:rsidRPr="00343A81" w:rsidRDefault="00AD1A70" w:rsidP="00AD1A70">
      <w:pPr>
        <w:widowControl/>
        <w:numPr>
          <w:ilvl w:val="0"/>
          <w:numId w:val="13"/>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14:paraId="2881FA1C" w14:textId="77777777" w:rsidR="00AD1A70" w:rsidRPr="00343A81" w:rsidRDefault="00AD1A70" w:rsidP="00AD1A70">
      <w:pPr>
        <w:widowControl/>
        <w:numPr>
          <w:ilvl w:val="0"/>
          <w:numId w:val="13"/>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D64CCA1" w14:textId="77777777" w:rsidR="00AD1A70" w:rsidRPr="00343A81" w:rsidRDefault="00AD1A70" w:rsidP="00AD1A70">
      <w:pPr>
        <w:widowControl/>
        <w:numPr>
          <w:ilvl w:val="0"/>
          <w:numId w:val="13"/>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Pr="00343A81">
        <w:t>;</w:t>
      </w:r>
    </w:p>
    <w:p w14:paraId="3F0B08C4" w14:textId="77777777" w:rsidR="00AD1A70" w:rsidRPr="00343A81" w:rsidRDefault="00AD1A70" w:rsidP="00AD1A70">
      <w:pPr>
        <w:widowControl/>
        <w:numPr>
          <w:ilvl w:val="0"/>
          <w:numId w:val="13"/>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55C1D99" w14:textId="77777777" w:rsidR="00AD1A70" w:rsidRPr="00343A81" w:rsidRDefault="00AD1A70" w:rsidP="00AD1A70">
      <w:pPr>
        <w:numPr>
          <w:ilvl w:val="2"/>
          <w:numId w:val="78"/>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9E83A9E" w14:textId="77777777" w:rsidR="00AD1A70" w:rsidRPr="00343A81" w:rsidRDefault="00AD1A70" w:rsidP="00AD1A70">
      <w:pPr>
        <w:numPr>
          <w:ilvl w:val="2"/>
          <w:numId w:val="78"/>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3D1D968A" w14:textId="77777777" w:rsidR="00AD1A70" w:rsidRPr="00343A81" w:rsidRDefault="00AD1A70" w:rsidP="00AD1A70">
      <w:pPr>
        <w:numPr>
          <w:ilvl w:val="2"/>
          <w:numId w:val="78"/>
        </w:numPr>
        <w:ind w:left="1134" w:hanging="1134"/>
        <w:jc w:val="both"/>
      </w:pPr>
      <w:r w:rsidRPr="00343A81">
        <w:t xml:space="preserve">Любое юридическое лицо, индивидуальный предприниматель, физическое </w:t>
      </w:r>
      <w:r w:rsidRPr="00343A81">
        <w:lastRenderedPageBreak/>
        <w:t>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14:paraId="33250F7D" w14:textId="77777777" w:rsidR="00AD1A70" w:rsidRPr="00343A81" w:rsidRDefault="00AD1A70" w:rsidP="00AD1A70">
      <w:pPr>
        <w:numPr>
          <w:ilvl w:val="2"/>
          <w:numId w:val="78"/>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2FD002B5" w14:textId="77777777" w:rsidR="00AD1A70" w:rsidRPr="00343A81" w:rsidRDefault="00AD1A70" w:rsidP="00AD1A70">
      <w:pPr>
        <w:widowControl/>
        <w:numPr>
          <w:ilvl w:val="0"/>
          <w:numId w:val="14"/>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14:paraId="5A049A7E" w14:textId="77777777" w:rsidR="00AD1A70" w:rsidRPr="00343A81" w:rsidRDefault="00AD1A70" w:rsidP="00AD1A70">
      <w:pPr>
        <w:widowControl/>
        <w:numPr>
          <w:ilvl w:val="0"/>
          <w:numId w:val="14"/>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7DA7AB36" w14:textId="77777777" w:rsidR="00AD1A70" w:rsidRPr="00343A81" w:rsidRDefault="00AD1A70" w:rsidP="00AD1A70">
      <w:pPr>
        <w:widowControl/>
        <w:numPr>
          <w:ilvl w:val="0"/>
          <w:numId w:val="14"/>
        </w:numPr>
        <w:autoSpaceDE/>
        <w:adjustRightInd/>
        <w:ind w:left="1701" w:hanging="567"/>
        <w:jc w:val="both"/>
      </w:pPr>
      <w:r w:rsidRPr="00343A81">
        <w:t xml:space="preserve">в состав заявки на участие в закупке дополнительно включается </w:t>
      </w:r>
      <w:r>
        <w:t xml:space="preserve">оригинал или </w:t>
      </w:r>
      <w:r w:rsidRPr="00343A81">
        <w:t>нотариально заверенная копия соглашения между организациями, составляющими коллективного участника;</w:t>
      </w:r>
    </w:p>
    <w:p w14:paraId="246035D9" w14:textId="77777777" w:rsidR="00AD1A70" w:rsidRPr="00343A81" w:rsidRDefault="00AD1A70" w:rsidP="00AD1A70">
      <w:pPr>
        <w:widowControl/>
        <w:numPr>
          <w:ilvl w:val="0"/>
          <w:numId w:val="14"/>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19FE89CB" w14:textId="77777777" w:rsidR="00AD1A70" w:rsidRPr="00343A81" w:rsidRDefault="00AD1A70" w:rsidP="00AD1A70">
      <w:pPr>
        <w:widowControl/>
        <w:numPr>
          <w:ilvl w:val="0"/>
          <w:numId w:val="14"/>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4F900EB" w14:textId="77777777" w:rsidR="00AD1A70" w:rsidRPr="00343A81" w:rsidRDefault="00AD1A70" w:rsidP="00AD1A70">
      <w:pPr>
        <w:numPr>
          <w:ilvl w:val="2"/>
          <w:numId w:val="78"/>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FA51ED8" w14:textId="77777777" w:rsidR="00AD1A70" w:rsidRPr="00343A81" w:rsidRDefault="00AD1A70" w:rsidP="00AD1A70">
      <w:pPr>
        <w:pStyle w:val="af8"/>
        <w:numPr>
          <w:ilvl w:val="2"/>
          <w:numId w:val="78"/>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C9D3EC1" w14:textId="77777777" w:rsidR="00AD1A70" w:rsidRDefault="00AD1A70" w:rsidP="00AD1A70">
      <w:pPr>
        <w:pStyle w:val="af8"/>
        <w:numPr>
          <w:ilvl w:val="2"/>
          <w:numId w:val="78"/>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277D3660" w14:textId="77777777" w:rsidR="00AD1A70" w:rsidRPr="004D7CE6" w:rsidRDefault="00AD1A70" w:rsidP="00AD1A70">
      <w:pPr>
        <w:pStyle w:val="af8"/>
        <w:numPr>
          <w:ilvl w:val="1"/>
          <w:numId w:val="78"/>
        </w:numPr>
        <w:ind w:left="1134" w:hanging="1134"/>
        <w:jc w:val="both"/>
      </w:pPr>
      <w:r w:rsidRPr="00315B41">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099BC690" w14:textId="77777777" w:rsidR="00AD1A70" w:rsidRPr="00315B41" w:rsidRDefault="00AD1A70" w:rsidP="00AD1A70">
      <w:pPr>
        <w:pStyle w:val="af8"/>
        <w:numPr>
          <w:ilvl w:val="2"/>
          <w:numId w:val="78"/>
        </w:numPr>
        <w:ind w:left="1134" w:hanging="1134"/>
        <w:jc w:val="both"/>
        <w:rPr>
          <w:b/>
        </w:rPr>
      </w:pPr>
      <w:r w:rsidRPr="00425492">
        <w:t xml:space="preserve">В случае, если в </w:t>
      </w:r>
      <w:r>
        <w:t xml:space="preserve">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4D7CE6">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w:t>
      </w:r>
      <w:r w:rsidRPr="004D7CE6">
        <w:rPr>
          <w:rFonts w:eastAsiaTheme="minorHAnsi"/>
          <w:bCs/>
          <w:lang w:eastAsia="en-US"/>
        </w:rPr>
        <w:lastRenderedPageBreak/>
        <w:t>договор заключается по цене договора, предложенной участником в заявке на участие в закупке.</w:t>
      </w:r>
      <w:r>
        <w:rPr>
          <w:rFonts w:eastAsiaTheme="minorHAnsi"/>
          <w:bCs/>
          <w:lang w:eastAsia="en-US"/>
        </w:rPr>
        <w:t xml:space="preserve"> </w:t>
      </w:r>
      <w:r w:rsidRPr="003D60B3">
        <w:rPr>
          <w:rFonts w:eastAsiaTheme="minorHAnsi"/>
          <w:bCs/>
          <w:lang w:eastAsia="en-US"/>
        </w:rPr>
        <w:t xml:space="preserve">Приоритет устанавливается с учетом положений Генерального </w:t>
      </w:r>
      <w:hyperlink r:id="rId16" w:history="1">
        <w:r w:rsidRPr="003D60B3">
          <w:rPr>
            <w:rFonts w:eastAsiaTheme="minorHAnsi"/>
            <w:bCs/>
            <w:lang w:eastAsia="en-US"/>
          </w:rPr>
          <w:t>соглашения</w:t>
        </w:r>
      </w:hyperlink>
      <w:r w:rsidRPr="003D60B3">
        <w:rPr>
          <w:rFonts w:eastAsiaTheme="minorHAnsi"/>
          <w:bCs/>
          <w:lang w:eastAsia="en-US"/>
        </w:rPr>
        <w:t xml:space="preserve"> по тарифам и торговле 1994 года и </w:t>
      </w:r>
      <w:hyperlink r:id="rId17" w:history="1">
        <w:r w:rsidRPr="003D60B3">
          <w:rPr>
            <w:rFonts w:eastAsiaTheme="minorHAnsi"/>
            <w:bCs/>
            <w:lang w:eastAsia="en-US"/>
          </w:rPr>
          <w:t>Договора</w:t>
        </w:r>
      </w:hyperlink>
      <w:r w:rsidRPr="003D60B3">
        <w:rPr>
          <w:rFonts w:eastAsiaTheme="minorHAnsi"/>
          <w:bCs/>
          <w:lang w:eastAsia="en-US"/>
        </w:rPr>
        <w:t xml:space="preserve"> о Евразийском экономическом союзе от 29 мая 2014 г.</w:t>
      </w:r>
    </w:p>
    <w:p w14:paraId="53381CF8" w14:textId="77777777" w:rsidR="00AD1A70" w:rsidRPr="004D7CE6" w:rsidRDefault="00AD1A70" w:rsidP="00AD1A70">
      <w:pPr>
        <w:pStyle w:val="af8"/>
        <w:numPr>
          <w:ilvl w:val="2"/>
          <w:numId w:val="78"/>
        </w:numPr>
        <w:ind w:left="1134" w:hanging="1134"/>
        <w:jc w:val="both"/>
        <w:rPr>
          <w:b/>
        </w:rPr>
      </w:pPr>
      <w:r>
        <w:t>Условиями предоставления приоритета является:</w:t>
      </w:r>
    </w:p>
    <w:p w14:paraId="2ABC32A2" w14:textId="7CE45084" w:rsidR="00AD1A70" w:rsidRDefault="00135143" w:rsidP="00135143">
      <w:pPr>
        <w:ind w:left="1080"/>
        <w:jc w:val="both"/>
      </w:pPr>
      <w:r>
        <w:t xml:space="preserve">а) </w:t>
      </w:r>
      <w:r w:rsidR="00AD1A7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10EF30D8" w14:textId="697EF5AE" w:rsidR="00AD1A70" w:rsidRDefault="00135143" w:rsidP="00135143">
      <w:pPr>
        <w:ind w:left="1080"/>
        <w:jc w:val="both"/>
      </w:pPr>
      <w:r>
        <w:t xml:space="preserve">б) </w:t>
      </w:r>
      <w:r w:rsidR="00AD1A7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43318697" w14:textId="61138B1A" w:rsidR="00AD1A70" w:rsidRDefault="00135143" w:rsidP="00135143">
      <w:pPr>
        <w:ind w:left="1080"/>
        <w:jc w:val="both"/>
      </w:pPr>
      <w:r>
        <w:t xml:space="preserve">в) </w:t>
      </w:r>
      <w:r w:rsidR="00AD1A70">
        <w:t>Наличие сведений о начальной (максимальной) цене единицы каждого товара, работы, услуги, являющихся предметом закупки;</w:t>
      </w:r>
    </w:p>
    <w:p w14:paraId="5E052A91" w14:textId="61D743BE" w:rsidR="00AD1A70" w:rsidRDefault="00135143" w:rsidP="00135143">
      <w:pPr>
        <w:ind w:left="1080"/>
        <w:jc w:val="both"/>
      </w:pPr>
      <w:bookmarkStart w:id="107" w:name="Par3"/>
      <w:bookmarkEnd w:id="107"/>
      <w:r>
        <w:t xml:space="preserve">г) </w:t>
      </w:r>
      <w:r w:rsidR="00AD1A70">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73EE31B" w14:textId="02F3C71E" w:rsidR="00AD1A70" w:rsidRDefault="00135143" w:rsidP="00135143">
      <w:pPr>
        <w:ind w:left="1080"/>
        <w:jc w:val="both"/>
      </w:pPr>
      <w:r>
        <w:t xml:space="preserve">д) </w:t>
      </w:r>
      <w:r w:rsidR="00AD1A7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FA3BF5">
        <w:t>3</w:t>
      </w:r>
      <w:r w:rsidR="00AD1A70">
        <w:t>.</w:t>
      </w:r>
      <w:r>
        <w:t xml:space="preserve"> </w:t>
      </w:r>
      <w:r w:rsidR="00AD1A7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29B41E7" w14:textId="2A278E10" w:rsidR="00AD1A70" w:rsidRDefault="00135143" w:rsidP="00135143">
      <w:pPr>
        <w:ind w:left="1080"/>
        <w:jc w:val="both"/>
      </w:pPr>
      <w:r>
        <w:t xml:space="preserve">е) </w:t>
      </w:r>
      <w:r w:rsidR="00AD1A7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3BEC25" w14:textId="3CACEA5A" w:rsidR="00AD1A70" w:rsidRDefault="00135143" w:rsidP="00135143">
      <w:pPr>
        <w:ind w:left="1080"/>
        <w:jc w:val="both"/>
      </w:pPr>
      <w:r>
        <w:t xml:space="preserve">ж) </w:t>
      </w:r>
      <w:r w:rsidR="00AD1A7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ADF2E3E" w14:textId="12B75AF6" w:rsidR="00AD1A70" w:rsidRDefault="00135143" w:rsidP="00135143">
      <w:pPr>
        <w:ind w:left="1080"/>
        <w:jc w:val="both"/>
      </w:pPr>
      <w:r>
        <w:t xml:space="preserve">з) </w:t>
      </w:r>
      <w:r w:rsidR="00AD1A7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EFDE275" w14:textId="77777777" w:rsidR="00AD1A70" w:rsidRDefault="00AD1A70" w:rsidP="00135143">
      <w:pPr>
        <w:pStyle w:val="af8"/>
        <w:numPr>
          <w:ilvl w:val="2"/>
          <w:numId w:val="78"/>
        </w:numPr>
        <w:ind w:left="1134" w:hanging="1134"/>
        <w:jc w:val="both"/>
      </w:pPr>
      <w:r>
        <w:t>Приоритет не предоставляется в случаях, если:</w:t>
      </w:r>
    </w:p>
    <w:p w14:paraId="0CE5657E" w14:textId="4F4D9F20" w:rsidR="00AD1A70" w:rsidRDefault="00135143" w:rsidP="00135143">
      <w:pPr>
        <w:ind w:left="1080"/>
        <w:jc w:val="both"/>
      </w:pPr>
      <w:r>
        <w:t xml:space="preserve">а) </w:t>
      </w:r>
      <w:r w:rsidR="00AD1A70">
        <w:t>закупка признана несостоявшейся и договор заключается с единственным участником закупки;</w:t>
      </w:r>
    </w:p>
    <w:p w14:paraId="57735515" w14:textId="2B77519C" w:rsidR="00AD1A70" w:rsidRDefault="00135143" w:rsidP="00135143">
      <w:pPr>
        <w:ind w:left="1080"/>
        <w:jc w:val="both"/>
      </w:pPr>
      <w:r>
        <w:t xml:space="preserve">б) </w:t>
      </w:r>
      <w:r w:rsidR="00AD1A7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E93FD50" w14:textId="0725CAFB" w:rsidR="00AD1A70" w:rsidRDefault="00135143" w:rsidP="00135143">
      <w:pPr>
        <w:ind w:left="1080"/>
        <w:jc w:val="both"/>
      </w:pPr>
      <w:r>
        <w:t xml:space="preserve">в) </w:t>
      </w:r>
      <w:r w:rsidR="00AD1A7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E69DB7A" w14:textId="6A913B9C" w:rsidR="00AD1A70" w:rsidRDefault="00135143" w:rsidP="00135143">
      <w:pPr>
        <w:ind w:left="1080"/>
        <w:jc w:val="both"/>
      </w:pPr>
      <w:bookmarkStart w:id="108" w:name="Par14"/>
      <w:bookmarkEnd w:id="108"/>
      <w:r>
        <w:lastRenderedPageBreak/>
        <w:t xml:space="preserve">г) </w:t>
      </w:r>
      <w:r w:rsidR="00AD1A7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6D616AA" w14:textId="77777777" w:rsidR="00CE4D94" w:rsidRPr="004C3763" w:rsidRDefault="00CE4D94">
      <w:pPr>
        <w:widowControl/>
        <w:autoSpaceDE/>
        <w:autoSpaceDN/>
        <w:adjustRightInd/>
        <w:spacing w:after="200" w:line="276" w:lineRule="auto"/>
      </w:pPr>
      <w:r w:rsidRPr="004C3763">
        <w:br w:type="page"/>
      </w:r>
    </w:p>
    <w:p w14:paraId="0E307CAF" w14:textId="77777777" w:rsidR="00CE4D94" w:rsidRPr="004C3763" w:rsidRDefault="00CE4D94" w:rsidP="0080265A">
      <w:pPr>
        <w:pStyle w:val="af8"/>
        <w:pageBreakBefore/>
        <w:numPr>
          <w:ilvl w:val="0"/>
          <w:numId w:val="15"/>
        </w:numPr>
        <w:spacing w:before="120" w:after="60"/>
        <w:ind w:left="851" w:hanging="851"/>
        <w:contextualSpacing w:val="0"/>
        <w:outlineLvl w:val="0"/>
        <w:rPr>
          <w:b/>
          <w:color w:val="000000" w:themeColor="text1"/>
        </w:rPr>
      </w:pPr>
      <w:bookmarkStart w:id="109" w:name="_Toc425777371"/>
      <w:r w:rsidRPr="004C3763">
        <w:rPr>
          <w:b/>
          <w:color w:val="000000" w:themeColor="text1"/>
        </w:rPr>
        <w:lastRenderedPageBreak/>
        <w:t>ТЕХНИЧЕСКАЯ ЧАСТЬ</w:t>
      </w:r>
      <w:bookmarkEnd w:id="109"/>
    </w:p>
    <w:p w14:paraId="752C020A" w14:textId="7CC9D33F" w:rsidR="00CE4D94" w:rsidRPr="004C3763" w:rsidRDefault="005557B3" w:rsidP="00CE4D94">
      <w:pPr>
        <w:pStyle w:val="Style12"/>
        <w:widowControl/>
        <w:tabs>
          <w:tab w:val="left" w:leader="underscore" w:pos="9864"/>
        </w:tabs>
        <w:spacing w:line="324" w:lineRule="exact"/>
        <w:ind w:firstLine="851"/>
        <w:rPr>
          <w:rStyle w:val="FontStyle128"/>
          <w:color w:val="000000" w:themeColor="text1"/>
          <w:sz w:val="24"/>
          <w:szCs w:val="24"/>
        </w:rPr>
      </w:pPr>
      <w:r w:rsidRPr="004C3763">
        <w:rPr>
          <w:rStyle w:val="FontStyle128"/>
          <w:color w:val="000000" w:themeColor="text1"/>
          <w:sz w:val="24"/>
          <w:szCs w:val="24"/>
        </w:rPr>
        <w:t xml:space="preserve">«Техническая часть </w:t>
      </w:r>
      <w:r w:rsidR="004C3763" w:rsidRPr="004C3763">
        <w:rPr>
          <w:rStyle w:val="FontStyle128"/>
          <w:color w:val="000000" w:themeColor="text1"/>
          <w:sz w:val="24"/>
          <w:szCs w:val="24"/>
        </w:rPr>
        <w:t xml:space="preserve">представлена в приложении №1 </w:t>
      </w:r>
      <w:r w:rsidRPr="004C3763">
        <w:rPr>
          <w:rStyle w:val="FontStyle128"/>
          <w:color w:val="000000" w:themeColor="text1"/>
          <w:sz w:val="24"/>
          <w:szCs w:val="24"/>
        </w:rPr>
        <w:t>к настоящей закупочной документации»</w:t>
      </w:r>
      <w:r w:rsidR="00CE4D94" w:rsidRPr="004C3763">
        <w:rPr>
          <w:rStyle w:val="FontStyle128"/>
          <w:color w:val="000000" w:themeColor="text1"/>
          <w:sz w:val="24"/>
          <w:szCs w:val="24"/>
        </w:rPr>
        <w:t>.</w:t>
      </w:r>
    </w:p>
    <w:p w14:paraId="345729E0" w14:textId="77777777" w:rsidR="00CE4D94" w:rsidRPr="004C3763" w:rsidRDefault="00CE4D94" w:rsidP="004C3763">
      <w:pPr>
        <w:pStyle w:val="af8"/>
        <w:numPr>
          <w:ilvl w:val="0"/>
          <w:numId w:val="15"/>
        </w:numPr>
        <w:spacing w:before="120" w:after="60"/>
        <w:ind w:left="851" w:hanging="851"/>
        <w:contextualSpacing w:val="0"/>
        <w:outlineLvl w:val="0"/>
        <w:rPr>
          <w:b/>
          <w:color w:val="000000" w:themeColor="text1"/>
        </w:rPr>
      </w:pPr>
      <w:bookmarkStart w:id="110" w:name="_Toc425777372"/>
      <w:r w:rsidRPr="004C3763">
        <w:rPr>
          <w:b/>
          <w:color w:val="000000" w:themeColor="text1"/>
        </w:rPr>
        <w:t>ПРОЕКТ ДОГОВОРА</w:t>
      </w:r>
      <w:bookmarkEnd w:id="110"/>
    </w:p>
    <w:p w14:paraId="0EEE541D" w14:textId="7E722A33" w:rsidR="00CE4D94" w:rsidRPr="004C3763" w:rsidRDefault="005557B3" w:rsidP="00CE4D94">
      <w:pPr>
        <w:pStyle w:val="Style12"/>
        <w:widowControl/>
        <w:tabs>
          <w:tab w:val="left" w:leader="underscore" w:pos="9864"/>
        </w:tabs>
        <w:spacing w:line="324" w:lineRule="exact"/>
        <w:ind w:firstLine="851"/>
        <w:rPr>
          <w:rStyle w:val="FontStyle128"/>
          <w:color w:val="000000" w:themeColor="text1"/>
          <w:sz w:val="24"/>
          <w:szCs w:val="24"/>
        </w:rPr>
      </w:pPr>
      <w:r w:rsidRPr="004C3763">
        <w:rPr>
          <w:rStyle w:val="FontStyle128"/>
          <w:color w:val="000000" w:themeColor="text1"/>
          <w:sz w:val="24"/>
          <w:szCs w:val="24"/>
        </w:rPr>
        <w:t>«Проект договора предста</w:t>
      </w:r>
      <w:r w:rsidR="004C3763" w:rsidRPr="004C3763">
        <w:rPr>
          <w:rStyle w:val="FontStyle128"/>
          <w:color w:val="000000" w:themeColor="text1"/>
          <w:sz w:val="24"/>
          <w:szCs w:val="24"/>
        </w:rPr>
        <w:t>влен в приложении №2</w:t>
      </w:r>
      <w:r w:rsidRPr="004C3763">
        <w:rPr>
          <w:rStyle w:val="FontStyle128"/>
          <w:color w:val="000000" w:themeColor="text1"/>
          <w:sz w:val="24"/>
          <w:szCs w:val="24"/>
        </w:rPr>
        <w:t xml:space="preserve"> к настоящей закупочной документации»</w:t>
      </w:r>
      <w:r w:rsidR="00CE4D94" w:rsidRPr="004C3763">
        <w:rPr>
          <w:rStyle w:val="FontStyle128"/>
          <w:color w:val="000000" w:themeColor="text1"/>
          <w:sz w:val="24"/>
          <w:szCs w:val="24"/>
        </w:rPr>
        <w:t>.</w:t>
      </w:r>
    </w:p>
    <w:p w14:paraId="5280A55F" w14:textId="05A1619F" w:rsidR="003479BC" w:rsidRPr="004C3763" w:rsidRDefault="00135143" w:rsidP="00135143">
      <w:pPr>
        <w:pStyle w:val="af8"/>
        <w:ind w:left="0" w:firstLine="851"/>
        <w:jc w:val="both"/>
        <w:rPr>
          <w:color w:val="000000" w:themeColor="text1"/>
        </w:rPr>
      </w:pPr>
      <w:r w:rsidRPr="004C3763">
        <w:rPr>
          <w:color w:val="000000" w:themeColor="text1"/>
        </w:rPr>
        <w:t>Участник в процессе проведения конкурентных переговоров вправе предложить свою форму Договора, соответствующую условиям Технического задания (Приложение №1 к Закупочной документации), в которую включены существенные условия договора.</w:t>
      </w:r>
    </w:p>
    <w:p w14:paraId="4B518557" w14:textId="77777777" w:rsidR="004C3763" w:rsidRPr="004C3763" w:rsidRDefault="004C3763" w:rsidP="004C3763">
      <w:pPr>
        <w:pStyle w:val="af8"/>
        <w:numPr>
          <w:ilvl w:val="0"/>
          <w:numId w:val="15"/>
        </w:numPr>
        <w:spacing w:before="120" w:after="60"/>
        <w:contextualSpacing w:val="0"/>
        <w:outlineLvl w:val="0"/>
        <w:rPr>
          <w:b/>
          <w:color w:val="000000" w:themeColor="text1"/>
        </w:rPr>
      </w:pPr>
      <w:bookmarkStart w:id="111" w:name="_Toc425777373"/>
      <w:r w:rsidRPr="004C3763">
        <w:rPr>
          <w:b/>
          <w:color w:val="000000" w:themeColor="text1"/>
        </w:rPr>
        <w:t>РУКОВОДСТВО ПО ЭКСПЕРТНОЙ ОЦЕНКЕ</w:t>
      </w:r>
      <w:bookmarkEnd w:id="111"/>
    </w:p>
    <w:p w14:paraId="117530ED" w14:textId="35C0AC4E" w:rsidR="004C3763" w:rsidRPr="004C3763" w:rsidRDefault="004C3763" w:rsidP="004C3763">
      <w:pPr>
        <w:spacing w:before="120" w:after="60"/>
        <w:ind w:firstLine="851"/>
        <w:jc w:val="both"/>
        <w:rPr>
          <w:b/>
          <w:color w:val="000000" w:themeColor="text1"/>
        </w:rPr>
      </w:pPr>
      <w:r w:rsidRPr="004C3763">
        <w:rPr>
          <w:rStyle w:val="FontStyle128"/>
          <w:color w:val="000000" w:themeColor="text1"/>
          <w:sz w:val="24"/>
          <w:szCs w:val="24"/>
        </w:rPr>
        <w:t xml:space="preserve"> «Руководство по экспертной оценке представлено в приложении №3 к настоящей закупочной документации».</w:t>
      </w:r>
    </w:p>
    <w:p w14:paraId="500EE509" w14:textId="77777777" w:rsidR="004C3763" w:rsidRPr="00343A81" w:rsidRDefault="004C3763" w:rsidP="003479BC"/>
    <w:bookmarkEnd w:id="17"/>
    <w:bookmarkEnd w:id="16"/>
    <w:bookmarkEnd w:id="15"/>
    <w:bookmarkEnd w:id="14"/>
    <w:bookmarkEnd w:id="13"/>
    <w:bookmarkEnd w:id="12"/>
    <w:bookmarkEnd w:id="11"/>
    <w:bookmarkEnd w:id="10"/>
    <w:p w14:paraId="5635ABC9" w14:textId="77777777" w:rsidR="00F27CCD" w:rsidRDefault="00F27CCD">
      <w:pPr>
        <w:widowControl/>
        <w:autoSpaceDE/>
        <w:autoSpaceDN/>
        <w:adjustRightInd/>
        <w:spacing w:after="200" w:line="276" w:lineRule="auto"/>
      </w:pPr>
      <w:r>
        <w:br w:type="page"/>
      </w:r>
    </w:p>
    <w:p w14:paraId="64974C80"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2" w:name="_Ref55280368"/>
      <w:bookmarkStart w:id="113" w:name="_Toc55285361"/>
      <w:bookmarkStart w:id="114" w:name="_Toc55305390"/>
      <w:bookmarkStart w:id="115" w:name="_Toc57314671"/>
      <w:bookmarkStart w:id="116" w:name="_Toc69728985"/>
      <w:bookmarkStart w:id="117" w:name="_Toc309208619"/>
      <w:bookmarkStart w:id="118" w:name="_Toc425777374"/>
      <w:bookmarkStart w:id="119" w:name="ФОРМЫ"/>
      <w:r w:rsidRPr="00482D2B">
        <w:rPr>
          <w:rFonts w:ascii="Times New Roman" w:hAnsi="Times New Roman"/>
          <w:sz w:val="24"/>
          <w:szCs w:val="24"/>
        </w:rPr>
        <w:lastRenderedPageBreak/>
        <w:t>Образцы основных форм документов, включаемых в заявку</w:t>
      </w:r>
      <w:bookmarkEnd w:id="112"/>
      <w:bookmarkEnd w:id="113"/>
      <w:bookmarkEnd w:id="114"/>
      <w:bookmarkEnd w:id="115"/>
      <w:bookmarkEnd w:id="116"/>
      <w:bookmarkEnd w:id="117"/>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18"/>
    </w:p>
    <w:p w14:paraId="1B5EB041"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20" w:name="_Toc130043628"/>
      <w:bookmarkStart w:id="121" w:name="_Ref55336310"/>
      <w:bookmarkStart w:id="122" w:name="_Toc57314672"/>
      <w:bookmarkStart w:id="123" w:name="_Toc69728986"/>
      <w:bookmarkStart w:id="124" w:name="_Toc309208620"/>
      <w:bookmarkStart w:id="125" w:name="_Toc425777375"/>
      <w:bookmarkEnd w:id="119"/>
      <w:bookmarkEnd w:id="120"/>
      <w:r w:rsidRPr="003135DF">
        <w:rPr>
          <w:b/>
        </w:rPr>
        <w:t xml:space="preserve">Письмо о подаче оферты </w:t>
      </w:r>
      <w:bookmarkStart w:id="126" w:name="_Ref22846535"/>
      <w:r w:rsidRPr="003135DF">
        <w:rPr>
          <w:b/>
        </w:rPr>
        <w:t>(</w:t>
      </w:r>
      <w:bookmarkEnd w:id="126"/>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1"/>
      <w:bookmarkEnd w:id="122"/>
      <w:bookmarkEnd w:id="123"/>
      <w:bookmarkEnd w:id="124"/>
      <w:bookmarkEnd w:id="125"/>
    </w:p>
    <w:p w14:paraId="1A9C7AB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27" w:name="_Toc309208621"/>
      <w:bookmarkStart w:id="128" w:name="_Toc425777376"/>
      <w:r w:rsidRPr="003135DF">
        <w:t>Форма письма о подаче оферты</w:t>
      </w:r>
      <w:bookmarkEnd w:id="127"/>
      <w:bookmarkEnd w:id="128"/>
    </w:p>
    <w:p w14:paraId="001C94C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385398A"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764F9A0E" w14:textId="77777777" w:rsidTr="00CE22C2">
        <w:tc>
          <w:tcPr>
            <w:tcW w:w="4360" w:type="dxa"/>
            <w:shd w:val="clear" w:color="auto" w:fill="auto"/>
            <w:vAlign w:val="center"/>
          </w:tcPr>
          <w:p w14:paraId="08FD3E67" w14:textId="77777777"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29" w:name="_Toc425777377"/>
            <w:r w:rsidRPr="00080929">
              <w:rPr>
                <w:b/>
                <w:iCs/>
                <w:snapToGrid w:val="0"/>
                <w:color w:val="943634"/>
              </w:rPr>
              <w:t>БЛАНК ПРЕДПРИЯТИЯ</w:t>
            </w:r>
            <w:bookmarkEnd w:id="129"/>
          </w:p>
        </w:tc>
      </w:tr>
    </w:tbl>
    <w:p w14:paraId="66D60478"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56B1BD88" w14:textId="77777777" w:rsidTr="00CE22C2">
        <w:tc>
          <w:tcPr>
            <w:tcW w:w="3437" w:type="dxa"/>
            <w:shd w:val="clear" w:color="auto" w:fill="auto"/>
            <w:vAlign w:val="center"/>
          </w:tcPr>
          <w:p w14:paraId="3B765353"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456767ED" w14:textId="77777777" w:rsidR="00F27CCD" w:rsidRPr="00AA327A" w:rsidRDefault="00F27CCD" w:rsidP="00F27CCD">
            <w:pPr>
              <w:jc w:val="center"/>
              <w:rPr>
                <w:sz w:val="26"/>
                <w:szCs w:val="26"/>
                <w:lang w:val="en-US"/>
              </w:rPr>
            </w:pPr>
          </w:p>
        </w:tc>
        <w:tc>
          <w:tcPr>
            <w:tcW w:w="3969" w:type="dxa"/>
            <w:shd w:val="clear" w:color="auto" w:fill="auto"/>
            <w:vAlign w:val="center"/>
          </w:tcPr>
          <w:p w14:paraId="2B0AC198"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7BC0F806" w14:textId="77777777" w:rsidR="00F27CCD" w:rsidRPr="003135DF" w:rsidRDefault="00F27CCD" w:rsidP="00F27CCD">
      <w:pPr>
        <w:spacing w:before="240" w:after="120"/>
        <w:jc w:val="center"/>
        <w:rPr>
          <w:b/>
        </w:rPr>
      </w:pPr>
      <w:r w:rsidRPr="003135DF">
        <w:rPr>
          <w:b/>
        </w:rPr>
        <w:t>Уважаемые господа!</w:t>
      </w:r>
    </w:p>
    <w:p w14:paraId="34F7F46B"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76878A0" w14:textId="77777777" w:rsidR="00F27CCD" w:rsidRPr="00F27CCD" w:rsidRDefault="00F27CCD" w:rsidP="00F27CCD">
      <w:pPr>
        <w:jc w:val="both"/>
      </w:pPr>
      <w:r w:rsidRPr="00F27CCD">
        <w:t>____________________________________________________________________________,</w:t>
      </w:r>
    </w:p>
    <w:p w14:paraId="6DE85E1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66EEC55" w14:textId="77777777" w:rsidR="00F27CCD" w:rsidRPr="00F27CCD" w:rsidRDefault="00F27CCD" w:rsidP="00F27CCD">
      <w:pPr>
        <w:jc w:val="both"/>
      </w:pPr>
      <w:r w:rsidRPr="00F27CCD">
        <w:t>зарегистрированное по адресу:_____________________________________________,</w:t>
      </w:r>
    </w:p>
    <w:p w14:paraId="686D271C"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E8239C9" w14:textId="77777777" w:rsidR="00F27CCD" w:rsidRPr="00F27CCD" w:rsidRDefault="00F27CCD" w:rsidP="00F27CCD">
      <w:pPr>
        <w:jc w:val="both"/>
      </w:pPr>
      <w:r w:rsidRPr="00F27CCD">
        <w:t>предлагает заключить договор на выполнение следующих работ:</w:t>
      </w:r>
    </w:p>
    <w:p w14:paraId="24EF9AFB" w14:textId="77777777" w:rsidR="00F27CCD" w:rsidRPr="00F27CCD" w:rsidRDefault="00F27CCD" w:rsidP="00F27CCD">
      <w:pPr>
        <w:jc w:val="both"/>
      </w:pPr>
      <w:r w:rsidRPr="00F27CCD">
        <w:t>____________________________________________________________________________</w:t>
      </w:r>
    </w:p>
    <w:p w14:paraId="17194330" w14:textId="77777777" w:rsidR="00F27CCD" w:rsidRPr="00F27CCD" w:rsidRDefault="00F27CCD" w:rsidP="00F27CCD">
      <w:pPr>
        <w:jc w:val="center"/>
        <w:rPr>
          <w:vertAlign w:val="superscript"/>
        </w:rPr>
      </w:pPr>
      <w:r w:rsidRPr="00F27CCD">
        <w:rPr>
          <w:vertAlign w:val="superscript"/>
        </w:rPr>
        <w:t>(предмет договора)</w:t>
      </w:r>
    </w:p>
    <w:p w14:paraId="3F333E29"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BE48DCD"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7A20C251" w14:textId="77777777" w:rsidR="00D27552" w:rsidRDefault="00D27552" w:rsidP="00F27CCD">
      <w:pPr>
        <w:ind w:left="284"/>
        <w:jc w:val="both"/>
        <w:rPr>
          <w:rStyle w:val="afff9"/>
          <w:color w:val="548DD4" w:themeColor="text2" w:themeTint="99"/>
          <w:sz w:val="24"/>
          <w:szCs w:val="24"/>
          <w:u w:val="single"/>
        </w:rPr>
      </w:pPr>
    </w:p>
    <w:p w14:paraId="55CB9D41"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7F5C9BF4" w14:textId="77777777" w:rsidR="00001E4C" w:rsidRDefault="00001E4C" w:rsidP="00001E4C">
      <w:pPr>
        <w:ind w:left="284"/>
        <w:jc w:val="both"/>
        <w:rPr>
          <w:rStyle w:val="afff9"/>
          <w:color w:val="548DD4" w:themeColor="text2" w:themeTint="99"/>
          <w:sz w:val="24"/>
          <w:szCs w:val="24"/>
          <w:u w:val="single"/>
        </w:rPr>
      </w:pPr>
    </w:p>
    <w:p w14:paraId="1ED7DB93"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22682360" w14:textId="18E29965" w:rsidR="002511C4" w:rsidRPr="00C03A50" w:rsidRDefault="002511C4" w:rsidP="00C03A50">
      <w:pPr>
        <w:pStyle w:val="af8"/>
        <w:spacing w:before="60" w:after="60"/>
        <w:ind w:left="851"/>
        <w:jc w:val="both"/>
        <w:outlineLvl w:val="0"/>
        <w:rPr>
          <w:bCs/>
        </w:rPr>
      </w:pPr>
      <w:r w:rsidRPr="00C03A50">
        <w:t xml:space="preserve">Лот 1: </w:t>
      </w:r>
      <w:r w:rsidRPr="00C03A50">
        <w:rPr>
          <w:bCs/>
        </w:rPr>
        <w:t>«</w:t>
      </w:r>
      <w:r w:rsidR="00C03A50" w:rsidRPr="00C03A50">
        <w:rPr>
          <w:bCs/>
        </w:rPr>
        <w:t xml:space="preserve">Оказание финансовых услуг для нужд компаний Группы «Интер РАО» по заключению договоров предоставления денежных средств со свободным графиком их получения/договоров об открытии возобновляемой кредитной линии со сроками траншей от 540 до 1095 и сроком на 4 года с даты первого </w:t>
      </w:r>
      <w:r w:rsidR="00C03A50" w:rsidRPr="00C03A50">
        <w:rPr>
          <w:bCs/>
        </w:rPr>
        <w:lastRenderedPageBreak/>
        <w:t>предоставления транша, для целей финансирования текущей финансово-хозяйственной деятельности, в т.ч. рефинансирования кредитов и займов.</w:t>
      </w:r>
      <w:r w:rsidRPr="00C03A50">
        <w:rPr>
          <w:color w:val="000000"/>
        </w:rPr>
        <w:t>»</w:t>
      </w:r>
    </w:p>
    <w:p w14:paraId="10F0B72C" w14:textId="1021CE8E" w:rsidR="002511C4" w:rsidRPr="000A7073" w:rsidRDefault="002511C4" w:rsidP="002511C4">
      <w:pPr>
        <w:widowControl/>
        <w:tabs>
          <w:tab w:val="left" w:pos="1134"/>
        </w:tabs>
        <w:adjustRightInd/>
        <w:spacing w:before="60" w:line="360" w:lineRule="auto"/>
        <w:ind w:left="1134"/>
        <w:jc w:val="both"/>
        <w:rPr>
          <w:b/>
          <w:bCs/>
        </w:rPr>
      </w:pPr>
    </w:p>
    <w:tbl>
      <w:tblPr>
        <w:tblStyle w:val="1a"/>
        <w:tblW w:w="0" w:type="auto"/>
        <w:tblInd w:w="0" w:type="dxa"/>
        <w:tblLook w:val="04A0" w:firstRow="1" w:lastRow="0" w:firstColumn="1" w:lastColumn="0" w:noHBand="0" w:noVBand="1"/>
      </w:tblPr>
      <w:tblGrid>
        <w:gridCol w:w="749"/>
        <w:gridCol w:w="3754"/>
        <w:gridCol w:w="2693"/>
        <w:gridCol w:w="2376"/>
      </w:tblGrid>
      <w:tr w:rsidR="00493E1C" w:rsidRPr="000A7073" w14:paraId="758E1F1C" w14:textId="78B48DEA" w:rsidTr="00493E1C">
        <w:trPr>
          <w:trHeight w:val="300"/>
        </w:trPr>
        <w:tc>
          <w:tcPr>
            <w:tcW w:w="749" w:type="dxa"/>
            <w:tcBorders>
              <w:top w:val="single" w:sz="4" w:space="0" w:color="auto"/>
              <w:left w:val="single" w:sz="4" w:space="0" w:color="auto"/>
              <w:bottom w:val="single" w:sz="4" w:space="0" w:color="auto"/>
              <w:right w:val="single" w:sz="4" w:space="0" w:color="auto"/>
            </w:tcBorders>
            <w:hideMark/>
          </w:tcPr>
          <w:p w14:paraId="7DAFCDA6" w14:textId="77777777" w:rsidR="00493E1C" w:rsidRPr="000A7073" w:rsidRDefault="00493E1C" w:rsidP="00493E1C">
            <w:pPr>
              <w:spacing w:before="120"/>
              <w:ind w:left="284" w:hanging="284"/>
              <w:jc w:val="center"/>
              <w:rPr>
                <w:i/>
                <w:color w:val="000000" w:themeColor="text1"/>
              </w:rPr>
            </w:pPr>
            <w:r w:rsidRPr="000A7073">
              <w:rPr>
                <w:i/>
                <w:color w:val="000000" w:themeColor="text1"/>
              </w:rPr>
              <w:t>№п/п</w:t>
            </w:r>
          </w:p>
        </w:tc>
        <w:tc>
          <w:tcPr>
            <w:tcW w:w="3754" w:type="dxa"/>
            <w:tcBorders>
              <w:top w:val="single" w:sz="4" w:space="0" w:color="auto"/>
              <w:left w:val="single" w:sz="4" w:space="0" w:color="auto"/>
              <w:bottom w:val="single" w:sz="4" w:space="0" w:color="auto"/>
              <w:right w:val="single" w:sz="4" w:space="0" w:color="auto"/>
            </w:tcBorders>
            <w:noWrap/>
            <w:hideMark/>
          </w:tcPr>
          <w:p w14:paraId="5C71621F" w14:textId="77777777" w:rsidR="00493E1C" w:rsidRPr="000A7073" w:rsidRDefault="00493E1C" w:rsidP="00493E1C">
            <w:pPr>
              <w:spacing w:before="120"/>
              <w:ind w:left="284" w:hanging="284"/>
              <w:jc w:val="center"/>
              <w:rPr>
                <w:i/>
                <w:color w:val="000000" w:themeColor="text1"/>
              </w:rPr>
            </w:pPr>
            <w:r w:rsidRPr="000A7073">
              <w:rPr>
                <w:i/>
                <w:color w:val="000000" w:themeColor="text1"/>
              </w:rPr>
              <w:t>Наименование Заказчика</w:t>
            </w:r>
          </w:p>
        </w:tc>
        <w:tc>
          <w:tcPr>
            <w:tcW w:w="2693" w:type="dxa"/>
            <w:tcBorders>
              <w:top w:val="single" w:sz="4" w:space="0" w:color="auto"/>
              <w:left w:val="single" w:sz="4" w:space="0" w:color="auto"/>
              <w:bottom w:val="single" w:sz="4" w:space="0" w:color="auto"/>
              <w:right w:val="single" w:sz="4" w:space="0" w:color="auto"/>
            </w:tcBorders>
            <w:noWrap/>
            <w:hideMark/>
          </w:tcPr>
          <w:p w14:paraId="04CE332E" w14:textId="77777777" w:rsidR="00493E1C" w:rsidRPr="000A7073" w:rsidRDefault="00493E1C" w:rsidP="00493E1C">
            <w:pPr>
              <w:spacing w:before="120"/>
              <w:ind w:left="284" w:hanging="284"/>
              <w:jc w:val="center"/>
              <w:rPr>
                <w:i/>
                <w:color w:val="000000" w:themeColor="text1"/>
              </w:rPr>
            </w:pPr>
            <w:r w:rsidRPr="000A7073">
              <w:rPr>
                <w:i/>
                <w:color w:val="000000" w:themeColor="text1"/>
              </w:rPr>
              <w:t>Стоимость рублей РФ, без НДС</w:t>
            </w:r>
          </w:p>
        </w:tc>
        <w:tc>
          <w:tcPr>
            <w:tcW w:w="2376" w:type="dxa"/>
            <w:tcBorders>
              <w:top w:val="single" w:sz="4" w:space="0" w:color="auto"/>
              <w:left w:val="single" w:sz="4" w:space="0" w:color="auto"/>
              <w:bottom w:val="single" w:sz="4" w:space="0" w:color="auto"/>
              <w:right w:val="single" w:sz="4" w:space="0" w:color="auto"/>
            </w:tcBorders>
          </w:tcPr>
          <w:p w14:paraId="276C7C29" w14:textId="77777777" w:rsidR="00493E1C" w:rsidRDefault="00493E1C" w:rsidP="00493E1C">
            <w:pPr>
              <w:spacing w:before="120"/>
              <w:ind w:left="284" w:hanging="284"/>
              <w:jc w:val="center"/>
              <w:rPr>
                <w:i/>
                <w:color w:val="000000" w:themeColor="text1"/>
              </w:rPr>
            </w:pPr>
            <w:r>
              <w:rPr>
                <w:i/>
                <w:color w:val="000000" w:themeColor="text1"/>
              </w:rPr>
              <w:t>(ключевая ставка</w:t>
            </w:r>
            <w:r w:rsidRPr="006F0792">
              <w:rPr>
                <w:i/>
                <w:color w:val="000000" w:themeColor="text1"/>
              </w:rPr>
              <w:t xml:space="preserve"> </w:t>
            </w:r>
            <w:r>
              <w:rPr>
                <w:i/>
                <w:color w:val="000000" w:themeColor="text1"/>
              </w:rPr>
              <w:t>+</w:t>
            </w:r>
            <w:r w:rsidRPr="006F0792">
              <w:rPr>
                <w:i/>
                <w:color w:val="000000" w:themeColor="text1"/>
              </w:rPr>
              <w:t xml:space="preserve"> </w:t>
            </w:r>
            <w:r>
              <w:rPr>
                <w:i/>
                <w:color w:val="000000" w:themeColor="text1"/>
              </w:rPr>
              <w:t>%)</w:t>
            </w:r>
          </w:p>
          <w:p w14:paraId="41B5408B" w14:textId="07E3F54F" w:rsidR="00493E1C" w:rsidRPr="000A7073" w:rsidRDefault="00493E1C" w:rsidP="00493E1C">
            <w:pPr>
              <w:spacing w:before="120"/>
              <w:ind w:left="284" w:hanging="284"/>
              <w:jc w:val="center"/>
              <w:rPr>
                <w:i/>
                <w:color w:val="000000" w:themeColor="text1"/>
              </w:rPr>
            </w:pPr>
            <w:r w:rsidRPr="00FD07B4">
              <w:rPr>
                <w:color w:val="548DD4" w:themeColor="text2" w:themeTint="99"/>
                <w:sz w:val="20"/>
                <w:szCs w:val="20"/>
              </w:rPr>
              <w:t>[указать два значения</w:t>
            </w:r>
            <w:r w:rsidRPr="006F0792">
              <w:rPr>
                <w:color w:val="548DD4" w:themeColor="text2" w:themeTint="99"/>
                <w:sz w:val="20"/>
                <w:szCs w:val="20"/>
              </w:rPr>
              <w:t>]</w:t>
            </w:r>
          </w:p>
        </w:tc>
      </w:tr>
      <w:tr w:rsidR="00493E1C" w:rsidRPr="000A7073" w14:paraId="2D8DA769" w14:textId="6179FC1F" w:rsidTr="00493E1C">
        <w:trPr>
          <w:trHeight w:val="300"/>
        </w:trPr>
        <w:tc>
          <w:tcPr>
            <w:tcW w:w="749" w:type="dxa"/>
            <w:tcBorders>
              <w:top w:val="single" w:sz="4" w:space="0" w:color="auto"/>
              <w:left w:val="single" w:sz="4" w:space="0" w:color="auto"/>
              <w:bottom w:val="single" w:sz="4" w:space="0" w:color="auto"/>
              <w:right w:val="single" w:sz="4" w:space="0" w:color="auto"/>
            </w:tcBorders>
            <w:vAlign w:val="bottom"/>
            <w:hideMark/>
          </w:tcPr>
          <w:p w14:paraId="684C663D" w14:textId="77777777" w:rsidR="00493E1C" w:rsidRPr="000A7073" w:rsidRDefault="00493E1C" w:rsidP="00FE1549">
            <w:pPr>
              <w:rPr>
                <w:i/>
                <w:color w:val="000000"/>
              </w:rPr>
            </w:pPr>
            <w:r w:rsidRPr="000A7073">
              <w:rPr>
                <w:i/>
                <w:color w:val="000000"/>
              </w:rPr>
              <w:t>1</w:t>
            </w:r>
          </w:p>
        </w:tc>
        <w:tc>
          <w:tcPr>
            <w:tcW w:w="3754" w:type="dxa"/>
            <w:tcBorders>
              <w:top w:val="single" w:sz="4" w:space="0" w:color="auto"/>
              <w:left w:val="single" w:sz="4" w:space="0" w:color="auto"/>
              <w:bottom w:val="single" w:sz="4" w:space="0" w:color="auto"/>
              <w:right w:val="single" w:sz="4" w:space="0" w:color="auto"/>
            </w:tcBorders>
            <w:noWrap/>
            <w:vAlign w:val="center"/>
          </w:tcPr>
          <w:p w14:paraId="55FB0FBF" w14:textId="30923DC4" w:rsidR="00493E1C" w:rsidRPr="000A7073" w:rsidRDefault="00493E1C" w:rsidP="004804F2">
            <w:pPr>
              <w:rPr>
                <w:i/>
                <w:color w:val="000000"/>
              </w:rPr>
            </w:pPr>
            <w:r w:rsidRPr="004804F2">
              <w:rPr>
                <w:i/>
                <w:color w:val="000000"/>
              </w:rPr>
              <w:t>ПАО «Томскэнергосбыт» (424.17.00289)</w:t>
            </w:r>
          </w:p>
        </w:tc>
        <w:tc>
          <w:tcPr>
            <w:tcW w:w="2693" w:type="dxa"/>
            <w:tcBorders>
              <w:top w:val="single" w:sz="4" w:space="0" w:color="auto"/>
              <w:left w:val="single" w:sz="4" w:space="0" w:color="auto"/>
              <w:bottom w:val="single" w:sz="4" w:space="0" w:color="auto"/>
              <w:right w:val="single" w:sz="4" w:space="0" w:color="auto"/>
            </w:tcBorders>
            <w:noWrap/>
          </w:tcPr>
          <w:p w14:paraId="1B97E735"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1FCA131F" w14:textId="77777777" w:rsidR="00493E1C" w:rsidRPr="000A7073" w:rsidRDefault="00493E1C" w:rsidP="00FE1549">
            <w:pPr>
              <w:spacing w:before="120"/>
              <w:ind w:left="284" w:hanging="284"/>
              <w:rPr>
                <w:i/>
                <w:color w:val="000000" w:themeColor="text1"/>
              </w:rPr>
            </w:pPr>
          </w:p>
        </w:tc>
      </w:tr>
      <w:tr w:rsidR="00493E1C" w:rsidRPr="000A7073" w14:paraId="5124BBF8" w14:textId="264C4848" w:rsidTr="00493E1C">
        <w:trPr>
          <w:trHeight w:val="300"/>
        </w:trPr>
        <w:tc>
          <w:tcPr>
            <w:tcW w:w="749" w:type="dxa"/>
            <w:tcBorders>
              <w:top w:val="single" w:sz="4" w:space="0" w:color="auto"/>
              <w:left w:val="single" w:sz="4" w:space="0" w:color="auto"/>
              <w:bottom w:val="single" w:sz="4" w:space="0" w:color="auto"/>
              <w:right w:val="single" w:sz="4" w:space="0" w:color="auto"/>
            </w:tcBorders>
            <w:vAlign w:val="bottom"/>
            <w:hideMark/>
          </w:tcPr>
          <w:p w14:paraId="2E5C21BD" w14:textId="77777777" w:rsidR="00493E1C" w:rsidRPr="000A7073" w:rsidRDefault="00493E1C" w:rsidP="00FE1549">
            <w:pPr>
              <w:rPr>
                <w:i/>
                <w:color w:val="000000"/>
              </w:rPr>
            </w:pPr>
            <w:r w:rsidRPr="000A7073">
              <w:rPr>
                <w:i/>
                <w:color w:val="000000"/>
              </w:rPr>
              <w:t>2</w:t>
            </w:r>
          </w:p>
        </w:tc>
        <w:tc>
          <w:tcPr>
            <w:tcW w:w="3754" w:type="dxa"/>
            <w:tcBorders>
              <w:top w:val="single" w:sz="4" w:space="0" w:color="auto"/>
              <w:left w:val="single" w:sz="4" w:space="0" w:color="auto"/>
              <w:bottom w:val="single" w:sz="4" w:space="0" w:color="auto"/>
              <w:right w:val="single" w:sz="4" w:space="0" w:color="auto"/>
            </w:tcBorders>
            <w:noWrap/>
            <w:vAlign w:val="center"/>
          </w:tcPr>
          <w:p w14:paraId="1F872B26" w14:textId="75585899" w:rsidR="00493E1C" w:rsidRPr="000A7073" w:rsidRDefault="00493E1C" w:rsidP="00FE1549">
            <w:pPr>
              <w:rPr>
                <w:i/>
                <w:color w:val="000000"/>
              </w:rPr>
            </w:pPr>
            <w:r w:rsidRPr="004804F2">
              <w:rPr>
                <w:i/>
                <w:color w:val="000000"/>
              </w:rPr>
              <w:t>АО «Алтайэнергосбыт» (880.17.00236)</w:t>
            </w:r>
          </w:p>
        </w:tc>
        <w:tc>
          <w:tcPr>
            <w:tcW w:w="2693" w:type="dxa"/>
            <w:tcBorders>
              <w:top w:val="single" w:sz="4" w:space="0" w:color="auto"/>
              <w:left w:val="single" w:sz="4" w:space="0" w:color="auto"/>
              <w:bottom w:val="single" w:sz="4" w:space="0" w:color="auto"/>
              <w:right w:val="single" w:sz="4" w:space="0" w:color="auto"/>
            </w:tcBorders>
            <w:noWrap/>
          </w:tcPr>
          <w:p w14:paraId="1F8F2254"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577DB896" w14:textId="77777777" w:rsidR="00493E1C" w:rsidRPr="000A7073" w:rsidRDefault="00493E1C" w:rsidP="00FE1549">
            <w:pPr>
              <w:spacing w:before="120"/>
              <w:ind w:left="284" w:hanging="284"/>
              <w:rPr>
                <w:i/>
                <w:color w:val="000000" w:themeColor="text1"/>
              </w:rPr>
            </w:pPr>
          </w:p>
        </w:tc>
      </w:tr>
      <w:tr w:rsidR="00493E1C" w:rsidRPr="000A7073" w14:paraId="35069925" w14:textId="0D1F48CF" w:rsidTr="00493E1C">
        <w:trPr>
          <w:trHeight w:val="300"/>
        </w:trPr>
        <w:tc>
          <w:tcPr>
            <w:tcW w:w="749" w:type="dxa"/>
            <w:tcBorders>
              <w:top w:val="single" w:sz="4" w:space="0" w:color="auto"/>
              <w:left w:val="single" w:sz="4" w:space="0" w:color="auto"/>
              <w:bottom w:val="single" w:sz="4" w:space="0" w:color="auto"/>
              <w:right w:val="single" w:sz="4" w:space="0" w:color="auto"/>
            </w:tcBorders>
            <w:vAlign w:val="bottom"/>
            <w:hideMark/>
          </w:tcPr>
          <w:p w14:paraId="094BEF91" w14:textId="77777777" w:rsidR="00493E1C" w:rsidRPr="000A7073" w:rsidRDefault="00493E1C" w:rsidP="00FE1549">
            <w:pPr>
              <w:rPr>
                <w:i/>
                <w:color w:val="000000"/>
              </w:rPr>
            </w:pPr>
            <w:r w:rsidRPr="000A7073">
              <w:rPr>
                <w:i/>
                <w:color w:val="000000"/>
              </w:rPr>
              <w:t>3</w:t>
            </w:r>
          </w:p>
        </w:tc>
        <w:tc>
          <w:tcPr>
            <w:tcW w:w="3754" w:type="dxa"/>
            <w:tcBorders>
              <w:top w:val="single" w:sz="4" w:space="0" w:color="auto"/>
              <w:left w:val="single" w:sz="4" w:space="0" w:color="auto"/>
              <w:bottom w:val="single" w:sz="4" w:space="0" w:color="auto"/>
              <w:right w:val="single" w:sz="4" w:space="0" w:color="auto"/>
            </w:tcBorders>
            <w:noWrap/>
            <w:vAlign w:val="center"/>
          </w:tcPr>
          <w:p w14:paraId="41323251" w14:textId="594BE1F6" w:rsidR="00493E1C" w:rsidRPr="000A7073" w:rsidRDefault="00493E1C" w:rsidP="00FE1549">
            <w:pPr>
              <w:rPr>
                <w:i/>
                <w:color w:val="000000"/>
              </w:rPr>
            </w:pPr>
            <w:r w:rsidRPr="004804F2">
              <w:rPr>
                <w:i/>
                <w:color w:val="000000"/>
              </w:rPr>
              <w:t>ООО «Орловский энергосбыт» (910.17.00125)</w:t>
            </w:r>
          </w:p>
        </w:tc>
        <w:tc>
          <w:tcPr>
            <w:tcW w:w="2693" w:type="dxa"/>
            <w:tcBorders>
              <w:top w:val="single" w:sz="4" w:space="0" w:color="auto"/>
              <w:left w:val="single" w:sz="4" w:space="0" w:color="auto"/>
              <w:bottom w:val="single" w:sz="4" w:space="0" w:color="auto"/>
              <w:right w:val="single" w:sz="4" w:space="0" w:color="auto"/>
            </w:tcBorders>
            <w:noWrap/>
          </w:tcPr>
          <w:p w14:paraId="3DC12072"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0438D969" w14:textId="77777777" w:rsidR="00493E1C" w:rsidRPr="000A7073" w:rsidRDefault="00493E1C" w:rsidP="00FE1549">
            <w:pPr>
              <w:spacing w:before="120"/>
              <w:ind w:left="284" w:hanging="284"/>
              <w:rPr>
                <w:i/>
                <w:color w:val="000000" w:themeColor="text1"/>
              </w:rPr>
            </w:pPr>
          </w:p>
        </w:tc>
      </w:tr>
      <w:tr w:rsidR="00493E1C" w:rsidRPr="000A7073" w14:paraId="54FB54AE" w14:textId="13F94B11" w:rsidTr="00493E1C">
        <w:trPr>
          <w:trHeight w:val="300"/>
        </w:trPr>
        <w:tc>
          <w:tcPr>
            <w:tcW w:w="749" w:type="dxa"/>
            <w:tcBorders>
              <w:top w:val="single" w:sz="4" w:space="0" w:color="auto"/>
              <w:left w:val="single" w:sz="4" w:space="0" w:color="auto"/>
              <w:bottom w:val="single" w:sz="4" w:space="0" w:color="auto"/>
              <w:right w:val="single" w:sz="4" w:space="0" w:color="auto"/>
            </w:tcBorders>
            <w:vAlign w:val="bottom"/>
          </w:tcPr>
          <w:p w14:paraId="30544161" w14:textId="0644DF92" w:rsidR="00493E1C" w:rsidRPr="000A7073" w:rsidRDefault="00493E1C" w:rsidP="00FE1549">
            <w:pPr>
              <w:rPr>
                <w:i/>
                <w:color w:val="000000"/>
              </w:rPr>
            </w:pPr>
            <w:r>
              <w:rPr>
                <w:i/>
                <w:color w:val="000000"/>
              </w:rPr>
              <w:t>4</w:t>
            </w:r>
          </w:p>
        </w:tc>
        <w:tc>
          <w:tcPr>
            <w:tcW w:w="3754" w:type="dxa"/>
            <w:tcBorders>
              <w:top w:val="single" w:sz="4" w:space="0" w:color="auto"/>
              <w:left w:val="single" w:sz="4" w:space="0" w:color="auto"/>
              <w:bottom w:val="single" w:sz="4" w:space="0" w:color="auto"/>
              <w:right w:val="single" w:sz="4" w:space="0" w:color="auto"/>
            </w:tcBorders>
            <w:noWrap/>
            <w:vAlign w:val="center"/>
          </w:tcPr>
          <w:p w14:paraId="2B5CE1F5" w14:textId="4F288849" w:rsidR="00493E1C" w:rsidRPr="002511C4" w:rsidRDefault="00493E1C" w:rsidP="00FE1549">
            <w:pPr>
              <w:rPr>
                <w:i/>
                <w:color w:val="000000"/>
              </w:rPr>
            </w:pPr>
            <w:r w:rsidRPr="004804F2">
              <w:rPr>
                <w:i/>
                <w:color w:val="000000"/>
              </w:rPr>
              <w:t>ПАО «Тамбовская энергосбытовая компания» (870.17.00203)</w:t>
            </w:r>
          </w:p>
        </w:tc>
        <w:tc>
          <w:tcPr>
            <w:tcW w:w="2693" w:type="dxa"/>
            <w:tcBorders>
              <w:top w:val="single" w:sz="4" w:space="0" w:color="auto"/>
              <w:left w:val="single" w:sz="4" w:space="0" w:color="auto"/>
              <w:bottom w:val="single" w:sz="4" w:space="0" w:color="auto"/>
              <w:right w:val="single" w:sz="4" w:space="0" w:color="auto"/>
            </w:tcBorders>
            <w:noWrap/>
          </w:tcPr>
          <w:p w14:paraId="2555506E"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5DC18E4F" w14:textId="77777777" w:rsidR="00493E1C" w:rsidRPr="000A7073" w:rsidRDefault="00493E1C" w:rsidP="00FE1549">
            <w:pPr>
              <w:spacing w:before="120"/>
              <w:ind w:left="284" w:hanging="284"/>
              <w:rPr>
                <w:i/>
                <w:color w:val="000000" w:themeColor="text1"/>
              </w:rPr>
            </w:pPr>
          </w:p>
        </w:tc>
      </w:tr>
      <w:tr w:rsidR="00493E1C" w:rsidRPr="000A7073" w14:paraId="5DF4754C" w14:textId="657D634F" w:rsidTr="00493E1C">
        <w:trPr>
          <w:trHeight w:val="300"/>
        </w:trPr>
        <w:tc>
          <w:tcPr>
            <w:tcW w:w="749" w:type="dxa"/>
            <w:tcBorders>
              <w:top w:val="single" w:sz="4" w:space="0" w:color="auto"/>
              <w:left w:val="single" w:sz="4" w:space="0" w:color="auto"/>
              <w:bottom w:val="single" w:sz="4" w:space="0" w:color="auto"/>
              <w:right w:val="single" w:sz="4" w:space="0" w:color="auto"/>
            </w:tcBorders>
            <w:vAlign w:val="bottom"/>
          </w:tcPr>
          <w:p w14:paraId="48EC68B2" w14:textId="1B419A4A" w:rsidR="00493E1C" w:rsidRPr="000A7073" w:rsidRDefault="00493E1C" w:rsidP="00FE1549">
            <w:pPr>
              <w:rPr>
                <w:i/>
                <w:color w:val="000000"/>
              </w:rPr>
            </w:pPr>
            <w:r>
              <w:rPr>
                <w:i/>
                <w:color w:val="000000"/>
              </w:rPr>
              <w:t>5</w:t>
            </w:r>
          </w:p>
        </w:tc>
        <w:tc>
          <w:tcPr>
            <w:tcW w:w="3754" w:type="dxa"/>
            <w:tcBorders>
              <w:top w:val="single" w:sz="4" w:space="0" w:color="auto"/>
              <w:left w:val="single" w:sz="4" w:space="0" w:color="auto"/>
              <w:bottom w:val="single" w:sz="4" w:space="0" w:color="auto"/>
              <w:right w:val="single" w:sz="4" w:space="0" w:color="auto"/>
            </w:tcBorders>
            <w:noWrap/>
            <w:vAlign w:val="center"/>
          </w:tcPr>
          <w:p w14:paraId="30794FC7" w14:textId="61014444" w:rsidR="00493E1C" w:rsidRPr="002511C4" w:rsidRDefault="00493E1C" w:rsidP="00FE1549">
            <w:pPr>
              <w:rPr>
                <w:i/>
                <w:color w:val="000000"/>
              </w:rPr>
            </w:pPr>
            <w:r w:rsidRPr="004804F2">
              <w:rPr>
                <w:i/>
                <w:color w:val="000000"/>
              </w:rPr>
              <w:t>АО «ТомскРТС» (428.17.00572)</w:t>
            </w:r>
          </w:p>
        </w:tc>
        <w:tc>
          <w:tcPr>
            <w:tcW w:w="2693" w:type="dxa"/>
            <w:tcBorders>
              <w:top w:val="single" w:sz="4" w:space="0" w:color="auto"/>
              <w:left w:val="single" w:sz="4" w:space="0" w:color="auto"/>
              <w:bottom w:val="single" w:sz="4" w:space="0" w:color="auto"/>
              <w:right w:val="single" w:sz="4" w:space="0" w:color="auto"/>
            </w:tcBorders>
            <w:noWrap/>
          </w:tcPr>
          <w:p w14:paraId="38F65A56"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1657BC25" w14:textId="77777777" w:rsidR="00493E1C" w:rsidRPr="000A7073" w:rsidRDefault="00493E1C" w:rsidP="00FE1549">
            <w:pPr>
              <w:spacing w:before="120"/>
              <w:ind w:left="284" w:hanging="284"/>
              <w:rPr>
                <w:i/>
                <w:color w:val="000000" w:themeColor="text1"/>
              </w:rPr>
            </w:pPr>
          </w:p>
        </w:tc>
      </w:tr>
      <w:tr w:rsidR="00493E1C" w:rsidRPr="000A7073" w14:paraId="78577287" w14:textId="3ED9A73E" w:rsidTr="00493E1C">
        <w:trPr>
          <w:trHeight w:val="300"/>
        </w:trPr>
        <w:tc>
          <w:tcPr>
            <w:tcW w:w="749" w:type="dxa"/>
            <w:tcBorders>
              <w:top w:val="single" w:sz="4" w:space="0" w:color="auto"/>
              <w:left w:val="single" w:sz="4" w:space="0" w:color="auto"/>
              <w:bottom w:val="single" w:sz="4" w:space="0" w:color="auto"/>
              <w:right w:val="single" w:sz="4" w:space="0" w:color="auto"/>
            </w:tcBorders>
            <w:vAlign w:val="bottom"/>
          </w:tcPr>
          <w:p w14:paraId="444D835A" w14:textId="40808331" w:rsidR="00493E1C" w:rsidRDefault="00493E1C" w:rsidP="00FE1549">
            <w:pPr>
              <w:rPr>
                <w:i/>
                <w:color w:val="000000"/>
              </w:rPr>
            </w:pPr>
            <w:r>
              <w:rPr>
                <w:i/>
                <w:color w:val="000000"/>
              </w:rPr>
              <w:t>6</w:t>
            </w:r>
          </w:p>
        </w:tc>
        <w:tc>
          <w:tcPr>
            <w:tcW w:w="3754" w:type="dxa"/>
            <w:tcBorders>
              <w:top w:val="single" w:sz="4" w:space="0" w:color="auto"/>
              <w:left w:val="single" w:sz="4" w:space="0" w:color="auto"/>
              <w:bottom w:val="single" w:sz="4" w:space="0" w:color="auto"/>
              <w:right w:val="single" w:sz="4" w:space="0" w:color="auto"/>
            </w:tcBorders>
            <w:noWrap/>
            <w:vAlign w:val="center"/>
          </w:tcPr>
          <w:p w14:paraId="6CB4E969" w14:textId="08A4C630" w:rsidR="00493E1C" w:rsidRPr="00C03A50" w:rsidRDefault="00493E1C" w:rsidP="00FE1549">
            <w:pPr>
              <w:rPr>
                <w:bCs/>
                <w:i/>
                <w:color w:val="000000"/>
              </w:rPr>
            </w:pPr>
            <w:r w:rsidRPr="004804F2">
              <w:rPr>
                <w:bCs/>
                <w:i/>
                <w:color w:val="000000"/>
              </w:rPr>
              <w:t>АО «ОмскРТС» (426.17.00483)</w:t>
            </w:r>
          </w:p>
        </w:tc>
        <w:tc>
          <w:tcPr>
            <w:tcW w:w="2693" w:type="dxa"/>
            <w:tcBorders>
              <w:top w:val="single" w:sz="4" w:space="0" w:color="auto"/>
              <w:left w:val="single" w:sz="4" w:space="0" w:color="auto"/>
              <w:bottom w:val="single" w:sz="4" w:space="0" w:color="auto"/>
              <w:right w:val="single" w:sz="4" w:space="0" w:color="auto"/>
            </w:tcBorders>
            <w:noWrap/>
          </w:tcPr>
          <w:p w14:paraId="736B598D"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3EF1BA28" w14:textId="77777777" w:rsidR="00493E1C" w:rsidRPr="000A7073" w:rsidRDefault="00493E1C" w:rsidP="00FE1549">
            <w:pPr>
              <w:spacing w:before="120"/>
              <w:ind w:left="284" w:hanging="284"/>
              <w:rPr>
                <w:i/>
                <w:color w:val="000000" w:themeColor="text1"/>
              </w:rPr>
            </w:pPr>
          </w:p>
        </w:tc>
      </w:tr>
      <w:tr w:rsidR="00493E1C" w:rsidRPr="000A7073" w14:paraId="6568D3BD" w14:textId="5A7F790E" w:rsidTr="00493E1C">
        <w:trPr>
          <w:trHeight w:val="300"/>
        </w:trPr>
        <w:tc>
          <w:tcPr>
            <w:tcW w:w="749" w:type="dxa"/>
            <w:tcBorders>
              <w:top w:val="single" w:sz="4" w:space="0" w:color="auto"/>
              <w:left w:val="single" w:sz="4" w:space="0" w:color="auto"/>
              <w:bottom w:val="single" w:sz="4" w:space="0" w:color="auto"/>
              <w:right w:val="single" w:sz="4" w:space="0" w:color="auto"/>
            </w:tcBorders>
            <w:vAlign w:val="bottom"/>
          </w:tcPr>
          <w:p w14:paraId="4DD18C12" w14:textId="1D35C3FF" w:rsidR="00493E1C" w:rsidRDefault="00493E1C" w:rsidP="00FE1549">
            <w:pPr>
              <w:rPr>
                <w:i/>
                <w:color w:val="000000"/>
              </w:rPr>
            </w:pPr>
            <w:r>
              <w:rPr>
                <w:i/>
                <w:color w:val="000000"/>
              </w:rPr>
              <w:t>7</w:t>
            </w:r>
          </w:p>
        </w:tc>
        <w:tc>
          <w:tcPr>
            <w:tcW w:w="3754" w:type="dxa"/>
            <w:tcBorders>
              <w:top w:val="single" w:sz="4" w:space="0" w:color="auto"/>
              <w:left w:val="single" w:sz="4" w:space="0" w:color="auto"/>
              <w:bottom w:val="single" w:sz="4" w:space="0" w:color="auto"/>
              <w:right w:val="single" w:sz="4" w:space="0" w:color="auto"/>
            </w:tcBorders>
            <w:noWrap/>
            <w:vAlign w:val="center"/>
          </w:tcPr>
          <w:p w14:paraId="7AF75F15" w14:textId="3453DEFA" w:rsidR="00493E1C" w:rsidRPr="00C03A50" w:rsidRDefault="00493E1C" w:rsidP="00FE1549">
            <w:pPr>
              <w:rPr>
                <w:bCs/>
                <w:i/>
                <w:color w:val="000000"/>
              </w:rPr>
            </w:pPr>
            <w:r w:rsidRPr="004804F2">
              <w:rPr>
                <w:bCs/>
                <w:i/>
                <w:color w:val="000000"/>
              </w:rPr>
              <w:t>ПАО «Саратовэнерго» (890.17.00286)</w:t>
            </w:r>
          </w:p>
        </w:tc>
        <w:tc>
          <w:tcPr>
            <w:tcW w:w="2693" w:type="dxa"/>
            <w:tcBorders>
              <w:top w:val="single" w:sz="4" w:space="0" w:color="auto"/>
              <w:left w:val="single" w:sz="4" w:space="0" w:color="auto"/>
              <w:bottom w:val="single" w:sz="4" w:space="0" w:color="auto"/>
              <w:right w:val="single" w:sz="4" w:space="0" w:color="auto"/>
            </w:tcBorders>
            <w:noWrap/>
          </w:tcPr>
          <w:p w14:paraId="7F07B2F1"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6753F6D5" w14:textId="77777777" w:rsidR="00493E1C" w:rsidRPr="000A7073" w:rsidRDefault="00493E1C" w:rsidP="00FE1549">
            <w:pPr>
              <w:spacing w:before="120"/>
              <w:ind w:left="284" w:hanging="284"/>
              <w:rPr>
                <w:i/>
                <w:color w:val="000000" w:themeColor="text1"/>
              </w:rPr>
            </w:pPr>
          </w:p>
        </w:tc>
      </w:tr>
      <w:tr w:rsidR="00493E1C" w:rsidRPr="000A7073" w14:paraId="2BB10102" w14:textId="1B314709" w:rsidTr="00493E1C">
        <w:trPr>
          <w:trHeight w:val="300"/>
        </w:trPr>
        <w:tc>
          <w:tcPr>
            <w:tcW w:w="749" w:type="dxa"/>
            <w:tcBorders>
              <w:top w:val="single" w:sz="4" w:space="0" w:color="auto"/>
              <w:left w:val="single" w:sz="4" w:space="0" w:color="auto"/>
              <w:bottom w:val="single" w:sz="4" w:space="0" w:color="auto"/>
              <w:right w:val="single" w:sz="4" w:space="0" w:color="auto"/>
            </w:tcBorders>
            <w:vAlign w:val="bottom"/>
          </w:tcPr>
          <w:p w14:paraId="018FF42C" w14:textId="32ACD545" w:rsidR="00493E1C" w:rsidRDefault="00493E1C" w:rsidP="00FE1549">
            <w:pPr>
              <w:rPr>
                <w:i/>
                <w:color w:val="000000"/>
              </w:rPr>
            </w:pPr>
            <w:r>
              <w:rPr>
                <w:i/>
                <w:color w:val="000000"/>
              </w:rPr>
              <w:t>8</w:t>
            </w:r>
          </w:p>
        </w:tc>
        <w:tc>
          <w:tcPr>
            <w:tcW w:w="3754" w:type="dxa"/>
            <w:tcBorders>
              <w:top w:val="single" w:sz="4" w:space="0" w:color="auto"/>
              <w:left w:val="single" w:sz="4" w:space="0" w:color="auto"/>
              <w:bottom w:val="single" w:sz="4" w:space="0" w:color="auto"/>
              <w:right w:val="single" w:sz="4" w:space="0" w:color="auto"/>
            </w:tcBorders>
            <w:noWrap/>
            <w:vAlign w:val="center"/>
          </w:tcPr>
          <w:p w14:paraId="0A96EECA" w14:textId="109DF7DD" w:rsidR="00493E1C" w:rsidRPr="00C03A50" w:rsidRDefault="00493E1C" w:rsidP="00FE1549">
            <w:pPr>
              <w:rPr>
                <w:bCs/>
                <w:i/>
                <w:color w:val="000000"/>
              </w:rPr>
            </w:pPr>
            <w:r w:rsidRPr="004804F2">
              <w:rPr>
                <w:bCs/>
                <w:i/>
                <w:color w:val="000000"/>
              </w:rPr>
              <w:t>АО «Томская генерация» (190.17.00620)</w:t>
            </w:r>
          </w:p>
        </w:tc>
        <w:tc>
          <w:tcPr>
            <w:tcW w:w="2693" w:type="dxa"/>
            <w:tcBorders>
              <w:top w:val="single" w:sz="4" w:space="0" w:color="auto"/>
              <w:left w:val="single" w:sz="4" w:space="0" w:color="auto"/>
              <w:bottom w:val="single" w:sz="4" w:space="0" w:color="auto"/>
              <w:right w:val="single" w:sz="4" w:space="0" w:color="auto"/>
            </w:tcBorders>
            <w:noWrap/>
          </w:tcPr>
          <w:p w14:paraId="5B5374B4"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4C7EEF33" w14:textId="77777777" w:rsidR="00493E1C" w:rsidRPr="000A7073" w:rsidRDefault="00493E1C" w:rsidP="00FE1549">
            <w:pPr>
              <w:spacing w:before="120"/>
              <w:ind w:left="284" w:hanging="284"/>
              <w:rPr>
                <w:i/>
                <w:color w:val="000000" w:themeColor="text1"/>
              </w:rPr>
            </w:pPr>
          </w:p>
        </w:tc>
      </w:tr>
      <w:tr w:rsidR="00493E1C" w:rsidRPr="000A7073" w14:paraId="6118098B" w14:textId="3CAB4395" w:rsidTr="00493E1C">
        <w:trPr>
          <w:trHeight w:val="300"/>
        </w:trPr>
        <w:tc>
          <w:tcPr>
            <w:tcW w:w="749" w:type="dxa"/>
            <w:tcBorders>
              <w:top w:val="single" w:sz="4" w:space="0" w:color="auto"/>
              <w:left w:val="single" w:sz="4" w:space="0" w:color="auto"/>
              <w:bottom w:val="single" w:sz="4" w:space="0" w:color="auto"/>
              <w:right w:val="single" w:sz="4" w:space="0" w:color="auto"/>
            </w:tcBorders>
            <w:vAlign w:val="bottom"/>
          </w:tcPr>
          <w:p w14:paraId="4F15C196" w14:textId="173A8100" w:rsidR="00493E1C" w:rsidRDefault="00493E1C" w:rsidP="00FE1549">
            <w:pPr>
              <w:rPr>
                <w:i/>
                <w:color w:val="000000"/>
              </w:rPr>
            </w:pPr>
            <w:r>
              <w:rPr>
                <w:i/>
                <w:color w:val="000000"/>
              </w:rPr>
              <w:t>9</w:t>
            </w:r>
          </w:p>
        </w:tc>
        <w:tc>
          <w:tcPr>
            <w:tcW w:w="3754" w:type="dxa"/>
            <w:tcBorders>
              <w:top w:val="single" w:sz="4" w:space="0" w:color="auto"/>
              <w:left w:val="single" w:sz="4" w:space="0" w:color="auto"/>
              <w:bottom w:val="single" w:sz="4" w:space="0" w:color="auto"/>
              <w:right w:val="single" w:sz="4" w:space="0" w:color="auto"/>
            </w:tcBorders>
            <w:noWrap/>
            <w:vAlign w:val="center"/>
          </w:tcPr>
          <w:p w14:paraId="10B085F1" w14:textId="3A739AD1" w:rsidR="00493E1C" w:rsidRPr="004804F2" w:rsidRDefault="00493E1C" w:rsidP="004804F2">
            <w:pPr>
              <w:rPr>
                <w:bCs/>
                <w:i/>
                <w:color w:val="000000"/>
              </w:rPr>
            </w:pPr>
            <w:r w:rsidRPr="004804F2">
              <w:rPr>
                <w:bCs/>
                <w:i/>
                <w:color w:val="000000"/>
              </w:rPr>
              <w:t>ООО «БашРТС» (297.17.00552)</w:t>
            </w:r>
          </w:p>
        </w:tc>
        <w:tc>
          <w:tcPr>
            <w:tcW w:w="2693" w:type="dxa"/>
            <w:tcBorders>
              <w:top w:val="single" w:sz="4" w:space="0" w:color="auto"/>
              <w:left w:val="single" w:sz="4" w:space="0" w:color="auto"/>
              <w:bottom w:val="single" w:sz="4" w:space="0" w:color="auto"/>
              <w:right w:val="single" w:sz="4" w:space="0" w:color="auto"/>
            </w:tcBorders>
            <w:noWrap/>
          </w:tcPr>
          <w:p w14:paraId="5F0F17FC"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114C6C9F" w14:textId="77777777" w:rsidR="00493E1C" w:rsidRPr="000A7073" w:rsidRDefault="00493E1C" w:rsidP="00FE1549">
            <w:pPr>
              <w:spacing w:before="120"/>
              <w:ind w:left="284" w:hanging="284"/>
              <w:rPr>
                <w:i/>
                <w:color w:val="000000" w:themeColor="text1"/>
              </w:rPr>
            </w:pPr>
          </w:p>
        </w:tc>
      </w:tr>
      <w:tr w:rsidR="00493E1C" w:rsidRPr="000A7073" w14:paraId="2D74D6C7" w14:textId="3BEFB9CC" w:rsidTr="00493E1C">
        <w:trPr>
          <w:trHeight w:val="300"/>
        </w:trPr>
        <w:tc>
          <w:tcPr>
            <w:tcW w:w="4503" w:type="dxa"/>
            <w:gridSpan w:val="2"/>
            <w:tcBorders>
              <w:top w:val="single" w:sz="4" w:space="0" w:color="auto"/>
              <w:left w:val="single" w:sz="4" w:space="0" w:color="auto"/>
              <w:bottom w:val="single" w:sz="4" w:space="0" w:color="auto"/>
              <w:right w:val="single" w:sz="4" w:space="0" w:color="auto"/>
            </w:tcBorders>
            <w:vAlign w:val="bottom"/>
          </w:tcPr>
          <w:p w14:paraId="5EA17171" w14:textId="77777777" w:rsidR="00493E1C" w:rsidRPr="000A7073" w:rsidRDefault="00493E1C" w:rsidP="00FE1549">
            <w:pPr>
              <w:rPr>
                <w:color w:val="000000"/>
              </w:rPr>
            </w:pPr>
            <w:r w:rsidRPr="000A7073">
              <w:t>Итоговая стоимость предложения без НДС, руб.</w:t>
            </w:r>
          </w:p>
        </w:tc>
        <w:tc>
          <w:tcPr>
            <w:tcW w:w="2693" w:type="dxa"/>
            <w:tcBorders>
              <w:top w:val="single" w:sz="4" w:space="0" w:color="auto"/>
              <w:left w:val="single" w:sz="4" w:space="0" w:color="auto"/>
              <w:bottom w:val="single" w:sz="4" w:space="0" w:color="auto"/>
              <w:right w:val="single" w:sz="4" w:space="0" w:color="auto"/>
            </w:tcBorders>
            <w:noWrap/>
          </w:tcPr>
          <w:p w14:paraId="7289D9C9"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76B79D20" w14:textId="49F7BF31" w:rsidR="00493E1C" w:rsidRPr="000A7073" w:rsidRDefault="00493E1C" w:rsidP="00493E1C">
            <w:pPr>
              <w:spacing w:before="120"/>
              <w:ind w:left="284" w:hanging="284"/>
              <w:jc w:val="center"/>
              <w:rPr>
                <w:i/>
                <w:color w:val="000000" w:themeColor="text1"/>
              </w:rPr>
            </w:pPr>
            <w:r w:rsidRPr="00FD07B4">
              <w:rPr>
                <w:b/>
                <w:color w:val="000000" w:themeColor="text1"/>
              </w:rPr>
              <w:t>х</w:t>
            </w:r>
          </w:p>
        </w:tc>
      </w:tr>
      <w:tr w:rsidR="00493E1C" w:rsidRPr="000A7073" w14:paraId="5BA33CF5" w14:textId="7D13C28B" w:rsidTr="00493E1C">
        <w:trPr>
          <w:trHeight w:val="300"/>
        </w:trPr>
        <w:tc>
          <w:tcPr>
            <w:tcW w:w="4503" w:type="dxa"/>
            <w:gridSpan w:val="2"/>
            <w:tcBorders>
              <w:top w:val="single" w:sz="4" w:space="0" w:color="auto"/>
              <w:left w:val="single" w:sz="4" w:space="0" w:color="auto"/>
              <w:bottom w:val="single" w:sz="4" w:space="0" w:color="auto"/>
              <w:right w:val="single" w:sz="4" w:space="0" w:color="auto"/>
            </w:tcBorders>
            <w:vAlign w:val="bottom"/>
          </w:tcPr>
          <w:p w14:paraId="7660535A" w14:textId="77777777" w:rsidR="00493E1C" w:rsidRPr="000A7073" w:rsidRDefault="00493E1C" w:rsidP="00FE1549">
            <w:pPr>
              <w:rPr>
                <w:color w:val="000000"/>
              </w:rPr>
            </w:pPr>
            <w:r w:rsidRPr="000A7073">
              <w:t>кроме того НДС, руб.</w:t>
            </w:r>
          </w:p>
        </w:tc>
        <w:tc>
          <w:tcPr>
            <w:tcW w:w="2693" w:type="dxa"/>
            <w:tcBorders>
              <w:top w:val="single" w:sz="4" w:space="0" w:color="auto"/>
              <w:left w:val="single" w:sz="4" w:space="0" w:color="auto"/>
              <w:bottom w:val="single" w:sz="4" w:space="0" w:color="auto"/>
              <w:right w:val="single" w:sz="4" w:space="0" w:color="auto"/>
            </w:tcBorders>
            <w:noWrap/>
          </w:tcPr>
          <w:p w14:paraId="686A9356"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7A1B3A51" w14:textId="406E928B" w:rsidR="00493E1C" w:rsidRPr="000A7073" w:rsidRDefault="00493E1C" w:rsidP="00493E1C">
            <w:pPr>
              <w:spacing w:before="120"/>
              <w:ind w:left="284" w:hanging="284"/>
              <w:jc w:val="center"/>
              <w:rPr>
                <w:i/>
                <w:color w:val="000000" w:themeColor="text1"/>
              </w:rPr>
            </w:pPr>
            <w:r w:rsidRPr="00FD07B4">
              <w:rPr>
                <w:b/>
                <w:color w:val="000000" w:themeColor="text1"/>
              </w:rPr>
              <w:t>х</w:t>
            </w:r>
          </w:p>
        </w:tc>
      </w:tr>
      <w:tr w:rsidR="00493E1C" w:rsidRPr="000A7073" w14:paraId="14D45B55" w14:textId="01991DF4" w:rsidTr="00493E1C">
        <w:trPr>
          <w:trHeight w:val="300"/>
        </w:trPr>
        <w:tc>
          <w:tcPr>
            <w:tcW w:w="4503" w:type="dxa"/>
            <w:gridSpan w:val="2"/>
            <w:tcBorders>
              <w:top w:val="single" w:sz="4" w:space="0" w:color="auto"/>
              <w:left w:val="single" w:sz="4" w:space="0" w:color="auto"/>
              <w:bottom w:val="single" w:sz="4" w:space="0" w:color="auto"/>
              <w:right w:val="single" w:sz="4" w:space="0" w:color="auto"/>
            </w:tcBorders>
            <w:vAlign w:val="bottom"/>
          </w:tcPr>
          <w:p w14:paraId="2066605E" w14:textId="77777777" w:rsidR="00493E1C" w:rsidRPr="000A7073" w:rsidRDefault="00493E1C" w:rsidP="00FE1549">
            <w:pPr>
              <w:rPr>
                <w:color w:val="000000"/>
              </w:rPr>
            </w:pPr>
            <w:r w:rsidRPr="000A7073">
              <w:rPr>
                <w:b/>
                <w:color w:val="000000"/>
              </w:rPr>
              <w:t>итого с НДС, руб.</w:t>
            </w:r>
          </w:p>
        </w:tc>
        <w:tc>
          <w:tcPr>
            <w:tcW w:w="2693" w:type="dxa"/>
            <w:tcBorders>
              <w:top w:val="single" w:sz="4" w:space="0" w:color="auto"/>
              <w:left w:val="single" w:sz="4" w:space="0" w:color="auto"/>
              <w:bottom w:val="single" w:sz="4" w:space="0" w:color="auto"/>
              <w:right w:val="single" w:sz="4" w:space="0" w:color="auto"/>
            </w:tcBorders>
            <w:noWrap/>
          </w:tcPr>
          <w:p w14:paraId="128BB611" w14:textId="77777777" w:rsidR="00493E1C" w:rsidRPr="000A7073" w:rsidRDefault="00493E1C" w:rsidP="00FE1549">
            <w:pPr>
              <w:spacing w:before="120"/>
              <w:ind w:left="284" w:hanging="284"/>
              <w:rPr>
                <w:i/>
                <w:color w:val="000000" w:themeColor="text1"/>
              </w:rPr>
            </w:pPr>
          </w:p>
        </w:tc>
        <w:tc>
          <w:tcPr>
            <w:tcW w:w="2376" w:type="dxa"/>
            <w:tcBorders>
              <w:top w:val="single" w:sz="4" w:space="0" w:color="auto"/>
              <w:left w:val="single" w:sz="4" w:space="0" w:color="auto"/>
              <w:bottom w:val="single" w:sz="4" w:space="0" w:color="auto"/>
              <w:right w:val="single" w:sz="4" w:space="0" w:color="auto"/>
            </w:tcBorders>
          </w:tcPr>
          <w:p w14:paraId="6A1EDC1A" w14:textId="6CF8ACDE" w:rsidR="00493E1C" w:rsidRPr="000A7073" w:rsidRDefault="00493E1C" w:rsidP="00493E1C">
            <w:pPr>
              <w:spacing w:before="120"/>
              <w:ind w:left="284" w:hanging="284"/>
              <w:jc w:val="center"/>
              <w:rPr>
                <w:i/>
                <w:color w:val="000000" w:themeColor="text1"/>
              </w:rPr>
            </w:pPr>
            <w:r w:rsidRPr="00FD07B4">
              <w:rPr>
                <w:b/>
                <w:color w:val="000000" w:themeColor="text1"/>
              </w:rPr>
              <w:t>х</w:t>
            </w:r>
          </w:p>
        </w:tc>
      </w:tr>
    </w:tbl>
    <w:p w14:paraId="1AA7601D" w14:textId="77777777" w:rsidR="00F27CCD" w:rsidRPr="00F27CCD" w:rsidRDefault="00215D61" w:rsidP="00F27CCD">
      <w:pPr>
        <w:spacing w:before="240"/>
        <w:ind w:firstLine="709"/>
        <w:jc w:val="both"/>
      </w:pPr>
      <w:bookmarkStart w:id="130" w:name="_Hlt440565644"/>
      <w:bookmarkEnd w:id="130"/>
      <w:r>
        <w:t>Участник добровольно увеличивает срок действия своей оферты на __________ дней.</w:t>
      </w:r>
    </w:p>
    <w:p w14:paraId="221EF767" w14:textId="77777777"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1905ED1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1365F19D"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48F2CE7B"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 xml:space="preserve">нужное </w:t>
      </w:r>
      <w:r w:rsidRPr="00F27CCD">
        <w:rPr>
          <w:i/>
          <w:color w:val="548DD4" w:themeColor="text2" w:themeTint="99"/>
        </w:rPr>
        <w:lastRenderedPageBreak/>
        <w:t>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25E8123C" w14:textId="77777777" w:rsidR="00F27CCD" w:rsidRPr="00F27CCD" w:rsidRDefault="00F27CCD" w:rsidP="0080265A">
      <w:pPr>
        <w:widowControl/>
        <w:numPr>
          <w:ilvl w:val="0"/>
          <w:numId w:val="35"/>
        </w:numPr>
        <w:autoSpaceDE/>
        <w:autoSpaceDN/>
        <w:adjustRightInd/>
        <w:spacing w:before="120"/>
        <w:jc w:val="both"/>
      </w:pPr>
      <w:r w:rsidRPr="00F27CCD">
        <w:t>… и т.д.»</w:t>
      </w:r>
    </w:p>
    <w:p w14:paraId="5310618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367B9C0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л;</w:t>
      </w:r>
    </w:p>
    <w:p w14:paraId="3F1D22F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л;</w:t>
      </w:r>
    </w:p>
    <w:p w14:paraId="5BD32B9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л;</w:t>
      </w:r>
    </w:p>
    <w:p w14:paraId="4F3BC26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л;</w:t>
      </w:r>
    </w:p>
    <w:p w14:paraId="429DCA00"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л;</w:t>
      </w:r>
    </w:p>
    <w:p w14:paraId="3A5B4102"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л;</w:t>
      </w:r>
    </w:p>
    <w:p w14:paraId="59D9CFDA"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л;</w:t>
      </w:r>
    </w:p>
    <w:p w14:paraId="1407CE2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л;</w:t>
      </w:r>
    </w:p>
    <w:p w14:paraId="0A7BFCCB"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л;</w:t>
      </w:r>
    </w:p>
    <w:p w14:paraId="519DB6A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r w:rsidRPr="00F27CCD">
        <w:fldChar w:fldCharType="end"/>
      </w:r>
      <w:r w:rsidRPr="00F27CCD">
        <w:t xml:space="preserve"> – на ____ л;</w:t>
      </w:r>
    </w:p>
    <w:p w14:paraId="2A764798"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л;</w:t>
      </w:r>
    </w:p>
    <w:p w14:paraId="16A55AE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л;</w:t>
      </w:r>
    </w:p>
    <w:p w14:paraId="609D0AB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03B1BEB1"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54ED5175" w14:textId="33CF860A"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Декларация о соответствии Потенциального участника, критериям субъекта малого/ среднего предпринимательства</w:t>
      </w:r>
      <w:r>
        <w:t xml:space="preserve"> </w:t>
      </w:r>
      <w:r w:rsidRPr="009A1E7F">
        <w:t>– на ___ л.;</w:t>
      </w:r>
      <w:r w:rsidR="00F27CCD" w:rsidRPr="00F27CCD">
        <w:t>.</w:t>
      </w:r>
    </w:p>
    <w:p w14:paraId="2F5AE872" w14:textId="77777777" w:rsidR="00F27CCD" w:rsidRDefault="00F27CCD" w:rsidP="00F27CCD">
      <w:pPr>
        <w:jc w:val="right"/>
        <w:rPr>
          <w:sz w:val="26"/>
          <w:szCs w:val="26"/>
        </w:rPr>
      </w:pPr>
      <w:bookmarkStart w:id="131"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B54FC40" w14:textId="77777777" w:rsidTr="00CE22C2">
        <w:tc>
          <w:tcPr>
            <w:tcW w:w="4644" w:type="dxa"/>
          </w:tcPr>
          <w:p w14:paraId="4D942951"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801E25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D083B94" w14:textId="77777777" w:rsidTr="00CE22C2">
        <w:tc>
          <w:tcPr>
            <w:tcW w:w="4644" w:type="dxa"/>
          </w:tcPr>
          <w:p w14:paraId="565DD227"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854172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FE2A0DD" w14:textId="77777777" w:rsidR="00F27CCD" w:rsidRDefault="00F27CCD" w:rsidP="00F27CCD">
      <w:pPr>
        <w:jc w:val="right"/>
        <w:rPr>
          <w:sz w:val="26"/>
          <w:szCs w:val="26"/>
        </w:rPr>
      </w:pPr>
    </w:p>
    <w:p w14:paraId="7442211D" w14:textId="77777777" w:rsidR="00F27CCD" w:rsidRDefault="00F27CCD" w:rsidP="00F27CCD">
      <w:pPr>
        <w:jc w:val="right"/>
        <w:rPr>
          <w:sz w:val="26"/>
          <w:szCs w:val="26"/>
        </w:rPr>
      </w:pPr>
    </w:p>
    <w:p w14:paraId="27FD45C8"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3A6AC107"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2" w:name="_Toc309208622"/>
    </w:p>
    <w:p w14:paraId="2C7C0C4D"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33" w:name="_Toc425777378"/>
      <w:r w:rsidRPr="003135DF">
        <w:lastRenderedPageBreak/>
        <w:t>Инструкции по заполнению</w:t>
      </w:r>
      <w:bookmarkEnd w:id="132"/>
      <w:bookmarkEnd w:id="133"/>
    </w:p>
    <w:p w14:paraId="2DF0A8E3"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048BC7D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17D24A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38F39C9E"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74CC289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73E5AA9"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0E28E096" w14:textId="77777777" w:rsidR="00DD52B4" w:rsidRPr="001735EE" w:rsidRDefault="00DD52B4" w:rsidP="0080265A">
      <w:pPr>
        <w:pStyle w:val="af8"/>
        <w:numPr>
          <w:ilvl w:val="1"/>
          <w:numId w:val="17"/>
        </w:numPr>
        <w:tabs>
          <w:tab w:val="clear" w:pos="1134"/>
        </w:tabs>
        <w:spacing w:before="120" w:after="60"/>
        <w:contextualSpacing w:val="0"/>
        <w:outlineLvl w:val="0"/>
        <w:rPr>
          <w:b/>
        </w:rPr>
      </w:pPr>
      <w:bookmarkStart w:id="134" w:name="_Toc425777379"/>
      <w:bookmarkStart w:id="135" w:name="_Toc127615084"/>
      <w:bookmarkStart w:id="136" w:name="_Ref216752873"/>
      <w:bookmarkStart w:id="137" w:name="_Ref300307304"/>
      <w:bookmarkStart w:id="138" w:name="_Ref300308441"/>
      <w:bookmarkStart w:id="139" w:name="_Ref300308442"/>
      <w:bookmarkStart w:id="140" w:name="_Ref304305102"/>
      <w:bookmarkStart w:id="141" w:name="_Toc309208626"/>
      <w:bookmarkStart w:id="142" w:name="_Ref316464350"/>
      <w:bookmarkStart w:id="143" w:name="_Ref316488055"/>
      <w:r w:rsidRPr="001735EE">
        <w:rPr>
          <w:b/>
        </w:rPr>
        <w:lastRenderedPageBreak/>
        <w:t xml:space="preserve">Техническое предложение (форма </w:t>
      </w:r>
      <w:r w:rsidR="000B0CF2">
        <w:rPr>
          <w:b/>
        </w:rPr>
        <w:t>2</w:t>
      </w:r>
      <w:r w:rsidRPr="001735EE">
        <w:rPr>
          <w:b/>
        </w:rPr>
        <w:t>)</w:t>
      </w:r>
      <w:bookmarkEnd w:id="134"/>
    </w:p>
    <w:p w14:paraId="513C9024" w14:textId="77777777" w:rsidR="00DD52B4" w:rsidRPr="00DD52B4" w:rsidRDefault="00DD52B4"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14:paraId="1B729105" w14:textId="77777777" w:rsidR="00DD52B4" w:rsidRPr="007A49A4" w:rsidRDefault="00DD52B4" w:rsidP="0080265A">
      <w:pPr>
        <w:pStyle w:val="af8"/>
        <w:numPr>
          <w:ilvl w:val="2"/>
          <w:numId w:val="17"/>
        </w:numPr>
        <w:tabs>
          <w:tab w:val="clear" w:pos="1134"/>
        </w:tabs>
        <w:spacing w:before="60" w:after="60"/>
        <w:contextualSpacing w:val="0"/>
        <w:jc w:val="both"/>
        <w:outlineLvl w:val="1"/>
      </w:pPr>
      <w:bookmarkStart w:id="144" w:name="_Toc425777380"/>
      <w:r w:rsidRPr="007A49A4">
        <w:t>Форма Технического предложения</w:t>
      </w:r>
      <w:r w:rsidR="00987D11">
        <w:t xml:space="preserve"> на поставку товара</w:t>
      </w:r>
      <w:bookmarkEnd w:id="144"/>
    </w:p>
    <w:p w14:paraId="15321B6D"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E52D753"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B1B63DF"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34D317E3"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214829F2"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42A75588" w14:textId="77777777" w:rsidTr="00CE22C2">
        <w:trPr>
          <w:tblHeader/>
        </w:trPr>
        <w:tc>
          <w:tcPr>
            <w:tcW w:w="9606" w:type="dxa"/>
            <w:gridSpan w:val="3"/>
            <w:tcBorders>
              <w:bottom w:val="single" w:sz="4" w:space="0" w:color="auto"/>
            </w:tcBorders>
          </w:tcPr>
          <w:p w14:paraId="687DF184" w14:textId="6044ED1A"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8582132" w14:textId="77777777" w:rsidTr="00CE22C2">
        <w:tc>
          <w:tcPr>
            <w:tcW w:w="648" w:type="dxa"/>
            <w:shd w:val="clear" w:color="auto" w:fill="BFBFBF" w:themeFill="background1" w:themeFillShade="BF"/>
            <w:vAlign w:val="center"/>
          </w:tcPr>
          <w:p w14:paraId="2889108F"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D4D02BC"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7E6EB664"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641FF975" w14:textId="77777777" w:rsidTr="00CE22C2">
        <w:tc>
          <w:tcPr>
            <w:tcW w:w="648" w:type="dxa"/>
          </w:tcPr>
          <w:p w14:paraId="67FE7991" w14:textId="77777777" w:rsidR="00DD52B4" w:rsidRPr="00E33517" w:rsidRDefault="00DD52B4" w:rsidP="00C8020B">
            <w:pPr>
              <w:widowControl/>
              <w:numPr>
                <w:ilvl w:val="0"/>
                <w:numId w:val="50"/>
              </w:numPr>
              <w:autoSpaceDE/>
              <w:autoSpaceDN/>
              <w:adjustRightInd/>
              <w:jc w:val="center"/>
            </w:pPr>
          </w:p>
        </w:tc>
        <w:tc>
          <w:tcPr>
            <w:tcW w:w="4138" w:type="dxa"/>
          </w:tcPr>
          <w:p w14:paraId="288A9A00" w14:textId="77777777" w:rsidR="00DD52B4" w:rsidRPr="00AB1721" w:rsidRDefault="00DD52B4" w:rsidP="00FA4E7F">
            <w:pPr>
              <w:rPr>
                <w:sz w:val="26"/>
                <w:szCs w:val="26"/>
              </w:rPr>
            </w:pPr>
          </w:p>
        </w:tc>
        <w:tc>
          <w:tcPr>
            <w:tcW w:w="4820" w:type="dxa"/>
          </w:tcPr>
          <w:p w14:paraId="6842C22C" w14:textId="77777777" w:rsidR="00DD52B4" w:rsidRPr="00AB1721" w:rsidRDefault="00DD52B4" w:rsidP="00FA4E7F">
            <w:pPr>
              <w:rPr>
                <w:sz w:val="26"/>
                <w:szCs w:val="26"/>
              </w:rPr>
            </w:pPr>
          </w:p>
        </w:tc>
      </w:tr>
      <w:tr w:rsidR="00DD52B4" w:rsidRPr="00AE7C66" w14:paraId="187ED845" w14:textId="77777777" w:rsidTr="00CE22C2">
        <w:tc>
          <w:tcPr>
            <w:tcW w:w="648" w:type="dxa"/>
          </w:tcPr>
          <w:p w14:paraId="39B1F7CA" w14:textId="77777777" w:rsidR="00DD52B4" w:rsidRPr="00E33517" w:rsidRDefault="00DD52B4" w:rsidP="00C8020B">
            <w:pPr>
              <w:widowControl/>
              <w:numPr>
                <w:ilvl w:val="0"/>
                <w:numId w:val="50"/>
              </w:numPr>
              <w:autoSpaceDE/>
              <w:autoSpaceDN/>
              <w:adjustRightInd/>
              <w:jc w:val="center"/>
            </w:pPr>
          </w:p>
        </w:tc>
        <w:tc>
          <w:tcPr>
            <w:tcW w:w="4138" w:type="dxa"/>
          </w:tcPr>
          <w:p w14:paraId="7B7BC4A4" w14:textId="77777777" w:rsidR="00DD52B4" w:rsidRPr="00AB1721" w:rsidRDefault="00DD52B4" w:rsidP="00FA4E7F">
            <w:pPr>
              <w:rPr>
                <w:sz w:val="26"/>
                <w:szCs w:val="26"/>
              </w:rPr>
            </w:pPr>
          </w:p>
        </w:tc>
        <w:tc>
          <w:tcPr>
            <w:tcW w:w="4820" w:type="dxa"/>
          </w:tcPr>
          <w:p w14:paraId="5633B3A0" w14:textId="77777777" w:rsidR="00DD52B4" w:rsidRPr="00AB1721" w:rsidRDefault="00DD52B4" w:rsidP="00FA4E7F">
            <w:pPr>
              <w:rPr>
                <w:sz w:val="26"/>
                <w:szCs w:val="26"/>
              </w:rPr>
            </w:pPr>
          </w:p>
        </w:tc>
      </w:tr>
      <w:tr w:rsidR="00DD52B4" w:rsidRPr="00AE7C66" w14:paraId="3DC02A11" w14:textId="77777777" w:rsidTr="00CE22C2">
        <w:tc>
          <w:tcPr>
            <w:tcW w:w="648" w:type="dxa"/>
          </w:tcPr>
          <w:p w14:paraId="553B8C0F" w14:textId="77777777" w:rsidR="00DD52B4" w:rsidRPr="00E33517" w:rsidRDefault="00DD52B4" w:rsidP="00C8020B">
            <w:pPr>
              <w:widowControl/>
              <w:numPr>
                <w:ilvl w:val="0"/>
                <w:numId w:val="50"/>
              </w:numPr>
              <w:autoSpaceDE/>
              <w:autoSpaceDN/>
              <w:adjustRightInd/>
              <w:jc w:val="center"/>
            </w:pPr>
          </w:p>
        </w:tc>
        <w:tc>
          <w:tcPr>
            <w:tcW w:w="4138" w:type="dxa"/>
          </w:tcPr>
          <w:p w14:paraId="6878EFBE" w14:textId="77777777" w:rsidR="00DD52B4" w:rsidRPr="00AB1721" w:rsidRDefault="00DD52B4" w:rsidP="00FA4E7F">
            <w:pPr>
              <w:rPr>
                <w:sz w:val="26"/>
                <w:szCs w:val="26"/>
              </w:rPr>
            </w:pPr>
          </w:p>
        </w:tc>
        <w:tc>
          <w:tcPr>
            <w:tcW w:w="4820" w:type="dxa"/>
          </w:tcPr>
          <w:p w14:paraId="02923321" w14:textId="77777777" w:rsidR="00DD52B4" w:rsidRPr="00AB1721" w:rsidRDefault="00DD52B4" w:rsidP="00FA4E7F">
            <w:pPr>
              <w:rPr>
                <w:sz w:val="26"/>
                <w:szCs w:val="26"/>
              </w:rPr>
            </w:pPr>
          </w:p>
        </w:tc>
      </w:tr>
      <w:tr w:rsidR="00DD52B4" w:rsidRPr="00AE7C66" w14:paraId="38D28D7A" w14:textId="77777777" w:rsidTr="00CE22C2">
        <w:tc>
          <w:tcPr>
            <w:tcW w:w="648" w:type="dxa"/>
          </w:tcPr>
          <w:p w14:paraId="101AA70C" w14:textId="77777777" w:rsidR="00DD52B4" w:rsidRPr="00E33517" w:rsidRDefault="00DD52B4" w:rsidP="00FA4E7F">
            <w:r w:rsidRPr="00E33517">
              <w:t>…</w:t>
            </w:r>
          </w:p>
        </w:tc>
        <w:tc>
          <w:tcPr>
            <w:tcW w:w="4138" w:type="dxa"/>
          </w:tcPr>
          <w:p w14:paraId="69872BCF" w14:textId="77777777" w:rsidR="00DD52B4" w:rsidRPr="00AB1721" w:rsidRDefault="00DD52B4" w:rsidP="00FA4E7F">
            <w:pPr>
              <w:rPr>
                <w:sz w:val="26"/>
                <w:szCs w:val="26"/>
              </w:rPr>
            </w:pPr>
          </w:p>
        </w:tc>
        <w:tc>
          <w:tcPr>
            <w:tcW w:w="4820" w:type="dxa"/>
          </w:tcPr>
          <w:p w14:paraId="01A883BD" w14:textId="77777777" w:rsidR="00DD52B4" w:rsidRPr="00AB1721" w:rsidRDefault="00DD52B4" w:rsidP="00FA4E7F">
            <w:pPr>
              <w:rPr>
                <w:sz w:val="26"/>
                <w:szCs w:val="26"/>
              </w:rPr>
            </w:pPr>
          </w:p>
        </w:tc>
      </w:tr>
    </w:tbl>
    <w:p w14:paraId="008A546C"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7550F71E" w14:textId="77777777" w:rsidTr="00CE22C2">
        <w:trPr>
          <w:tblHeader/>
        </w:trPr>
        <w:tc>
          <w:tcPr>
            <w:tcW w:w="9606" w:type="dxa"/>
            <w:gridSpan w:val="3"/>
            <w:tcBorders>
              <w:bottom w:val="single" w:sz="4" w:space="0" w:color="auto"/>
            </w:tcBorders>
          </w:tcPr>
          <w:p w14:paraId="55D55CAB" w14:textId="3A47A70D"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24229D0F" w14:textId="77777777" w:rsidTr="00CE22C2">
        <w:tc>
          <w:tcPr>
            <w:tcW w:w="648" w:type="dxa"/>
            <w:shd w:val="clear" w:color="auto" w:fill="BFBFBF" w:themeFill="background1" w:themeFillShade="BF"/>
            <w:vAlign w:val="center"/>
          </w:tcPr>
          <w:p w14:paraId="3E252DE3"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335E3E3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4184F11C"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5BF0DD12" w14:textId="77777777" w:rsidTr="00CE22C2">
        <w:tc>
          <w:tcPr>
            <w:tcW w:w="648" w:type="dxa"/>
          </w:tcPr>
          <w:p w14:paraId="5EF012C7" w14:textId="77777777" w:rsidR="00DD52B4" w:rsidRPr="00E33517" w:rsidRDefault="00DD52B4" w:rsidP="00C8020B">
            <w:pPr>
              <w:widowControl/>
              <w:numPr>
                <w:ilvl w:val="0"/>
                <w:numId w:val="51"/>
              </w:numPr>
              <w:autoSpaceDE/>
              <w:autoSpaceDN/>
              <w:adjustRightInd/>
              <w:jc w:val="center"/>
            </w:pPr>
          </w:p>
        </w:tc>
        <w:tc>
          <w:tcPr>
            <w:tcW w:w="4138" w:type="dxa"/>
          </w:tcPr>
          <w:p w14:paraId="3B0D3D53" w14:textId="77777777" w:rsidR="00DD52B4" w:rsidRPr="00AB1721" w:rsidRDefault="00DD52B4" w:rsidP="00FA4E7F">
            <w:pPr>
              <w:rPr>
                <w:sz w:val="26"/>
                <w:szCs w:val="26"/>
              </w:rPr>
            </w:pPr>
          </w:p>
        </w:tc>
        <w:tc>
          <w:tcPr>
            <w:tcW w:w="4820" w:type="dxa"/>
          </w:tcPr>
          <w:p w14:paraId="05F67B9D" w14:textId="77777777" w:rsidR="00DD52B4" w:rsidRPr="00AB1721" w:rsidRDefault="00DD52B4" w:rsidP="00FA4E7F">
            <w:pPr>
              <w:rPr>
                <w:sz w:val="26"/>
                <w:szCs w:val="26"/>
              </w:rPr>
            </w:pPr>
          </w:p>
        </w:tc>
      </w:tr>
      <w:tr w:rsidR="00DD52B4" w:rsidRPr="00AE7C66" w14:paraId="0B8B0066" w14:textId="77777777" w:rsidTr="00CE22C2">
        <w:tc>
          <w:tcPr>
            <w:tcW w:w="648" w:type="dxa"/>
          </w:tcPr>
          <w:p w14:paraId="425DEDBB" w14:textId="77777777" w:rsidR="00DD52B4" w:rsidRPr="00E33517" w:rsidRDefault="00DD52B4" w:rsidP="00C8020B">
            <w:pPr>
              <w:widowControl/>
              <w:numPr>
                <w:ilvl w:val="0"/>
                <w:numId w:val="51"/>
              </w:numPr>
              <w:autoSpaceDE/>
              <w:autoSpaceDN/>
              <w:adjustRightInd/>
              <w:jc w:val="center"/>
            </w:pPr>
          </w:p>
        </w:tc>
        <w:tc>
          <w:tcPr>
            <w:tcW w:w="4138" w:type="dxa"/>
          </w:tcPr>
          <w:p w14:paraId="2875F1E2" w14:textId="77777777" w:rsidR="00DD52B4" w:rsidRPr="00AB1721" w:rsidRDefault="00DD52B4" w:rsidP="00FA4E7F">
            <w:pPr>
              <w:rPr>
                <w:sz w:val="26"/>
                <w:szCs w:val="26"/>
              </w:rPr>
            </w:pPr>
          </w:p>
        </w:tc>
        <w:tc>
          <w:tcPr>
            <w:tcW w:w="4820" w:type="dxa"/>
          </w:tcPr>
          <w:p w14:paraId="4FCD2180" w14:textId="77777777" w:rsidR="00DD52B4" w:rsidRPr="00AB1721" w:rsidRDefault="00DD52B4" w:rsidP="00FA4E7F">
            <w:pPr>
              <w:rPr>
                <w:sz w:val="26"/>
                <w:szCs w:val="26"/>
              </w:rPr>
            </w:pPr>
          </w:p>
        </w:tc>
      </w:tr>
      <w:tr w:rsidR="00DD52B4" w:rsidRPr="00AE7C66" w14:paraId="44E5053E" w14:textId="77777777" w:rsidTr="00CE22C2">
        <w:tc>
          <w:tcPr>
            <w:tcW w:w="648" w:type="dxa"/>
          </w:tcPr>
          <w:p w14:paraId="6E9AF4CF" w14:textId="77777777" w:rsidR="00DD52B4" w:rsidRPr="00E33517" w:rsidRDefault="00DD52B4" w:rsidP="00C8020B">
            <w:pPr>
              <w:widowControl/>
              <w:numPr>
                <w:ilvl w:val="0"/>
                <w:numId w:val="51"/>
              </w:numPr>
              <w:autoSpaceDE/>
              <w:autoSpaceDN/>
              <w:adjustRightInd/>
              <w:jc w:val="center"/>
            </w:pPr>
          </w:p>
        </w:tc>
        <w:tc>
          <w:tcPr>
            <w:tcW w:w="4138" w:type="dxa"/>
          </w:tcPr>
          <w:p w14:paraId="49AEAC66" w14:textId="77777777" w:rsidR="00DD52B4" w:rsidRPr="00AB1721" w:rsidRDefault="00DD52B4" w:rsidP="00FA4E7F">
            <w:pPr>
              <w:rPr>
                <w:sz w:val="26"/>
                <w:szCs w:val="26"/>
              </w:rPr>
            </w:pPr>
          </w:p>
        </w:tc>
        <w:tc>
          <w:tcPr>
            <w:tcW w:w="4820" w:type="dxa"/>
          </w:tcPr>
          <w:p w14:paraId="4D18A0FE" w14:textId="77777777" w:rsidR="00DD52B4" w:rsidRPr="00AB1721" w:rsidRDefault="00DD52B4" w:rsidP="00FA4E7F">
            <w:pPr>
              <w:rPr>
                <w:sz w:val="26"/>
                <w:szCs w:val="26"/>
              </w:rPr>
            </w:pPr>
          </w:p>
        </w:tc>
      </w:tr>
      <w:tr w:rsidR="00DD52B4" w:rsidRPr="00AE7C66" w14:paraId="61AC8C63" w14:textId="77777777" w:rsidTr="00CE22C2">
        <w:tc>
          <w:tcPr>
            <w:tcW w:w="648" w:type="dxa"/>
          </w:tcPr>
          <w:p w14:paraId="2106F49E" w14:textId="77777777" w:rsidR="00DD52B4" w:rsidRPr="00E33517" w:rsidRDefault="00DD52B4" w:rsidP="00FA4E7F">
            <w:r w:rsidRPr="00E33517">
              <w:t>…</w:t>
            </w:r>
          </w:p>
        </w:tc>
        <w:tc>
          <w:tcPr>
            <w:tcW w:w="4138" w:type="dxa"/>
          </w:tcPr>
          <w:p w14:paraId="22E303C1" w14:textId="77777777" w:rsidR="00DD52B4" w:rsidRPr="00AB1721" w:rsidRDefault="00DD52B4" w:rsidP="00FA4E7F">
            <w:pPr>
              <w:rPr>
                <w:sz w:val="26"/>
                <w:szCs w:val="26"/>
              </w:rPr>
            </w:pPr>
          </w:p>
        </w:tc>
        <w:tc>
          <w:tcPr>
            <w:tcW w:w="4820" w:type="dxa"/>
          </w:tcPr>
          <w:p w14:paraId="7A13B8FC" w14:textId="77777777" w:rsidR="00DD52B4" w:rsidRPr="00AB1721" w:rsidRDefault="00DD52B4" w:rsidP="00FA4E7F">
            <w:pPr>
              <w:rPr>
                <w:sz w:val="26"/>
                <w:szCs w:val="26"/>
              </w:rPr>
            </w:pPr>
          </w:p>
        </w:tc>
      </w:tr>
    </w:tbl>
    <w:p w14:paraId="3392A11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60B5E035" w14:textId="77777777" w:rsidTr="00CE22C2">
        <w:trPr>
          <w:tblHeader/>
        </w:trPr>
        <w:tc>
          <w:tcPr>
            <w:tcW w:w="9606" w:type="dxa"/>
            <w:gridSpan w:val="3"/>
            <w:tcBorders>
              <w:bottom w:val="single" w:sz="4" w:space="0" w:color="auto"/>
            </w:tcBorders>
          </w:tcPr>
          <w:p w14:paraId="1B3A8AC8" w14:textId="63DBDB09"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FEAE091"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787E0D76" w14:textId="77777777" w:rsidTr="00CE22C2">
        <w:trPr>
          <w:tblHeader/>
        </w:trPr>
        <w:tc>
          <w:tcPr>
            <w:tcW w:w="648" w:type="dxa"/>
            <w:shd w:val="clear" w:color="auto" w:fill="BFBFBF" w:themeFill="background1" w:themeFillShade="BF"/>
            <w:vAlign w:val="center"/>
          </w:tcPr>
          <w:p w14:paraId="3C6740AC"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6028E42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BC53B3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89C121E" w14:textId="77777777" w:rsidTr="00CE22C2">
        <w:tc>
          <w:tcPr>
            <w:tcW w:w="648" w:type="dxa"/>
          </w:tcPr>
          <w:p w14:paraId="16D76F91" w14:textId="77777777" w:rsidR="00DD52B4" w:rsidRPr="00E33517" w:rsidRDefault="00DD52B4" w:rsidP="00C8020B">
            <w:pPr>
              <w:widowControl/>
              <w:numPr>
                <w:ilvl w:val="0"/>
                <w:numId w:val="52"/>
              </w:numPr>
              <w:autoSpaceDE/>
              <w:autoSpaceDN/>
              <w:adjustRightInd/>
              <w:jc w:val="center"/>
            </w:pPr>
          </w:p>
        </w:tc>
        <w:tc>
          <w:tcPr>
            <w:tcW w:w="4138" w:type="dxa"/>
          </w:tcPr>
          <w:p w14:paraId="61DFBF5A" w14:textId="77777777" w:rsidR="00DD52B4" w:rsidRPr="00AB1721" w:rsidRDefault="00DD52B4" w:rsidP="00FA4E7F">
            <w:pPr>
              <w:pStyle w:val="afa"/>
              <w:spacing w:before="0" w:after="0"/>
              <w:rPr>
                <w:sz w:val="26"/>
                <w:szCs w:val="26"/>
              </w:rPr>
            </w:pPr>
          </w:p>
        </w:tc>
        <w:tc>
          <w:tcPr>
            <w:tcW w:w="4820" w:type="dxa"/>
          </w:tcPr>
          <w:p w14:paraId="5FBCC9F1" w14:textId="77777777" w:rsidR="00DD52B4" w:rsidRPr="00051740" w:rsidRDefault="00DD52B4" w:rsidP="00FA4E7F">
            <w:pPr>
              <w:pStyle w:val="affa"/>
              <w:jc w:val="center"/>
              <w:rPr>
                <w:szCs w:val="22"/>
              </w:rPr>
            </w:pPr>
          </w:p>
        </w:tc>
      </w:tr>
      <w:tr w:rsidR="00DD52B4" w:rsidRPr="00AE7C66" w14:paraId="6AED9158" w14:textId="77777777" w:rsidTr="00CE22C2">
        <w:tc>
          <w:tcPr>
            <w:tcW w:w="648" w:type="dxa"/>
          </w:tcPr>
          <w:p w14:paraId="466FF47F" w14:textId="77777777" w:rsidR="00DD52B4" w:rsidRPr="00E33517" w:rsidRDefault="00DD52B4" w:rsidP="00C8020B">
            <w:pPr>
              <w:widowControl/>
              <w:numPr>
                <w:ilvl w:val="0"/>
                <w:numId w:val="52"/>
              </w:numPr>
              <w:autoSpaceDE/>
              <w:autoSpaceDN/>
              <w:adjustRightInd/>
              <w:jc w:val="center"/>
            </w:pPr>
          </w:p>
        </w:tc>
        <w:tc>
          <w:tcPr>
            <w:tcW w:w="4138" w:type="dxa"/>
          </w:tcPr>
          <w:p w14:paraId="50037FAE" w14:textId="77777777" w:rsidR="00DD52B4" w:rsidRPr="00AB1721" w:rsidRDefault="00DD52B4" w:rsidP="00FA4E7F">
            <w:pPr>
              <w:pStyle w:val="afa"/>
              <w:spacing w:before="0" w:after="0"/>
              <w:rPr>
                <w:sz w:val="26"/>
                <w:szCs w:val="26"/>
              </w:rPr>
            </w:pPr>
          </w:p>
        </w:tc>
        <w:tc>
          <w:tcPr>
            <w:tcW w:w="4820" w:type="dxa"/>
          </w:tcPr>
          <w:p w14:paraId="3146245B" w14:textId="77777777" w:rsidR="00DD52B4" w:rsidRPr="00AB1721" w:rsidRDefault="00DD52B4" w:rsidP="00FA4E7F">
            <w:pPr>
              <w:pStyle w:val="afa"/>
              <w:spacing w:before="0" w:after="0"/>
              <w:rPr>
                <w:sz w:val="26"/>
                <w:szCs w:val="26"/>
              </w:rPr>
            </w:pPr>
          </w:p>
        </w:tc>
      </w:tr>
      <w:tr w:rsidR="00DD52B4" w:rsidRPr="00AE7C66" w14:paraId="491930AF" w14:textId="77777777" w:rsidTr="00CE22C2">
        <w:tc>
          <w:tcPr>
            <w:tcW w:w="648" w:type="dxa"/>
          </w:tcPr>
          <w:p w14:paraId="36EDD874" w14:textId="77777777" w:rsidR="00DD52B4" w:rsidRPr="00E33517" w:rsidRDefault="00DD52B4" w:rsidP="00C8020B">
            <w:pPr>
              <w:widowControl/>
              <w:numPr>
                <w:ilvl w:val="0"/>
                <w:numId w:val="52"/>
              </w:numPr>
              <w:autoSpaceDE/>
              <w:autoSpaceDN/>
              <w:adjustRightInd/>
              <w:jc w:val="center"/>
            </w:pPr>
          </w:p>
        </w:tc>
        <w:tc>
          <w:tcPr>
            <w:tcW w:w="4138" w:type="dxa"/>
          </w:tcPr>
          <w:p w14:paraId="5D959ACD" w14:textId="77777777" w:rsidR="00DD52B4" w:rsidRPr="00AB1721" w:rsidRDefault="00DD52B4" w:rsidP="00FA4E7F">
            <w:pPr>
              <w:pStyle w:val="afa"/>
              <w:spacing w:before="0" w:after="0"/>
              <w:rPr>
                <w:sz w:val="26"/>
                <w:szCs w:val="26"/>
              </w:rPr>
            </w:pPr>
          </w:p>
        </w:tc>
        <w:tc>
          <w:tcPr>
            <w:tcW w:w="4820" w:type="dxa"/>
          </w:tcPr>
          <w:p w14:paraId="4F60A14F" w14:textId="77777777" w:rsidR="00DD52B4" w:rsidRPr="00AB1721" w:rsidRDefault="00DD52B4" w:rsidP="00FA4E7F">
            <w:pPr>
              <w:pStyle w:val="afa"/>
              <w:spacing w:before="0" w:after="0"/>
              <w:rPr>
                <w:sz w:val="26"/>
                <w:szCs w:val="26"/>
              </w:rPr>
            </w:pPr>
          </w:p>
        </w:tc>
      </w:tr>
      <w:tr w:rsidR="00DD52B4" w:rsidRPr="00AE7C66" w14:paraId="6BD857DB" w14:textId="77777777" w:rsidTr="00CE22C2">
        <w:tc>
          <w:tcPr>
            <w:tcW w:w="648" w:type="dxa"/>
          </w:tcPr>
          <w:p w14:paraId="666D935F" w14:textId="77777777" w:rsidR="00DD52B4" w:rsidRPr="00E33517" w:rsidRDefault="00DD52B4" w:rsidP="00FA4E7F">
            <w:r w:rsidRPr="00E33517">
              <w:t>…</w:t>
            </w:r>
          </w:p>
        </w:tc>
        <w:tc>
          <w:tcPr>
            <w:tcW w:w="4138" w:type="dxa"/>
          </w:tcPr>
          <w:p w14:paraId="14BB8FA3" w14:textId="77777777" w:rsidR="00DD52B4" w:rsidRPr="00AB1721" w:rsidRDefault="00DD52B4" w:rsidP="00FA4E7F">
            <w:pPr>
              <w:pStyle w:val="afa"/>
              <w:spacing w:before="0" w:after="0"/>
              <w:rPr>
                <w:sz w:val="26"/>
                <w:szCs w:val="26"/>
              </w:rPr>
            </w:pPr>
          </w:p>
        </w:tc>
        <w:tc>
          <w:tcPr>
            <w:tcW w:w="4820" w:type="dxa"/>
          </w:tcPr>
          <w:p w14:paraId="7A8217CF"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3BEA2842" w14:textId="77777777" w:rsidTr="00CE22C2">
        <w:trPr>
          <w:gridAfter w:val="1"/>
          <w:wAfter w:w="108" w:type="dxa"/>
        </w:trPr>
        <w:tc>
          <w:tcPr>
            <w:tcW w:w="4820" w:type="dxa"/>
            <w:gridSpan w:val="2"/>
          </w:tcPr>
          <w:p w14:paraId="65AF6FE8" w14:textId="77777777" w:rsidR="00DD52B4" w:rsidRDefault="00DD52B4" w:rsidP="00FA4E7F">
            <w:pPr>
              <w:tabs>
                <w:tab w:val="left" w:pos="4428"/>
              </w:tabs>
              <w:jc w:val="center"/>
              <w:rPr>
                <w:sz w:val="26"/>
                <w:szCs w:val="26"/>
              </w:rPr>
            </w:pPr>
          </w:p>
          <w:p w14:paraId="16650128" w14:textId="77777777" w:rsidR="00DD52B4" w:rsidRPr="00D46F55" w:rsidRDefault="00DD52B4" w:rsidP="00FA4E7F">
            <w:pPr>
              <w:tabs>
                <w:tab w:val="left" w:pos="4428"/>
              </w:tabs>
              <w:jc w:val="center"/>
              <w:rPr>
                <w:sz w:val="26"/>
                <w:szCs w:val="26"/>
                <w:vertAlign w:val="superscript"/>
              </w:rPr>
            </w:pPr>
          </w:p>
        </w:tc>
      </w:tr>
      <w:tr w:rsidR="00DD52B4" w14:paraId="2B94AAF9" w14:textId="77777777" w:rsidTr="00CE22C2">
        <w:trPr>
          <w:gridBefore w:val="1"/>
          <w:wBefore w:w="284" w:type="dxa"/>
        </w:trPr>
        <w:tc>
          <w:tcPr>
            <w:tcW w:w="4644" w:type="dxa"/>
            <w:gridSpan w:val="2"/>
          </w:tcPr>
          <w:p w14:paraId="211745D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14DE349A"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1C3B137F" w14:textId="77777777" w:rsidTr="00CE22C2">
        <w:trPr>
          <w:gridBefore w:val="1"/>
          <w:wBefore w:w="284" w:type="dxa"/>
        </w:trPr>
        <w:tc>
          <w:tcPr>
            <w:tcW w:w="4644" w:type="dxa"/>
            <w:gridSpan w:val="2"/>
          </w:tcPr>
          <w:p w14:paraId="016FE0B0"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C0B6554"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167B51F"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229C32C4"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D544E23" w14:textId="77777777" w:rsidR="00DD52B4" w:rsidRPr="007A49A4" w:rsidRDefault="00DD52B4" w:rsidP="0080265A">
      <w:pPr>
        <w:pStyle w:val="af8"/>
        <w:numPr>
          <w:ilvl w:val="2"/>
          <w:numId w:val="17"/>
        </w:numPr>
        <w:tabs>
          <w:tab w:val="clear" w:pos="1134"/>
        </w:tabs>
        <w:spacing w:before="60" w:after="60"/>
        <w:contextualSpacing w:val="0"/>
        <w:jc w:val="both"/>
        <w:outlineLvl w:val="1"/>
      </w:pPr>
      <w:bookmarkStart w:id="145" w:name="_Toc425777381"/>
      <w:r w:rsidRPr="007A49A4">
        <w:lastRenderedPageBreak/>
        <w:t>Инструкции по заполнению</w:t>
      </w:r>
      <w:bookmarkEnd w:id="145"/>
    </w:p>
    <w:p w14:paraId="064672C1"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57AD0804"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24195A3F"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BA7DFBA"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723ECF4A" w14:textId="77777777" w:rsidR="00DD52B4" w:rsidRPr="009F5111" w:rsidRDefault="00DD52B4" w:rsidP="0080265A">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p>
    <w:p w14:paraId="6EA3394C" w14:textId="77777777" w:rsidR="00DD52B4" w:rsidRPr="00194ED0" w:rsidRDefault="00DD52B4" w:rsidP="0080265A">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6DA1CB6" w14:textId="77777777" w:rsidR="00F27CCD" w:rsidRDefault="00F27CCD">
      <w:pPr>
        <w:widowControl/>
        <w:autoSpaceDE/>
        <w:autoSpaceDN/>
        <w:adjustRightInd/>
        <w:spacing w:after="200" w:line="276" w:lineRule="auto"/>
        <w:rPr>
          <w:b/>
        </w:rPr>
      </w:pPr>
      <w:r>
        <w:rPr>
          <w:b/>
        </w:rPr>
        <w:br w:type="page"/>
      </w:r>
    </w:p>
    <w:p w14:paraId="788C2E95"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46" w:name="_Toc425777382"/>
      <w:r w:rsidRPr="003135DF">
        <w:rPr>
          <w:b/>
        </w:rPr>
        <w:lastRenderedPageBreak/>
        <w:t>Техническое предложение на выполнение работ (форма 2)</w:t>
      </w:r>
      <w:bookmarkEnd w:id="135"/>
      <w:bookmarkEnd w:id="136"/>
      <w:bookmarkEnd w:id="137"/>
      <w:bookmarkEnd w:id="138"/>
      <w:bookmarkEnd w:id="139"/>
      <w:bookmarkEnd w:id="140"/>
      <w:bookmarkEnd w:id="141"/>
      <w:bookmarkEnd w:id="142"/>
      <w:bookmarkEnd w:id="143"/>
      <w:bookmarkEnd w:id="146"/>
    </w:p>
    <w:p w14:paraId="34E3FA5F"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2908EC40"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47" w:name="_Toc127615085"/>
      <w:bookmarkStart w:id="148" w:name="_Toc309208627"/>
      <w:bookmarkStart w:id="149" w:name="_Toc425777383"/>
      <w:r w:rsidRPr="003135DF">
        <w:t>Форма Технического предложения</w:t>
      </w:r>
      <w:bookmarkEnd w:id="147"/>
      <w:bookmarkEnd w:id="148"/>
      <w:r w:rsidRPr="003135DF">
        <w:t xml:space="preserve"> на выполнение работ</w:t>
      </w:r>
      <w:r w:rsidR="00987D11">
        <w:t>/оказание услуг</w:t>
      </w:r>
      <w:bookmarkEnd w:id="149"/>
    </w:p>
    <w:p w14:paraId="565C0FA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4D0EFDB"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E8E5FE6"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3701F55D"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612EBF88" w14:textId="77777777" w:rsidR="00F27CCD" w:rsidRPr="003135DF" w:rsidRDefault="00F27CCD" w:rsidP="00F27CCD">
      <w:pPr>
        <w:rPr>
          <w:i/>
          <w:color w:val="000000"/>
        </w:rPr>
      </w:pPr>
    </w:p>
    <w:p w14:paraId="5976C0F0"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BD48CAE"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B27BB03" w14:textId="77777777" w:rsidTr="00CE22C2">
        <w:tc>
          <w:tcPr>
            <w:tcW w:w="4644" w:type="dxa"/>
          </w:tcPr>
          <w:p w14:paraId="6425D2B7" w14:textId="77777777" w:rsidR="00F27CCD" w:rsidRDefault="00F27CCD" w:rsidP="00F27CCD">
            <w:pPr>
              <w:jc w:val="right"/>
              <w:rPr>
                <w:sz w:val="26"/>
                <w:szCs w:val="26"/>
              </w:rPr>
            </w:pPr>
          </w:p>
          <w:p w14:paraId="1A1198B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01C5CF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C140E70" w14:textId="77777777" w:rsidTr="00CE22C2">
        <w:tc>
          <w:tcPr>
            <w:tcW w:w="4644" w:type="dxa"/>
          </w:tcPr>
          <w:p w14:paraId="4E3E33E9"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35A58F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87AD18E"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0AC5F999"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0" w:name="_Toc127615086"/>
      <w:bookmarkStart w:id="151" w:name="_Toc309208628"/>
    </w:p>
    <w:p w14:paraId="6805213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52" w:name="_Toc425777384"/>
      <w:r w:rsidRPr="003135DF">
        <w:lastRenderedPageBreak/>
        <w:t>Инструкции по заполнению</w:t>
      </w:r>
      <w:bookmarkEnd w:id="150"/>
      <w:bookmarkEnd w:id="151"/>
      <w:bookmarkEnd w:id="152"/>
    </w:p>
    <w:p w14:paraId="27D85BDA" w14:textId="77777777" w:rsidR="00DD52B4" w:rsidRDefault="00DD52B4" w:rsidP="0080265A">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3248935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54A101B"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558B3ED" w14:textId="77777777" w:rsidR="00F27CCD" w:rsidRPr="003135DF" w:rsidRDefault="00F27CCD" w:rsidP="0080265A">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56FB55F3" w14:textId="77777777" w:rsidR="00F27CCD" w:rsidRPr="003135DF" w:rsidRDefault="00987D11" w:rsidP="0080265A">
      <w:pPr>
        <w:pStyle w:val="af8"/>
        <w:numPr>
          <w:ilvl w:val="3"/>
          <w:numId w:val="17"/>
        </w:numPr>
        <w:spacing w:before="60" w:after="60"/>
        <w:contextualSpacing w:val="0"/>
        <w:jc w:val="both"/>
      </w:pPr>
      <w:r w:rsidRPr="003135DF">
        <w:t xml:space="preserve">В техническом предложении описываются все позиции </w:t>
      </w:r>
      <w:r>
        <w:t>технического задания и указывается согласие с ними Участника закупки. При несогласии Участник предлагает свой вариант указанной позиции с разъяснениями, указывающими в  чем его предложение улучшает и ухудшает требования Заказчика</w:t>
      </w:r>
      <w:r w:rsidRPr="003135DF">
        <w:t>.</w:t>
      </w:r>
      <w:r w:rsidR="00F27CCD" w:rsidRPr="003135DF">
        <w:t>.</w:t>
      </w:r>
    </w:p>
    <w:p w14:paraId="031D36BB" w14:textId="77777777" w:rsidR="00F27CCD" w:rsidRDefault="00F27CCD" w:rsidP="0080265A">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12C9432F"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4E230BBC"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53" w:name="_Toc130043639"/>
      <w:bookmarkStart w:id="154" w:name="_Toc130043640"/>
      <w:bookmarkStart w:id="155" w:name="_Toc130043643"/>
      <w:bookmarkStart w:id="156" w:name="_Toc130043645"/>
      <w:bookmarkStart w:id="157" w:name="_Toc130043647"/>
      <w:bookmarkStart w:id="158" w:name="_Toc130043650"/>
      <w:bookmarkStart w:id="159" w:name="_Toc130043659"/>
      <w:bookmarkStart w:id="160" w:name="_Toc130043667"/>
      <w:bookmarkStart w:id="161" w:name="_Toc130043675"/>
      <w:bookmarkStart w:id="162" w:name="_Toc130043711"/>
      <w:bookmarkStart w:id="163" w:name="_Toc130043718"/>
      <w:bookmarkStart w:id="164" w:name="_Toc130043719"/>
      <w:bookmarkStart w:id="165" w:name="_Hlt22846931"/>
      <w:bookmarkStart w:id="166" w:name="_Ref70131640"/>
      <w:bookmarkStart w:id="167" w:name="_Toc77970259"/>
      <w:bookmarkStart w:id="168" w:name="_Toc90385118"/>
      <w:bookmarkStart w:id="169" w:name="_Toc309208629"/>
      <w:bookmarkStart w:id="170" w:name="_Toc425777385"/>
      <w:bookmarkStart w:id="171" w:name="_Ref63957390"/>
      <w:bookmarkStart w:id="172" w:name="_Toc64719476"/>
      <w:bookmarkStart w:id="173" w:name="_Toc69112532"/>
      <w:bookmarkEnd w:id="153"/>
      <w:bookmarkEnd w:id="154"/>
      <w:bookmarkEnd w:id="155"/>
      <w:bookmarkEnd w:id="156"/>
      <w:bookmarkEnd w:id="157"/>
      <w:bookmarkEnd w:id="158"/>
      <w:bookmarkEnd w:id="159"/>
      <w:bookmarkEnd w:id="160"/>
      <w:bookmarkEnd w:id="161"/>
      <w:bookmarkEnd w:id="162"/>
      <w:bookmarkEnd w:id="163"/>
      <w:bookmarkEnd w:id="164"/>
      <w:bookmarkEnd w:id="165"/>
      <w:r w:rsidRPr="003135DF">
        <w:rPr>
          <w:b/>
        </w:rPr>
        <w:lastRenderedPageBreak/>
        <w:t>Протокол разногла</w:t>
      </w:r>
      <w:r>
        <w:rPr>
          <w:b/>
        </w:rPr>
        <w:t>сий к</w:t>
      </w:r>
      <w:r w:rsidRPr="003135DF">
        <w:rPr>
          <w:b/>
        </w:rPr>
        <w:t xml:space="preserve"> проекту Договора (форма 3)</w:t>
      </w:r>
      <w:bookmarkEnd w:id="166"/>
      <w:bookmarkEnd w:id="167"/>
      <w:bookmarkEnd w:id="168"/>
      <w:bookmarkEnd w:id="169"/>
      <w:bookmarkEnd w:id="170"/>
    </w:p>
    <w:p w14:paraId="31861BD7"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74" w:name="_Toc90385119"/>
      <w:bookmarkStart w:id="175" w:name="_Toc309208630"/>
      <w:bookmarkStart w:id="176" w:name="_Toc425777386"/>
      <w:r>
        <w:t>Форма Протокола разногласий к</w:t>
      </w:r>
      <w:r w:rsidRPr="003135DF">
        <w:t xml:space="preserve"> проекту Договора</w:t>
      </w:r>
      <w:bookmarkEnd w:id="174"/>
      <w:bookmarkEnd w:id="175"/>
      <w:bookmarkEnd w:id="176"/>
    </w:p>
    <w:p w14:paraId="00E6DA3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1"/>
    <w:bookmarkEnd w:id="172"/>
    <w:bookmarkEnd w:id="173"/>
    <w:p w14:paraId="334DC13A"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FA9AB9"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510E8994"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35C0D72C"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CE22C2" w:rsidRPr="0098354A" w14:paraId="2CD9C92A"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0B75BF"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B0F428"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937F3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84554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C80E50"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6FEFD120" w14:textId="77777777" w:rsidTr="00CE22C2">
        <w:tc>
          <w:tcPr>
            <w:tcW w:w="627" w:type="dxa"/>
            <w:tcBorders>
              <w:top w:val="single" w:sz="4" w:space="0" w:color="auto"/>
              <w:left w:val="single" w:sz="4" w:space="0" w:color="auto"/>
              <w:bottom w:val="single" w:sz="4" w:space="0" w:color="auto"/>
              <w:right w:val="single" w:sz="4" w:space="0" w:color="auto"/>
            </w:tcBorders>
          </w:tcPr>
          <w:p w14:paraId="3A070947"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AFBCB6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8B6E364"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B3E5D4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28D407D" w14:textId="77777777" w:rsidR="00F27CCD" w:rsidRPr="0098354A" w:rsidRDefault="00F27CCD" w:rsidP="00F27CCD">
            <w:pPr>
              <w:pStyle w:val="afa"/>
              <w:rPr>
                <w:color w:val="000000"/>
                <w:sz w:val="26"/>
                <w:szCs w:val="26"/>
              </w:rPr>
            </w:pPr>
          </w:p>
        </w:tc>
      </w:tr>
      <w:tr w:rsidR="00F27CCD" w:rsidRPr="00B41815" w14:paraId="337E1E06" w14:textId="77777777" w:rsidTr="00CE22C2">
        <w:tc>
          <w:tcPr>
            <w:tcW w:w="627" w:type="dxa"/>
            <w:tcBorders>
              <w:top w:val="single" w:sz="4" w:space="0" w:color="auto"/>
              <w:left w:val="single" w:sz="4" w:space="0" w:color="auto"/>
              <w:bottom w:val="single" w:sz="4" w:space="0" w:color="auto"/>
              <w:right w:val="single" w:sz="4" w:space="0" w:color="auto"/>
            </w:tcBorders>
          </w:tcPr>
          <w:p w14:paraId="5E36B1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3327C3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2D40A91"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BA64CB1"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D9116B" w14:textId="77777777" w:rsidR="00F27CCD" w:rsidRPr="0098354A" w:rsidRDefault="00F27CCD" w:rsidP="00F27CCD">
            <w:pPr>
              <w:pStyle w:val="afa"/>
              <w:rPr>
                <w:color w:val="000000"/>
                <w:sz w:val="26"/>
                <w:szCs w:val="26"/>
              </w:rPr>
            </w:pPr>
          </w:p>
        </w:tc>
      </w:tr>
      <w:tr w:rsidR="00F27CCD" w:rsidRPr="00B41815" w14:paraId="25EFCE86" w14:textId="77777777" w:rsidTr="00CE22C2">
        <w:tc>
          <w:tcPr>
            <w:tcW w:w="627" w:type="dxa"/>
            <w:tcBorders>
              <w:top w:val="single" w:sz="4" w:space="0" w:color="auto"/>
              <w:left w:val="single" w:sz="4" w:space="0" w:color="auto"/>
              <w:bottom w:val="single" w:sz="4" w:space="0" w:color="auto"/>
              <w:right w:val="single" w:sz="4" w:space="0" w:color="auto"/>
            </w:tcBorders>
          </w:tcPr>
          <w:p w14:paraId="08529217"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62BB41E3"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4DB90E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6520BC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49A13A2" w14:textId="77777777" w:rsidR="00F27CCD" w:rsidRPr="0098354A" w:rsidRDefault="00F27CCD" w:rsidP="00F27CCD">
            <w:pPr>
              <w:pStyle w:val="afa"/>
              <w:rPr>
                <w:color w:val="000000"/>
                <w:sz w:val="26"/>
                <w:szCs w:val="26"/>
              </w:rPr>
            </w:pPr>
          </w:p>
        </w:tc>
      </w:tr>
      <w:tr w:rsidR="00F27CCD" w:rsidRPr="00B41815" w14:paraId="21388316" w14:textId="77777777" w:rsidTr="00CE22C2">
        <w:tc>
          <w:tcPr>
            <w:tcW w:w="627" w:type="dxa"/>
            <w:tcBorders>
              <w:top w:val="single" w:sz="4" w:space="0" w:color="auto"/>
              <w:left w:val="single" w:sz="4" w:space="0" w:color="auto"/>
              <w:bottom w:val="single" w:sz="4" w:space="0" w:color="auto"/>
              <w:right w:val="single" w:sz="4" w:space="0" w:color="auto"/>
            </w:tcBorders>
          </w:tcPr>
          <w:p w14:paraId="7BD2A5A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B29A94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84F9F7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1A6A66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14A7A0A" w14:textId="77777777" w:rsidR="00F27CCD" w:rsidRPr="0098354A" w:rsidRDefault="00F27CCD" w:rsidP="00F27CCD">
            <w:pPr>
              <w:pStyle w:val="afa"/>
              <w:rPr>
                <w:color w:val="000000"/>
                <w:sz w:val="26"/>
                <w:szCs w:val="26"/>
              </w:rPr>
            </w:pPr>
          </w:p>
        </w:tc>
      </w:tr>
    </w:tbl>
    <w:p w14:paraId="1009B857"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CF23883" w14:textId="77777777" w:rsidTr="00CE22C2">
        <w:tc>
          <w:tcPr>
            <w:tcW w:w="4644" w:type="dxa"/>
          </w:tcPr>
          <w:p w14:paraId="5FF19C4F" w14:textId="77777777" w:rsidR="00F27CCD" w:rsidRDefault="00F27CCD" w:rsidP="00F27CCD">
            <w:pPr>
              <w:jc w:val="right"/>
              <w:rPr>
                <w:sz w:val="26"/>
                <w:szCs w:val="26"/>
              </w:rPr>
            </w:pPr>
          </w:p>
          <w:p w14:paraId="53067BD2"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AC905D9"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CDEB3A9" w14:textId="77777777" w:rsidTr="00CE22C2">
        <w:tc>
          <w:tcPr>
            <w:tcW w:w="4644" w:type="dxa"/>
          </w:tcPr>
          <w:p w14:paraId="036EDBE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EF6C605"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C1781E2" w14:textId="77777777" w:rsidR="00F27CCD" w:rsidRPr="00D46F55" w:rsidRDefault="00F27CCD" w:rsidP="00F27CCD">
            <w:pPr>
              <w:tabs>
                <w:tab w:val="left" w:pos="4428"/>
              </w:tabs>
              <w:jc w:val="center"/>
              <w:rPr>
                <w:sz w:val="26"/>
                <w:szCs w:val="26"/>
                <w:vertAlign w:val="superscript"/>
              </w:rPr>
            </w:pPr>
          </w:p>
        </w:tc>
      </w:tr>
    </w:tbl>
    <w:p w14:paraId="669F3E4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624E225"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77" w:name="_Toc90385120"/>
      <w:bookmarkStart w:id="178" w:name="_Toc309208631"/>
      <w:bookmarkStart w:id="179" w:name="_Toc425777387"/>
      <w:r w:rsidRPr="003135DF">
        <w:lastRenderedPageBreak/>
        <w:t>Инструкции по зап</w:t>
      </w:r>
      <w:r>
        <w:t>олнению Протокола разногласий к</w:t>
      </w:r>
      <w:r w:rsidRPr="003135DF">
        <w:t xml:space="preserve"> проекту Договора</w:t>
      </w:r>
      <w:bookmarkEnd w:id="177"/>
      <w:bookmarkEnd w:id="178"/>
      <w:bookmarkEnd w:id="179"/>
    </w:p>
    <w:p w14:paraId="50044955"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4F7E1BF1"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402D321" w14:textId="77777777" w:rsidR="004B4464" w:rsidRDefault="004B4464" w:rsidP="0080265A">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B6A6603" w14:textId="77777777" w:rsidR="00F27CCD" w:rsidRPr="003135DF" w:rsidRDefault="004B4464" w:rsidP="0080265A">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6BD876CD" w14:textId="77777777" w:rsidR="00F27CCD" w:rsidRPr="003135DF" w:rsidRDefault="00F27CCD" w:rsidP="0080265A">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A527E19" w14:textId="77777777" w:rsidR="00F27CCD" w:rsidRDefault="004B4464" w:rsidP="0080265A">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79BC6703" w14:textId="77777777" w:rsidR="004B4464" w:rsidRDefault="004B4464" w:rsidP="0080265A">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163D2BA" w14:textId="4C741D0E" w:rsidR="00135143" w:rsidRPr="003135DF" w:rsidRDefault="00135143" w:rsidP="0080265A">
      <w:pPr>
        <w:pStyle w:val="af8"/>
        <w:numPr>
          <w:ilvl w:val="3"/>
          <w:numId w:val="17"/>
        </w:numPr>
        <w:spacing w:before="60" w:after="60"/>
        <w:contextualSpacing w:val="0"/>
        <w:jc w:val="both"/>
      </w:pPr>
      <w:r>
        <w:t>Участник вправе предоставить в составе заявки собственную форму договора, при этом в данном случае предоставление протокола разногласий (письма-согласия) не требуется.</w:t>
      </w:r>
    </w:p>
    <w:p w14:paraId="4BC8C770"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097FC82"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80" w:name="_Ref316464402"/>
      <w:bookmarkStart w:id="181" w:name="_Toc425777388"/>
      <w:bookmarkStart w:id="182" w:name="_Ref55335823"/>
      <w:bookmarkStart w:id="183" w:name="_Ref55336359"/>
      <w:bookmarkStart w:id="184" w:name="_Toc57314675"/>
      <w:bookmarkStart w:id="185" w:name="_Toc69728989"/>
      <w:bookmarkStart w:id="186" w:name="_Toc309208632"/>
      <w:bookmarkEnd w:id="131"/>
      <w:r w:rsidRPr="003135DF">
        <w:rPr>
          <w:b/>
        </w:rPr>
        <w:lastRenderedPageBreak/>
        <w:t>Календарный план (форма 4)</w:t>
      </w:r>
      <w:bookmarkEnd w:id="180"/>
      <w:bookmarkEnd w:id="181"/>
    </w:p>
    <w:p w14:paraId="11BF0BDA"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87" w:name="_Toc425777389"/>
      <w:r w:rsidRPr="003135DF">
        <w:t>Форма календарного плана</w:t>
      </w:r>
      <w:bookmarkEnd w:id="187"/>
      <w:r w:rsidRPr="003135DF">
        <w:t xml:space="preserve"> </w:t>
      </w:r>
    </w:p>
    <w:p w14:paraId="69367126"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89FBF8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383A07E" w14:textId="77777777" w:rsidR="00F27CCD" w:rsidRPr="003135DF" w:rsidRDefault="00F27CCD" w:rsidP="00F27CCD">
      <w:pPr>
        <w:spacing w:before="240" w:after="120"/>
        <w:jc w:val="center"/>
        <w:rPr>
          <w:b/>
        </w:rPr>
      </w:pPr>
      <w:r w:rsidRPr="003135DF">
        <w:rPr>
          <w:b/>
        </w:rPr>
        <w:t xml:space="preserve">Календарный план </w:t>
      </w:r>
    </w:p>
    <w:p w14:paraId="7BB0E4AD"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C41B80F" w14:textId="77777777" w:rsidR="00F27CCD" w:rsidRPr="003135DF" w:rsidRDefault="00F27CCD" w:rsidP="00F27CCD">
      <w:pPr>
        <w:spacing w:after="120"/>
        <w:jc w:val="both"/>
      </w:pPr>
      <w:r w:rsidRPr="003135DF">
        <w:t>Начало: «___» ____________ 20__ г.</w:t>
      </w:r>
    </w:p>
    <w:p w14:paraId="103EF0F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4986A2E3" w14:textId="77777777" w:rsidTr="00CE22C2">
        <w:trPr>
          <w:trHeight w:val="756"/>
        </w:trPr>
        <w:tc>
          <w:tcPr>
            <w:tcW w:w="534" w:type="dxa"/>
            <w:vMerge w:val="restart"/>
            <w:shd w:val="clear" w:color="auto" w:fill="BFBFBF" w:themeFill="background1" w:themeFillShade="BF"/>
            <w:vAlign w:val="center"/>
          </w:tcPr>
          <w:p w14:paraId="59AFF612"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4E7FFA6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1EB6813D"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A88B4A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CE22C2" w:rsidRPr="0003605E" w14:paraId="50672EAF" w14:textId="77777777" w:rsidTr="00F27CCD">
        <w:tc>
          <w:tcPr>
            <w:tcW w:w="534" w:type="dxa"/>
            <w:vMerge/>
            <w:shd w:val="clear" w:color="auto" w:fill="BFBFBF" w:themeFill="background1" w:themeFillShade="BF"/>
          </w:tcPr>
          <w:p w14:paraId="4D23B7DB"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E511AC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387D5CC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C5CE3FC"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2A2FC09"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ABB5A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3653724"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D0127A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05A5D99"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5C5981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6783B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3634DE8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549627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B535A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7BF0B5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722C2C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B9617C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381B8AA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3A2320F"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CE22C2" w:rsidRPr="0003605E" w14:paraId="09027F06" w14:textId="77777777" w:rsidTr="00F27CCD">
        <w:tc>
          <w:tcPr>
            <w:tcW w:w="534" w:type="dxa"/>
            <w:shd w:val="clear" w:color="auto" w:fill="BFBFBF" w:themeFill="background1" w:themeFillShade="BF"/>
          </w:tcPr>
          <w:p w14:paraId="2176C31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6428440B"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77C73448"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302DA9A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2D1B93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22BC500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2D55C6A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4EB1AB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110F791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19A4858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57A250CC"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C632DC7" w14:textId="77777777" w:rsidTr="00CE22C2">
        <w:tc>
          <w:tcPr>
            <w:tcW w:w="534" w:type="dxa"/>
          </w:tcPr>
          <w:p w14:paraId="3FCFC5A6"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20DE3B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9157AA"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ADCC33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239E02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158594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56707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C8B8DF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0D1E1D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ED10BC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4BCDC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B4BAFA7" w14:textId="77777777" w:rsidTr="00CE22C2">
        <w:tc>
          <w:tcPr>
            <w:tcW w:w="534" w:type="dxa"/>
          </w:tcPr>
          <w:p w14:paraId="13E015FE"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16B87DE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EC3BFF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6A862E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4E677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8827B6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0C60B5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8AD12E5"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2BAA75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B1BD4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6B5E62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60216D21" w14:textId="77777777" w:rsidTr="00CE22C2">
        <w:tc>
          <w:tcPr>
            <w:tcW w:w="534" w:type="dxa"/>
          </w:tcPr>
          <w:p w14:paraId="619E5DC7"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1380796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2BE43A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83632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235F0D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A64917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F2E432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CD2E15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11CC7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82A494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94A3D6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7D648258"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E7634F" w14:textId="77777777" w:rsidTr="00CE22C2">
        <w:tc>
          <w:tcPr>
            <w:tcW w:w="4644" w:type="dxa"/>
          </w:tcPr>
          <w:p w14:paraId="13E977BC" w14:textId="77777777" w:rsidR="00F27CCD" w:rsidRDefault="00F27CCD" w:rsidP="00F27CCD">
            <w:pPr>
              <w:jc w:val="right"/>
              <w:rPr>
                <w:sz w:val="26"/>
                <w:szCs w:val="26"/>
              </w:rPr>
            </w:pPr>
          </w:p>
          <w:p w14:paraId="7EA3343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1843A1"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1C01C7D" w14:textId="77777777" w:rsidTr="00CE22C2">
        <w:tc>
          <w:tcPr>
            <w:tcW w:w="4644" w:type="dxa"/>
          </w:tcPr>
          <w:p w14:paraId="76D9B62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92DB1BD"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90862BA" w14:textId="77777777" w:rsidR="00F27CCD" w:rsidRPr="00D46F55" w:rsidRDefault="00F27CCD" w:rsidP="00F27CCD">
            <w:pPr>
              <w:tabs>
                <w:tab w:val="left" w:pos="4428"/>
              </w:tabs>
              <w:jc w:val="center"/>
              <w:rPr>
                <w:sz w:val="26"/>
                <w:szCs w:val="26"/>
                <w:vertAlign w:val="superscript"/>
              </w:rPr>
            </w:pPr>
          </w:p>
        </w:tc>
      </w:tr>
    </w:tbl>
    <w:p w14:paraId="6211B39C"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C245D75"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A224005"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88" w:name="_Toc425777390"/>
      <w:r w:rsidRPr="003135DF">
        <w:lastRenderedPageBreak/>
        <w:t>Инструкции по заполнению</w:t>
      </w:r>
      <w:bookmarkEnd w:id="188"/>
    </w:p>
    <w:p w14:paraId="0EFEFC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73AB6F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2890C06" w14:textId="77777777" w:rsidR="00F27CCD" w:rsidRPr="003135DF" w:rsidRDefault="00F27CCD" w:rsidP="0080265A">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6E9F1F2A" w14:textId="77777777" w:rsidR="00F27CCD" w:rsidRDefault="00F27CCD" w:rsidP="0080265A">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50698BB4" w14:textId="77777777" w:rsidTr="00CE22C2">
        <w:trPr>
          <w:trHeight w:val="756"/>
        </w:trPr>
        <w:tc>
          <w:tcPr>
            <w:tcW w:w="534" w:type="dxa"/>
            <w:vMerge w:val="restart"/>
            <w:shd w:val="clear" w:color="auto" w:fill="BFBFBF" w:themeFill="background1" w:themeFillShade="BF"/>
            <w:vAlign w:val="center"/>
          </w:tcPr>
          <w:p w14:paraId="697B780E"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40B99D35"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BD0D837"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0387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CE22C2" w:rsidRPr="0003605E" w14:paraId="43AD0A21" w14:textId="77777777" w:rsidTr="00E44D7B">
        <w:tc>
          <w:tcPr>
            <w:tcW w:w="534" w:type="dxa"/>
            <w:vMerge/>
            <w:shd w:val="clear" w:color="auto" w:fill="BFBFBF" w:themeFill="background1" w:themeFillShade="BF"/>
          </w:tcPr>
          <w:p w14:paraId="7C215B3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6B56397"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7BA4F3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17E46D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46FF5ED"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163A66C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986C147"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21B1B5D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39997B9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5026B661"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2F8A5E"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52DC1DE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6173F42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386AF9E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B00E18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BDA2D5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C09A517"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90F386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7F3811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CE22C2" w:rsidRPr="0003605E" w14:paraId="204DFB54" w14:textId="77777777" w:rsidTr="00E44D7B">
        <w:trPr>
          <w:trHeight w:val="221"/>
        </w:trPr>
        <w:tc>
          <w:tcPr>
            <w:tcW w:w="534" w:type="dxa"/>
            <w:shd w:val="clear" w:color="auto" w:fill="BFBFBF" w:themeFill="background1" w:themeFillShade="BF"/>
          </w:tcPr>
          <w:p w14:paraId="606A7099"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6E6E8AE6"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21D39A49"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DD298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32D252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5F7D19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5F30681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F1548B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E92731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6355E317"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70F5C9D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CE22C2" w:rsidRPr="0003605E" w14:paraId="6B50BE74" w14:textId="77777777" w:rsidTr="00CE22C2">
        <w:tc>
          <w:tcPr>
            <w:tcW w:w="534" w:type="dxa"/>
          </w:tcPr>
          <w:p w14:paraId="6AAF8979"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6B39DD7E"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F3124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790FF53E"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74403D1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5F75697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365BAB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75C7C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D4C547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45201B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918E68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28E8591F" w14:textId="77777777" w:rsidTr="00CE22C2">
        <w:tc>
          <w:tcPr>
            <w:tcW w:w="534" w:type="dxa"/>
          </w:tcPr>
          <w:p w14:paraId="13A75A2F"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163B823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0400046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FB4A2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FD5863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D8A77E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426617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6F75BA7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27F55D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A0C5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76781B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420E8D75" w14:textId="77777777" w:rsidTr="00CE22C2">
        <w:tc>
          <w:tcPr>
            <w:tcW w:w="534" w:type="dxa"/>
          </w:tcPr>
          <w:p w14:paraId="74AFB59A"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13D6CF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32ECEDD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66E0D7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0706F0A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304A5A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F79374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84AF0B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0281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123ECC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A405BC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3CCD4499" w14:textId="77777777" w:rsidTr="00CE22C2">
        <w:tc>
          <w:tcPr>
            <w:tcW w:w="534" w:type="dxa"/>
          </w:tcPr>
          <w:p w14:paraId="43558E01"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4435A7A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596DDC6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6AE40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5E2C9D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866E02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0DB1185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DFFD75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AF3EE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B1B420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FC0A6D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478DD53E" w14:textId="77777777" w:rsidTr="00E44D7B">
        <w:tc>
          <w:tcPr>
            <w:tcW w:w="534" w:type="dxa"/>
          </w:tcPr>
          <w:p w14:paraId="29CD67CB"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481391CA"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1CCD15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986EF9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8A21B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2DFA0E8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D0B2D5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60D6A7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5E1547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7233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8322A4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21EEEA17" w14:textId="77777777" w:rsidTr="00E44D7B">
        <w:tc>
          <w:tcPr>
            <w:tcW w:w="534" w:type="dxa"/>
          </w:tcPr>
          <w:p w14:paraId="273A7C5F"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09C221FB"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779E490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0E63E61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97EA65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AC05B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07C8B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050BC2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F2B44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9DE3BE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DADDC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659744AD" w14:textId="77777777" w:rsidR="00E44D7B" w:rsidRPr="003135DF" w:rsidRDefault="00E44D7B" w:rsidP="00AD412C">
      <w:pPr>
        <w:spacing w:before="60" w:after="60"/>
        <w:jc w:val="both"/>
      </w:pPr>
    </w:p>
    <w:p w14:paraId="77329642" w14:textId="77777777" w:rsidR="00F27CCD" w:rsidRPr="003135DF" w:rsidRDefault="00F27CCD" w:rsidP="0080265A">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6ABB5404"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2F9308F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6CC2B66" w14:textId="77777777" w:rsidR="000776FB" w:rsidRPr="002F6904" w:rsidRDefault="000776FB" w:rsidP="0080265A">
      <w:pPr>
        <w:numPr>
          <w:ilvl w:val="1"/>
          <w:numId w:val="17"/>
        </w:numPr>
        <w:spacing w:before="120" w:after="60"/>
        <w:outlineLvl w:val="0"/>
        <w:rPr>
          <w:b/>
        </w:rPr>
      </w:pPr>
      <w:bookmarkStart w:id="189" w:name="_Ref55335821"/>
      <w:bookmarkStart w:id="190" w:name="_Ref55336345"/>
      <w:bookmarkStart w:id="191" w:name="_Toc57314674"/>
      <w:bookmarkStart w:id="192" w:name="_Toc69728988"/>
      <w:bookmarkStart w:id="193" w:name="_Toc309208623"/>
      <w:bookmarkStart w:id="194" w:name="_Toc425777391"/>
      <w:bookmarkStart w:id="195" w:name="_Ref89649494"/>
      <w:bookmarkStart w:id="196" w:name="_Toc90385115"/>
      <w:bookmarkStart w:id="197" w:name="_Ref93264992"/>
      <w:bookmarkStart w:id="198" w:name="_Ref93265116"/>
      <w:bookmarkStart w:id="199" w:name="_Toc98251765"/>
      <w:bookmarkStart w:id="200" w:name="_Toc167086377"/>
      <w:bookmarkStart w:id="201" w:name="_Toc219700559"/>
      <w:r w:rsidRPr="002F6904">
        <w:rPr>
          <w:b/>
        </w:rPr>
        <w:lastRenderedPageBreak/>
        <w:t xml:space="preserve">Коммерческое предложение на поставку товаров (форма </w:t>
      </w:r>
      <w:bookmarkEnd w:id="189"/>
      <w:bookmarkEnd w:id="190"/>
      <w:bookmarkEnd w:id="191"/>
      <w:bookmarkEnd w:id="192"/>
      <w:bookmarkEnd w:id="193"/>
      <w:r>
        <w:rPr>
          <w:b/>
        </w:rPr>
        <w:t>5</w:t>
      </w:r>
      <w:r w:rsidRPr="002F6904">
        <w:rPr>
          <w:b/>
        </w:rPr>
        <w:t>)</w:t>
      </w:r>
      <w:bookmarkEnd w:id="194"/>
    </w:p>
    <w:p w14:paraId="51A9B3F5" w14:textId="77777777"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14:paraId="47A04D4C" w14:textId="23107EAF" w:rsidR="000776FB" w:rsidRPr="002F6904" w:rsidRDefault="000776FB" w:rsidP="0080265A">
      <w:pPr>
        <w:numPr>
          <w:ilvl w:val="2"/>
          <w:numId w:val="17"/>
        </w:numPr>
        <w:spacing w:before="60" w:after="60"/>
        <w:jc w:val="both"/>
        <w:outlineLvl w:val="1"/>
      </w:pPr>
      <w:bookmarkStart w:id="202" w:name="_Toc425777394"/>
      <w:r w:rsidRPr="002F6904">
        <w:t>Коммерческо</w:t>
      </w:r>
      <w:r w:rsidR="00AD448A">
        <w:t>е</w:t>
      </w:r>
      <w:r w:rsidRPr="002F6904">
        <w:t xml:space="preserve"> предложени</w:t>
      </w:r>
      <w:r w:rsidR="00AD448A">
        <w:t>е</w:t>
      </w:r>
      <w:r w:rsidRPr="002F6904">
        <w:t xml:space="preserve"> на поставку товаров</w:t>
      </w:r>
      <w:bookmarkEnd w:id="202"/>
    </w:p>
    <w:p w14:paraId="6BC229DC"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541BB6AF" w14:textId="4AD8C0B0"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463C4186" w14:textId="77777777"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14:paraId="10AA8561" w14:textId="77777777" w:rsidR="000776FB" w:rsidRPr="002F6904" w:rsidRDefault="000776FB" w:rsidP="0080265A">
      <w:pPr>
        <w:numPr>
          <w:ilvl w:val="2"/>
          <w:numId w:val="17"/>
        </w:numPr>
        <w:spacing w:before="60" w:after="60"/>
        <w:jc w:val="both"/>
        <w:outlineLvl w:val="1"/>
      </w:pPr>
      <w:bookmarkStart w:id="203" w:name="_Toc425777395"/>
      <w:r w:rsidRPr="002F6904">
        <w:lastRenderedPageBreak/>
        <w:t>Инструкции по заполнению</w:t>
      </w:r>
      <w:bookmarkEnd w:id="203"/>
    </w:p>
    <w:p w14:paraId="6F804872" w14:textId="77777777" w:rsidR="00AD448A" w:rsidRDefault="00AD448A" w:rsidP="00AD448A">
      <w:pPr>
        <w:numPr>
          <w:ilvl w:val="3"/>
          <w:numId w:val="17"/>
        </w:numPr>
        <w:spacing w:before="120"/>
        <w:jc w:val="both"/>
      </w:pPr>
      <w:r>
        <w:t>Коммерческое предложение на поставку товаров</w:t>
      </w:r>
      <w:r w:rsidRPr="002F6904">
        <w:t xml:space="preserve"> необходимо заполнить в формате </w:t>
      </w:r>
      <w:r>
        <w:t>Х</w:t>
      </w:r>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14:paraId="276832C1" w14:textId="77777777" w:rsidR="00AD448A" w:rsidRDefault="00AD448A" w:rsidP="00AD448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14:paraId="636FDAF8" w14:textId="77777777" w:rsidR="00AD448A" w:rsidRDefault="00AD448A" w:rsidP="00AD448A">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 содержащейся внутри файла “Коммерческо</w:t>
      </w:r>
      <w:r>
        <w:rPr>
          <w:u w:val="single"/>
        </w:rPr>
        <w:t>е</w:t>
      </w:r>
      <w:r w:rsidRPr="00BE2B86">
        <w:rPr>
          <w:u w:val="single"/>
        </w:rPr>
        <w:t xml:space="preserve"> предложени</w:t>
      </w:r>
      <w:r>
        <w:rPr>
          <w:u w:val="single"/>
        </w:rPr>
        <w:t>е</w:t>
      </w:r>
      <w:r w:rsidRPr="00BE2B86">
        <w:rPr>
          <w:u w:val="single"/>
        </w:rPr>
        <w:t xml:space="preserve"> на поставку товаров”</w:t>
      </w:r>
      <w:r w:rsidRPr="00635137">
        <w:t>.</w:t>
      </w:r>
    </w:p>
    <w:p w14:paraId="55305986" w14:textId="77777777" w:rsidR="00AD448A" w:rsidRPr="002F6904" w:rsidRDefault="00AD448A" w:rsidP="00AD448A">
      <w:pPr>
        <w:spacing w:before="120"/>
        <w:ind w:left="567"/>
        <w:jc w:val="both"/>
      </w:pPr>
    </w:p>
    <w:p w14:paraId="65509CE4" w14:textId="77777777" w:rsidR="000776FB" w:rsidRPr="002F6904" w:rsidRDefault="000776FB" w:rsidP="000776FB">
      <w:pPr>
        <w:spacing w:before="120"/>
        <w:jc w:val="both"/>
      </w:pPr>
    </w:p>
    <w:p w14:paraId="609FC6B2" w14:textId="77777777" w:rsidR="000776FB" w:rsidRDefault="000776FB">
      <w:pPr>
        <w:widowControl/>
        <w:autoSpaceDE/>
        <w:autoSpaceDN/>
        <w:adjustRightInd/>
        <w:spacing w:after="200" w:line="276" w:lineRule="auto"/>
        <w:rPr>
          <w:b/>
        </w:rPr>
      </w:pPr>
      <w:r>
        <w:rPr>
          <w:b/>
        </w:rPr>
        <w:br w:type="page"/>
      </w:r>
    </w:p>
    <w:p w14:paraId="6C967BC5"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04" w:name="_Toc425777396"/>
      <w:r w:rsidRPr="003135DF">
        <w:rPr>
          <w:b/>
        </w:rPr>
        <w:lastRenderedPageBreak/>
        <w:t>Сводная таблица стоимости работ (форма 5)</w:t>
      </w:r>
      <w:bookmarkEnd w:id="195"/>
      <w:bookmarkEnd w:id="196"/>
      <w:bookmarkEnd w:id="197"/>
      <w:bookmarkEnd w:id="198"/>
      <w:bookmarkEnd w:id="199"/>
      <w:bookmarkEnd w:id="200"/>
      <w:bookmarkEnd w:id="201"/>
      <w:bookmarkEnd w:id="204"/>
    </w:p>
    <w:p w14:paraId="64171DFD"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05" w:name="_Toc90385116"/>
      <w:bookmarkStart w:id="206" w:name="_Toc98251766"/>
      <w:bookmarkStart w:id="207" w:name="_Toc167086378"/>
      <w:bookmarkStart w:id="208" w:name="_Toc219700560"/>
      <w:bookmarkStart w:id="209" w:name="_Toc425777397"/>
      <w:r w:rsidRPr="003135DF">
        <w:t xml:space="preserve">Форма </w:t>
      </w:r>
      <w:bookmarkEnd w:id="205"/>
      <w:bookmarkEnd w:id="206"/>
      <w:bookmarkEnd w:id="207"/>
      <w:bookmarkEnd w:id="208"/>
      <w:r w:rsidRPr="003135DF">
        <w:t>сводной таблицы стоимости работ</w:t>
      </w:r>
      <w:bookmarkEnd w:id="209"/>
    </w:p>
    <w:p w14:paraId="65E662A0" w14:textId="77777777"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52628DA8" w14:textId="77777777"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9E157B3" w14:textId="77777777" w:rsidR="00F27CCD" w:rsidRPr="003135DF" w:rsidRDefault="00F27CCD" w:rsidP="00F27CCD">
      <w:pPr>
        <w:spacing w:before="240" w:after="120"/>
        <w:jc w:val="center"/>
        <w:rPr>
          <w:b/>
        </w:rPr>
      </w:pPr>
      <w:r w:rsidRPr="003135DF">
        <w:rPr>
          <w:b/>
        </w:rPr>
        <w:t>Сводная таблица стоимости работ</w:t>
      </w:r>
    </w:p>
    <w:p w14:paraId="44EE368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01AFDF33" w14:textId="77777777"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CE22C2" w:rsidRPr="00854CB5" w14:paraId="0C6F471B" w14:textId="77777777" w:rsidTr="00F27CCD">
        <w:tc>
          <w:tcPr>
            <w:tcW w:w="681" w:type="dxa"/>
            <w:shd w:val="clear" w:color="auto" w:fill="A6A6A6" w:themeFill="background1" w:themeFillShade="A6"/>
            <w:vAlign w:val="center"/>
          </w:tcPr>
          <w:p w14:paraId="5312536F" w14:textId="77777777" w:rsidR="00F27CCD" w:rsidRPr="007E7F56" w:rsidRDefault="00F27CCD" w:rsidP="00F27CCD">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14:paraId="0117B41B" w14:textId="77777777"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14:paraId="05650DB5" w14:textId="77777777"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14:paraId="10CB9E71" w14:textId="77777777"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14:paraId="6E8A112C" w14:textId="77777777"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14:paraId="41C1C7CA" w14:textId="77777777"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14:paraId="421A77B6" w14:textId="77777777"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CE22C2" w:rsidRPr="00854CB5" w14:paraId="46D4D028" w14:textId="77777777" w:rsidTr="00F27CCD">
        <w:tc>
          <w:tcPr>
            <w:tcW w:w="681" w:type="dxa"/>
            <w:shd w:val="clear" w:color="auto" w:fill="A6A6A6" w:themeFill="background1" w:themeFillShade="A6"/>
            <w:vAlign w:val="center"/>
          </w:tcPr>
          <w:p w14:paraId="24077CF3" w14:textId="77777777"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14:paraId="4E513B36" w14:textId="77777777"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14:paraId="1D5964A8" w14:textId="77777777"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14:paraId="097732F0" w14:textId="77777777"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14:paraId="3CE9D39D" w14:textId="77777777"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14:paraId="7168113D" w14:textId="77777777"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14:paraId="406A3DE2" w14:textId="77777777"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14:paraId="5FE70DF1" w14:textId="77777777" w:rsidTr="00CE22C2">
        <w:tc>
          <w:tcPr>
            <w:tcW w:w="681" w:type="dxa"/>
          </w:tcPr>
          <w:p w14:paraId="6D426C30"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283D6F97" w14:textId="77777777" w:rsidR="00F27CCD" w:rsidRPr="00854CB5" w:rsidRDefault="00F27CCD" w:rsidP="00F27CCD">
            <w:pPr>
              <w:ind w:left="57" w:right="57"/>
              <w:contextualSpacing/>
              <w:rPr>
                <w:color w:val="000000"/>
                <w:sz w:val="26"/>
                <w:szCs w:val="26"/>
              </w:rPr>
            </w:pPr>
          </w:p>
        </w:tc>
        <w:tc>
          <w:tcPr>
            <w:tcW w:w="946" w:type="dxa"/>
          </w:tcPr>
          <w:p w14:paraId="57EEBAF6" w14:textId="77777777" w:rsidR="00F27CCD" w:rsidRPr="00854CB5" w:rsidRDefault="00F27CCD" w:rsidP="00F27CCD">
            <w:pPr>
              <w:ind w:left="57" w:right="57"/>
              <w:contextualSpacing/>
              <w:rPr>
                <w:color w:val="000000"/>
                <w:sz w:val="26"/>
                <w:szCs w:val="26"/>
              </w:rPr>
            </w:pPr>
          </w:p>
        </w:tc>
        <w:tc>
          <w:tcPr>
            <w:tcW w:w="968" w:type="dxa"/>
          </w:tcPr>
          <w:p w14:paraId="7C8757AA" w14:textId="77777777" w:rsidR="00F27CCD" w:rsidRPr="00854CB5" w:rsidRDefault="00F27CCD" w:rsidP="00F27CCD">
            <w:pPr>
              <w:ind w:left="57" w:right="57"/>
              <w:contextualSpacing/>
              <w:rPr>
                <w:color w:val="000000"/>
                <w:sz w:val="26"/>
                <w:szCs w:val="26"/>
              </w:rPr>
            </w:pPr>
          </w:p>
        </w:tc>
        <w:tc>
          <w:tcPr>
            <w:tcW w:w="1544" w:type="dxa"/>
          </w:tcPr>
          <w:p w14:paraId="6F3B0EF7" w14:textId="77777777" w:rsidR="00F27CCD" w:rsidRPr="00854CB5" w:rsidRDefault="00F27CCD" w:rsidP="00F27CCD">
            <w:pPr>
              <w:ind w:left="57" w:right="57"/>
              <w:contextualSpacing/>
              <w:rPr>
                <w:color w:val="000000"/>
                <w:sz w:val="26"/>
                <w:szCs w:val="26"/>
              </w:rPr>
            </w:pPr>
          </w:p>
        </w:tc>
        <w:tc>
          <w:tcPr>
            <w:tcW w:w="1536" w:type="dxa"/>
          </w:tcPr>
          <w:p w14:paraId="47B9FD76" w14:textId="77777777" w:rsidR="00F27CCD" w:rsidRPr="00854CB5" w:rsidRDefault="00F27CCD" w:rsidP="00F27CCD">
            <w:pPr>
              <w:ind w:left="57" w:right="57"/>
              <w:contextualSpacing/>
              <w:jc w:val="right"/>
              <w:rPr>
                <w:color w:val="000000"/>
                <w:sz w:val="26"/>
                <w:szCs w:val="26"/>
              </w:rPr>
            </w:pPr>
          </w:p>
        </w:tc>
        <w:tc>
          <w:tcPr>
            <w:tcW w:w="1711" w:type="dxa"/>
          </w:tcPr>
          <w:p w14:paraId="453D68B7" w14:textId="77777777" w:rsidR="00F27CCD" w:rsidRPr="00854CB5" w:rsidRDefault="00F27CCD" w:rsidP="00F27CCD">
            <w:pPr>
              <w:ind w:left="57" w:right="57"/>
              <w:contextualSpacing/>
              <w:rPr>
                <w:color w:val="000000"/>
                <w:sz w:val="26"/>
                <w:szCs w:val="26"/>
              </w:rPr>
            </w:pPr>
          </w:p>
        </w:tc>
      </w:tr>
      <w:tr w:rsidR="00F27CCD" w:rsidRPr="00854CB5" w14:paraId="21217902" w14:textId="77777777" w:rsidTr="00CE22C2">
        <w:tc>
          <w:tcPr>
            <w:tcW w:w="681" w:type="dxa"/>
          </w:tcPr>
          <w:p w14:paraId="3E0ED21C"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99F43CD" w14:textId="77777777" w:rsidR="00F27CCD" w:rsidRPr="00854CB5" w:rsidRDefault="00F27CCD" w:rsidP="00F27CCD">
            <w:pPr>
              <w:ind w:left="57" w:right="57"/>
              <w:contextualSpacing/>
              <w:rPr>
                <w:color w:val="000000"/>
                <w:sz w:val="26"/>
                <w:szCs w:val="26"/>
              </w:rPr>
            </w:pPr>
          </w:p>
        </w:tc>
        <w:tc>
          <w:tcPr>
            <w:tcW w:w="946" w:type="dxa"/>
          </w:tcPr>
          <w:p w14:paraId="4DF90230" w14:textId="77777777" w:rsidR="00F27CCD" w:rsidRPr="00854CB5" w:rsidRDefault="00F27CCD" w:rsidP="00F27CCD">
            <w:pPr>
              <w:ind w:left="57" w:right="57"/>
              <w:contextualSpacing/>
              <w:rPr>
                <w:color w:val="000000"/>
                <w:sz w:val="26"/>
                <w:szCs w:val="26"/>
              </w:rPr>
            </w:pPr>
          </w:p>
        </w:tc>
        <w:tc>
          <w:tcPr>
            <w:tcW w:w="968" w:type="dxa"/>
          </w:tcPr>
          <w:p w14:paraId="64D5C8CC" w14:textId="77777777" w:rsidR="00F27CCD" w:rsidRPr="00854CB5" w:rsidRDefault="00F27CCD" w:rsidP="00F27CCD">
            <w:pPr>
              <w:ind w:left="57" w:right="57"/>
              <w:contextualSpacing/>
              <w:rPr>
                <w:color w:val="000000"/>
                <w:sz w:val="26"/>
                <w:szCs w:val="26"/>
              </w:rPr>
            </w:pPr>
          </w:p>
        </w:tc>
        <w:tc>
          <w:tcPr>
            <w:tcW w:w="1544" w:type="dxa"/>
          </w:tcPr>
          <w:p w14:paraId="78852062" w14:textId="77777777" w:rsidR="00F27CCD" w:rsidRPr="00854CB5" w:rsidRDefault="00F27CCD" w:rsidP="00F27CCD">
            <w:pPr>
              <w:ind w:left="57" w:right="57"/>
              <w:contextualSpacing/>
              <w:rPr>
                <w:color w:val="000000"/>
                <w:sz w:val="26"/>
                <w:szCs w:val="26"/>
              </w:rPr>
            </w:pPr>
          </w:p>
        </w:tc>
        <w:tc>
          <w:tcPr>
            <w:tcW w:w="1536" w:type="dxa"/>
          </w:tcPr>
          <w:p w14:paraId="26384D7C" w14:textId="77777777" w:rsidR="00F27CCD" w:rsidRPr="00854CB5" w:rsidRDefault="00F27CCD" w:rsidP="00F27CCD">
            <w:pPr>
              <w:ind w:left="57" w:right="57"/>
              <w:contextualSpacing/>
              <w:jc w:val="right"/>
              <w:rPr>
                <w:color w:val="000000"/>
                <w:sz w:val="26"/>
                <w:szCs w:val="26"/>
              </w:rPr>
            </w:pPr>
          </w:p>
        </w:tc>
        <w:tc>
          <w:tcPr>
            <w:tcW w:w="1711" w:type="dxa"/>
          </w:tcPr>
          <w:p w14:paraId="59014784" w14:textId="77777777" w:rsidR="00F27CCD" w:rsidRPr="00854CB5" w:rsidRDefault="00F27CCD" w:rsidP="00F27CCD">
            <w:pPr>
              <w:ind w:left="57" w:right="57"/>
              <w:contextualSpacing/>
              <w:rPr>
                <w:color w:val="000000"/>
                <w:sz w:val="26"/>
                <w:szCs w:val="26"/>
              </w:rPr>
            </w:pPr>
          </w:p>
        </w:tc>
      </w:tr>
      <w:tr w:rsidR="00F27CCD" w:rsidRPr="00854CB5" w14:paraId="6294C923" w14:textId="77777777" w:rsidTr="00CE22C2">
        <w:tc>
          <w:tcPr>
            <w:tcW w:w="681" w:type="dxa"/>
          </w:tcPr>
          <w:p w14:paraId="1C2C0457"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FAF4370" w14:textId="77777777" w:rsidR="00F27CCD" w:rsidRPr="00854CB5" w:rsidRDefault="00F27CCD" w:rsidP="00F27CCD">
            <w:pPr>
              <w:ind w:left="57" w:right="57"/>
              <w:contextualSpacing/>
              <w:rPr>
                <w:color w:val="000000"/>
                <w:sz w:val="26"/>
                <w:szCs w:val="26"/>
              </w:rPr>
            </w:pPr>
          </w:p>
        </w:tc>
        <w:tc>
          <w:tcPr>
            <w:tcW w:w="946" w:type="dxa"/>
          </w:tcPr>
          <w:p w14:paraId="61BB049D" w14:textId="77777777" w:rsidR="00F27CCD" w:rsidRPr="00854CB5" w:rsidRDefault="00F27CCD" w:rsidP="00F27CCD">
            <w:pPr>
              <w:ind w:left="57" w:right="57"/>
              <w:contextualSpacing/>
              <w:rPr>
                <w:color w:val="000000"/>
                <w:sz w:val="26"/>
                <w:szCs w:val="26"/>
              </w:rPr>
            </w:pPr>
          </w:p>
        </w:tc>
        <w:tc>
          <w:tcPr>
            <w:tcW w:w="968" w:type="dxa"/>
          </w:tcPr>
          <w:p w14:paraId="5EACEE93" w14:textId="77777777" w:rsidR="00F27CCD" w:rsidRPr="00854CB5" w:rsidRDefault="00F27CCD" w:rsidP="00F27CCD">
            <w:pPr>
              <w:ind w:left="57" w:right="57"/>
              <w:contextualSpacing/>
              <w:rPr>
                <w:color w:val="000000"/>
                <w:sz w:val="26"/>
                <w:szCs w:val="26"/>
              </w:rPr>
            </w:pPr>
          </w:p>
        </w:tc>
        <w:tc>
          <w:tcPr>
            <w:tcW w:w="1544" w:type="dxa"/>
          </w:tcPr>
          <w:p w14:paraId="2B495AB1" w14:textId="77777777" w:rsidR="00F27CCD" w:rsidRPr="00854CB5" w:rsidRDefault="00F27CCD" w:rsidP="00F27CCD">
            <w:pPr>
              <w:ind w:left="57" w:right="57"/>
              <w:contextualSpacing/>
              <w:rPr>
                <w:color w:val="000000"/>
                <w:sz w:val="26"/>
                <w:szCs w:val="26"/>
              </w:rPr>
            </w:pPr>
          </w:p>
        </w:tc>
        <w:tc>
          <w:tcPr>
            <w:tcW w:w="1536" w:type="dxa"/>
          </w:tcPr>
          <w:p w14:paraId="3828F13F" w14:textId="77777777" w:rsidR="00F27CCD" w:rsidRPr="00854CB5" w:rsidRDefault="00F27CCD" w:rsidP="00F27CCD">
            <w:pPr>
              <w:ind w:left="57" w:right="57"/>
              <w:contextualSpacing/>
              <w:jc w:val="right"/>
              <w:rPr>
                <w:color w:val="000000"/>
                <w:sz w:val="26"/>
                <w:szCs w:val="26"/>
              </w:rPr>
            </w:pPr>
          </w:p>
        </w:tc>
        <w:tc>
          <w:tcPr>
            <w:tcW w:w="1711" w:type="dxa"/>
          </w:tcPr>
          <w:p w14:paraId="15BBD987" w14:textId="77777777" w:rsidR="00F27CCD" w:rsidRPr="00854CB5" w:rsidRDefault="00F27CCD" w:rsidP="00F27CCD">
            <w:pPr>
              <w:ind w:left="57" w:right="57"/>
              <w:contextualSpacing/>
              <w:rPr>
                <w:color w:val="000000"/>
                <w:sz w:val="26"/>
                <w:szCs w:val="26"/>
              </w:rPr>
            </w:pPr>
          </w:p>
        </w:tc>
      </w:tr>
      <w:tr w:rsidR="00F27CCD" w:rsidRPr="00854CB5" w14:paraId="2026FD5D" w14:textId="77777777" w:rsidTr="00CE22C2">
        <w:tc>
          <w:tcPr>
            <w:tcW w:w="681" w:type="dxa"/>
          </w:tcPr>
          <w:p w14:paraId="00F52D4B" w14:textId="77777777"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14:paraId="58D74719" w14:textId="77777777" w:rsidR="00F27CCD" w:rsidRPr="00854CB5" w:rsidRDefault="00F27CCD" w:rsidP="00F27CCD">
            <w:pPr>
              <w:ind w:left="57" w:right="57"/>
              <w:contextualSpacing/>
              <w:rPr>
                <w:color w:val="000000"/>
                <w:sz w:val="26"/>
                <w:szCs w:val="26"/>
              </w:rPr>
            </w:pPr>
          </w:p>
        </w:tc>
        <w:tc>
          <w:tcPr>
            <w:tcW w:w="946" w:type="dxa"/>
          </w:tcPr>
          <w:p w14:paraId="55CF7468" w14:textId="77777777" w:rsidR="00F27CCD" w:rsidRPr="00854CB5" w:rsidRDefault="00F27CCD" w:rsidP="00F27CCD">
            <w:pPr>
              <w:ind w:left="57" w:right="57"/>
              <w:contextualSpacing/>
              <w:rPr>
                <w:color w:val="000000"/>
                <w:sz w:val="26"/>
                <w:szCs w:val="26"/>
              </w:rPr>
            </w:pPr>
          </w:p>
        </w:tc>
        <w:tc>
          <w:tcPr>
            <w:tcW w:w="968" w:type="dxa"/>
          </w:tcPr>
          <w:p w14:paraId="12B1956C" w14:textId="77777777" w:rsidR="00F27CCD" w:rsidRPr="00854CB5" w:rsidRDefault="00F27CCD" w:rsidP="00F27CCD">
            <w:pPr>
              <w:ind w:left="57" w:right="57"/>
              <w:contextualSpacing/>
              <w:rPr>
                <w:color w:val="000000"/>
                <w:sz w:val="26"/>
                <w:szCs w:val="26"/>
              </w:rPr>
            </w:pPr>
          </w:p>
        </w:tc>
        <w:tc>
          <w:tcPr>
            <w:tcW w:w="1544" w:type="dxa"/>
          </w:tcPr>
          <w:p w14:paraId="41BE0954" w14:textId="77777777" w:rsidR="00F27CCD" w:rsidRPr="00854CB5" w:rsidRDefault="00F27CCD" w:rsidP="00F27CCD">
            <w:pPr>
              <w:ind w:left="57" w:right="57"/>
              <w:contextualSpacing/>
              <w:rPr>
                <w:color w:val="000000"/>
                <w:sz w:val="26"/>
                <w:szCs w:val="26"/>
              </w:rPr>
            </w:pPr>
          </w:p>
        </w:tc>
        <w:tc>
          <w:tcPr>
            <w:tcW w:w="1536" w:type="dxa"/>
          </w:tcPr>
          <w:p w14:paraId="3278C517" w14:textId="77777777" w:rsidR="00F27CCD" w:rsidRPr="00854CB5" w:rsidRDefault="00F27CCD" w:rsidP="00F27CCD">
            <w:pPr>
              <w:ind w:left="57" w:right="57"/>
              <w:contextualSpacing/>
              <w:jc w:val="right"/>
              <w:rPr>
                <w:color w:val="000000"/>
                <w:sz w:val="26"/>
                <w:szCs w:val="26"/>
              </w:rPr>
            </w:pPr>
          </w:p>
        </w:tc>
        <w:tc>
          <w:tcPr>
            <w:tcW w:w="1711" w:type="dxa"/>
          </w:tcPr>
          <w:p w14:paraId="5E2DDA92" w14:textId="77777777" w:rsidR="00F27CCD" w:rsidRPr="00854CB5" w:rsidRDefault="00F27CCD" w:rsidP="00F27CCD">
            <w:pPr>
              <w:ind w:left="57" w:right="57"/>
              <w:contextualSpacing/>
              <w:rPr>
                <w:color w:val="000000"/>
                <w:sz w:val="26"/>
                <w:szCs w:val="26"/>
              </w:rPr>
            </w:pPr>
          </w:p>
        </w:tc>
      </w:tr>
      <w:tr w:rsidR="00F27CCD" w:rsidRPr="00854CB5" w14:paraId="1129FCCD" w14:textId="77777777" w:rsidTr="00CE22C2">
        <w:tc>
          <w:tcPr>
            <w:tcW w:w="4781" w:type="dxa"/>
            <w:gridSpan w:val="4"/>
          </w:tcPr>
          <w:p w14:paraId="12D2A8F6" w14:textId="77777777"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14:paraId="36A8A67B"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7F07909A" w14:textId="77777777" w:rsidR="00F27CCD" w:rsidRPr="003135DF" w:rsidRDefault="00F27CCD" w:rsidP="00F27CCD">
            <w:pPr>
              <w:ind w:left="57" w:right="57"/>
              <w:contextualSpacing/>
              <w:jc w:val="right"/>
              <w:rPr>
                <w:b/>
                <w:color w:val="000000"/>
              </w:rPr>
            </w:pPr>
          </w:p>
        </w:tc>
        <w:tc>
          <w:tcPr>
            <w:tcW w:w="1711" w:type="dxa"/>
          </w:tcPr>
          <w:p w14:paraId="60434E91" w14:textId="77777777" w:rsidR="00F27CCD" w:rsidRPr="003135DF" w:rsidRDefault="00F27CCD" w:rsidP="00F27CCD">
            <w:pPr>
              <w:ind w:left="57" w:right="57"/>
              <w:contextualSpacing/>
              <w:jc w:val="center"/>
              <w:rPr>
                <w:b/>
                <w:color w:val="000000"/>
              </w:rPr>
            </w:pPr>
          </w:p>
        </w:tc>
      </w:tr>
      <w:tr w:rsidR="00F27CCD" w:rsidRPr="00854CB5" w14:paraId="7492C660" w14:textId="77777777" w:rsidTr="00CE22C2">
        <w:tc>
          <w:tcPr>
            <w:tcW w:w="4781" w:type="dxa"/>
            <w:gridSpan w:val="4"/>
          </w:tcPr>
          <w:p w14:paraId="12D3FC13" w14:textId="77777777"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14:paraId="697A0FD6"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0ABE61A8" w14:textId="77777777" w:rsidR="00F27CCD" w:rsidRPr="003135DF" w:rsidRDefault="00F27CCD" w:rsidP="00F27CCD">
            <w:pPr>
              <w:ind w:left="57" w:right="57"/>
              <w:contextualSpacing/>
              <w:jc w:val="right"/>
              <w:rPr>
                <w:b/>
                <w:color w:val="000000"/>
              </w:rPr>
            </w:pPr>
          </w:p>
        </w:tc>
        <w:tc>
          <w:tcPr>
            <w:tcW w:w="1711" w:type="dxa"/>
          </w:tcPr>
          <w:p w14:paraId="44B52680" w14:textId="77777777" w:rsidR="00F27CCD" w:rsidRPr="003135DF" w:rsidRDefault="00F27CCD" w:rsidP="00F27CCD">
            <w:pPr>
              <w:ind w:left="57" w:right="57"/>
              <w:contextualSpacing/>
              <w:jc w:val="center"/>
              <w:rPr>
                <w:b/>
                <w:color w:val="000000"/>
              </w:rPr>
            </w:pPr>
          </w:p>
        </w:tc>
      </w:tr>
      <w:tr w:rsidR="00F27CCD" w:rsidRPr="00854CB5" w14:paraId="2B0CECAE" w14:textId="77777777" w:rsidTr="00CE22C2">
        <w:tc>
          <w:tcPr>
            <w:tcW w:w="4781" w:type="dxa"/>
            <w:gridSpan w:val="4"/>
          </w:tcPr>
          <w:p w14:paraId="3DD154D3" w14:textId="77777777"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14:paraId="22AFF78C"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53B887FB" w14:textId="77777777" w:rsidR="00F27CCD" w:rsidRPr="003135DF" w:rsidRDefault="00F27CCD" w:rsidP="00F27CCD">
            <w:pPr>
              <w:ind w:left="57" w:right="57"/>
              <w:contextualSpacing/>
              <w:jc w:val="right"/>
              <w:rPr>
                <w:b/>
                <w:color w:val="000000"/>
              </w:rPr>
            </w:pPr>
          </w:p>
        </w:tc>
        <w:tc>
          <w:tcPr>
            <w:tcW w:w="1711" w:type="dxa"/>
          </w:tcPr>
          <w:p w14:paraId="69458504" w14:textId="77777777" w:rsidR="00F27CCD" w:rsidRPr="003135DF" w:rsidRDefault="00F27CCD" w:rsidP="00F27CCD">
            <w:pPr>
              <w:ind w:left="57" w:right="57"/>
              <w:contextualSpacing/>
              <w:jc w:val="center"/>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14:paraId="144030D2" w14:textId="77777777" w:rsidTr="00CE22C2">
        <w:tc>
          <w:tcPr>
            <w:tcW w:w="4820" w:type="dxa"/>
          </w:tcPr>
          <w:p w14:paraId="29E09D37" w14:textId="77777777" w:rsidR="00F27CCD" w:rsidRDefault="00F27CCD" w:rsidP="00F27CCD">
            <w:pPr>
              <w:jc w:val="right"/>
              <w:rPr>
                <w:sz w:val="26"/>
                <w:szCs w:val="26"/>
              </w:rPr>
            </w:pPr>
          </w:p>
          <w:p w14:paraId="28FBFDD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64586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655C549F" w14:textId="77777777" w:rsidTr="00CE22C2">
        <w:tc>
          <w:tcPr>
            <w:tcW w:w="4820" w:type="dxa"/>
          </w:tcPr>
          <w:p w14:paraId="7D9DA10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336B6D3"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510821D" w14:textId="77777777" w:rsidR="00F27CCD" w:rsidRPr="00D46F55" w:rsidRDefault="00F27CCD" w:rsidP="00F27CCD">
            <w:pPr>
              <w:tabs>
                <w:tab w:val="left" w:pos="4428"/>
              </w:tabs>
              <w:jc w:val="center"/>
              <w:rPr>
                <w:sz w:val="26"/>
                <w:szCs w:val="26"/>
                <w:vertAlign w:val="superscript"/>
              </w:rPr>
            </w:pPr>
          </w:p>
        </w:tc>
      </w:tr>
    </w:tbl>
    <w:p w14:paraId="2227398C" w14:textId="77777777"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5D764E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10" w:name="_Toc425777398"/>
      <w:bookmarkStart w:id="211" w:name="_Toc90385117"/>
      <w:bookmarkStart w:id="212" w:name="_Toc98251767"/>
      <w:bookmarkStart w:id="213" w:name="_Toc167086379"/>
      <w:bookmarkStart w:id="214" w:name="_Toc219700561"/>
      <w:r>
        <w:lastRenderedPageBreak/>
        <w:t>Приложение №1 к форме</w:t>
      </w:r>
      <w:r w:rsidRPr="003135DF">
        <w:t xml:space="preserve"> </w:t>
      </w:r>
      <w:r>
        <w:t>сводной таблице</w:t>
      </w:r>
      <w:r w:rsidRPr="003135DF">
        <w:t xml:space="preserve"> стоимости работ</w:t>
      </w:r>
      <w:bookmarkEnd w:id="210"/>
    </w:p>
    <w:p w14:paraId="43470933" w14:textId="77777777"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1738B91B" w14:textId="77777777"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14:paraId="7621F089" w14:textId="77777777"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14:paraId="0F15ACA9"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D8D90A8" w14:textId="77777777" w:rsidR="00F27CCD" w:rsidRDefault="00F27CCD" w:rsidP="00F27CCD">
      <w:pPr>
        <w:spacing w:before="60" w:after="60"/>
        <w:jc w:val="both"/>
        <w:sectPr w:rsidR="00F27CCD" w:rsidSect="00F27CCD">
          <w:footerReference w:type="default" r:id="rId18"/>
          <w:pgSz w:w="16838" w:h="11906" w:orient="landscape"/>
          <w:pgMar w:top="709" w:right="1134" w:bottom="707" w:left="1134" w:header="708" w:footer="708" w:gutter="0"/>
          <w:cols w:space="708"/>
          <w:docGrid w:linePitch="360"/>
        </w:sectPr>
      </w:pPr>
    </w:p>
    <w:p w14:paraId="4AF35EE3"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15" w:name="_Toc425777399"/>
      <w:r w:rsidRPr="003135DF">
        <w:lastRenderedPageBreak/>
        <w:t>Инструкции по заполнению</w:t>
      </w:r>
      <w:bookmarkEnd w:id="211"/>
      <w:bookmarkEnd w:id="212"/>
      <w:bookmarkEnd w:id="213"/>
      <w:bookmarkEnd w:id="214"/>
      <w:bookmarkEnd w:id="215"/>
    </w:p>
    <w:p w14:paraId="758C0CD8" w14:textId="77777777" w:rsidR="000776FB" w:rsidRDefault="000776FB" w:rsidP="0080265A">
      <w:pPr>
        <w:widowControl/>
        <w:numPr>
          <w:ilvl w:val="3"/>
          <w:numId w:val="17"/>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14:paraId="18D5A744" w14:textId="77777777" w:rsidR="00F27CCD" w:rsidRPr="003135DF" w:rsidRDefault="00F27CCD" w:rsidP="0080265A">
      <w:pPr>
        <w:widowControl/>
        <w:numPr>
          <w:ilvl w:val="3"/>
          <w:numId w:val="17"/>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14:paraId="577EABA7"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18BF83D"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14:paraId="61BF1C71"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14:paraId="7BB3048C" w14:textId="77777777" w:rsidR="00F27CCD" w:rsidRDefault="00F27CCD" w:rsidP="0080265A">
      <w:pPr>
        <w:widowControl/>
        <w:numPr>
          <w:ilvl w:val="3"/>
          <w:numId w:val="17"/>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1DC26579" w14:textId="77777777" w:rsidR="00550EA2" w:rsidRDefault="00550EA2" w:rsidP="0080265A">
      <w:pPr>
        <w:widowControl/>
        <w:numPr>
          <w:ilvl w:val="3"/>
          <w:numId w:val="17"/>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14:paraId="45BB9B1D" w14:textId="77777777" w:rsidR="000776FB" w:rsidRDefault="000776FB" w:rsidP="0080265A">
      <w:pPr>
        <w:widowControl/>
        <w:numPr>
          <w:ilvl w:val="3"/>
          <w:numId w:val="17"/>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14:paraId="493A7E4D" w14:textId="77777777" w:rsidR="000776FB" w:rsidRDefault="000776FB" w:rsidP="0080265A">
      <w:pPr>
        <w:numPr>
          <w:ilvl w:val="3"/>
          <w:numId w:val="17"/>
        </w:numPr>
        <w:spacing w:before="120"/>
        <w:jc w:val="both"/>
      </w:pPr>
      <w:r w:rsidRPr="002F6904">
        <w:t xml:space="preserve">Приложение №1 к </w:t>
      </w:r>
      <w:r>
        <w:t>сводной таблице стоимости работ</w:t>
      </w:r>
      <w:r w:rsidRPr="002F6904">
        <w:t>, необходимо заполнить в формате Excel</w:t>
      </w:r>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14:paraId="640C36D9" w14:textId="77777777" w:rsidR="000776FB" w:rsidRDefault="000776FB" w:rsidP="0080265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14:paraId="43A10BBB" w14:textId="77777777" w:rsidR="00F27CCD" w:rsidRPr="003135DF" w:rsidRDefault="000776FB" w:rsidP="0080265A">
      <w:pPr>
        <w:widowControl/>
        <w:numPr>
          <w:ilvl w:val="3"/>
          <w:numId w:val="17"/>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14:paraId="144BEA2A" w14:textId="77777777" w:rsidR="00F27CCD" w:rsidRPr="003135DF" w:rsidRDefault="00F27CCD" w:rsidP="00F27CCD">
      <w:pPr>
        <w:widowControl/>
        <w:autoSpaceDE/>
        <w:autoSpaceDN/>
        <w:adjustRightInd/>
        <w:spacing w:after="200" w:line="276" w:lineRule="auto"/>
      </w:pPr>
      <w:r w:rsidRPr="003135DF">
        <w:br w:type="page"/>
      </w:r>
    </w:p>
    <w:p w14:paraId="3F630FF2" w14:textId="77777777" w:rsidR="000776FB" w:rsidRPr="003135DF" w:rsidRDefault="000776FB" w:rsidP="0080265A">
      <w:pPr>
        <w:pStyle w:val="af8"/>
        <w:numPr>
          <w:ilvl w:val="1"/>
          <w:numId w:val="17"/>
        </w:numPr>
        <w:tabs>
          <w:tab w:val="clear" w:pos="1134"/>
        </w:tabs>
        <w:spacing w:before="120" w:after="60"/>
        <w:contextualSpacing w:val="0"/>
        <w:outlineLvl w:val="0"/>
        <w:rPr>
          <w:b/>
        </w:rPr>
      </w:pPr>
      <w:bookmarkStart w:id="216" w:name="_Toc425777400"/>
      <w:bookmarkStart w:id="217" w:name="_Ref316488083"/>
      <w:r w:rsidRPr="003135DF">
        <w:rPr>
          <w:b/>
        </w:rPr>
        <w:lastRenderedPageBreak/>
        <w:t xml:space="preserve">Сводная таблица стоимости </w:t>
      </w:r>
      <w:r>
        <w:rPr>
          <w:b/>
        </w:rPr>
        <w:t>услуг</w:t>
      </w:r>
      <w:r w:rsidRPr="003135DF">
        <w:rPr>
          <w:b/>
        </w:rPr>
        <w:t xml:space="preserve"> (форма 5)</w:t>
      </w:r>
      <w:bookmarkEnd w:id="216"/>
    </w:p>
    <w:p w14:paraId="566783B7"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18" w:name="_Toc425777401"/>
      <w:r w:rsidRPr="003135DF">
        <w:t xml:space="preserve">Форма сводной таблицы стоимости </w:t>
      </w:r>
      <w:r>
        <w:t>услуг</w:t>
      </w:r>
      <w:bookmarkEnd w:id="218"/>
    </w:p>
    <w:p w14:paraId="5C34E449" w14:textId="77777777"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426B86E" w14:textId="77777777"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C7E5418" w14:textId="77777777"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14:paraId="656CC135" w14:textId="77777777"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14:paraId="183CF9B4" w14:textId="77777777"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CE22C2" w:rsidRPr="00854CB5" w14:paraId="05CBEE03" w14:textId="77777777" w:rsidTr="00FA4E7F">
        <w:tc>
          <w:tcPr>
            <w:tcW w:w="681" w:type="dxa"/>
            <w:shd w:val="clear" w:color="auto" w:fill="A6A6A6" w:themeFill="background1" w:themeFillShade="A6"/>
            <w:vAlign w:val="center"/>
          </w:tcPr>
          <w:p w14:paraId="764433FF" w14:textId="77777777" w:rsidR="000776FB" w:rsidRPr="007E7F56" w:rsidRDefault="000776FB" w:rsidP="00FA4E7F">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14:paraId="318BB406" w14:textId="77777777"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14:paraId="578623B8" w14:textId="77777777"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14:paraId="50152601" w14:textId="77777777"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14:paraId="565FDE3C" w14:textId="77777777"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14:paraId="36DD96E3" w14:textId="77777777"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14:paraId="6DF25C4D" w14:textId="77777777"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CE22C2" w:rsidRPr="00854CB5" w14:paraId="7B09966B" w14:textId="77777777" w:rsidTr="00FA4E7F">
        <w:tc>
          <w:tcPr>
            <w:tcW w:w="681" w:type="dxa"/>
            <w:shd w:val="clear" w:color="auto" w:fill="A6A6A6" w:themeFill="background1" w:themeFillShade="A6"/>
            <w:vAlign w:val="center"/>
          </w:tcPr>
          <w:p w14:paraId="7B769C43" w14:textId="77777777"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14:paraId="1055B8DE" w14:textId="77777777"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14:paraId="43A1E04F" w14:textId="77777777"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14:paraId="3427115D" w14:textId="77777777"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14:paraId="59D1EE61" w14:textId="77777777"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14:paraId="65B2F805" w14:textId="77777777"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14:paraId="1DE1D087" w14:textId="77777777"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14:paraId="3FD7A7BC" w14:textId="77777777" w:rsidTr="00CE22C2">
        <w:tc>
          <w:tcPr>
            <w:tcW w:w="681" w:type="dxa"/>
          </w:tcPr>
          <w:p w14:paraId="39DC7CBC"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AAA077F" w14:textId="77777777" w:rsidR="000776FB" w:rsidRPr="00854CB5" w:rsidRDefault="000776FB" w:rsidP="00FA4E7F">
            <w:pPr>
              <w:ind w:left="57" w:right="57"/>
              <w:contextualSpacing/>
              <w:rPr>
                <w:color w:val="000000"/>
                <w:sz w:val="26"/>
                <w:szCs w:val="26"/>
              </w:rPr>
            </w:pPr>
          </w:p>
        </w:tc>
        <w:tc>
          <w:tcPr>
            <w:tcW w:w="946" w:type="dxa"/>
          </w:tcPr>
          <w:p w14:paraId="47EE6CC0" w14:textId="77777777" w:rsidR="000776FB" w:rsidRPr="00854CB5" w:rsidRDefault="000776FB" w:rsidP="00FA4E7F">
            <w:pPr>
              <w:ind w:left="57" w:right="57"/>
              <w:contextualSpacing/>
              <w:rPr>
                <w:color w:val="000000"/>
                <w:sz w:val="26"/>
                <w:szCs w:val="26"/>
              </w:rPr>
            </w:pPr>
          </w:p>
        </w:tc>
        <w:tc>
          <w:tcPr>
            <w:tcW w:w="968" w:type="dxa"/>
          </w:tcPr>
          <w:p w14:paraId="20CEE4E2" w14:textId="77777777" w:rsidR="000776FB" w:rsidRPr="00854CB5" w:rsidRDefault="000776FB" w:rsidP="00FA4E7F">
            <w:pPr>
              <w:ind w:left="57" w:right="57"/>
              <w:contextualSpacing/>
              <w:rPr>
                <w:color w:val="000000"/>
                <w:sz w:val="26"/>
                <w:szCs w:val="26"/>
              </w:rPr>
            </w:pPr>
          </w:p>
        </w:tc>
        <w:tc>
          <w:tcPr>
            <w:tcW w:w="1544" w:type="dxa"/>
          </w:tcPr>
          <w:p w14:paraId="3C2F717E" w14:textId="77777777" w:rsidR="000776FB" w:rsidRPr="00854CB5" w:rsidRDefault="000776FB" w:rsidP="00FA4E7F">
            <w:pPr>
              <w:ind w:left="57" w:right="57"/>
              <w:contextualSpacing/>
              <w:rPr>
                <w:color w:val="000000"/>
                <w:sz w:val="26"/>
                <w:szCs w:val="26"/>
              </w:rPr>
            </w:pPr>
          </w:p>
        </w:tc>
        <w:tc>
          <w:tcPr>
            <w:tcW w:w="1536" w:type="dxa"/>
          </w:tcPr>
          <w:p w14:paraId="0321BBE1" w14:textId="77777777" w:rsidR="000776FB" w:rsidRPr="00854CB5" w:rsidRDefault="000776FB" w:rsidP="00FA4E7F">
            <w:pPr>
              <w:ind w:left="57" w:right="57"/>
              <w:contextualSpacing/>
              <w:jc w:val="right"/>
              <w:rPr>
                <w:color w:val="000000"/>
                <w:sz w:val="26"/>
                <w:szCs w:val="26"/>
              </w:rPr>
            </w:pPr>
          </w:p>
        </w:tc>
        <w:tc>
          <w:tcPr>
            <w:tcW w:w="1711" w:type="dxa"/>
          </w:tcPr>
          <w:p w14:paraId="403156B1" w14:textId="77777777" w:rsidR="000776FB" w:rsidRPr="00854CB5" w:rsidRDefault="000776FB" w:rsidP="00FA4E7F">
            <w:pPr>
              <w:ind w:left="57" w:right="57"/>
              <w:contextualSpacing/>
              <w:rPr>
                <w:color w:val="000000"/>
                <w:sz w:val="26"/>
                <w:szCs w:val="26"/>
              </w:rPr>
            </w:pPr>
          </w:p>
        </w:tc>
      </w:tr>
      <w:tr w:rsidR="000776FB" w:rsidRPr="00854CB5" w14:paraId="030A700C" w14:textId="77777777" w:rsidTr="00CE22C2">
        <w:tc>
          <w:tcPr>
            <w:tcW w:w="681" w:type="dxa"/>
          </w:tcPr>
          <w:p w14:paraId="4F4AA333"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7D63B570" w14:textId="77777777" w:rsidR="000776FB" w:rsidRPr="00854CB5" w:rsidRDefault="000776FB" w:rsidP="00FA4E7F">
            <w:pPr>
              <w:ind w:left="57" w:right="57"/>
              <w:contextualSpacing/>
              <w:rPr>
                <w:color w:val="000000"/>
                <w:sz w:val="26"/>
                <w:szCs w:val="26"/>
              </w:rPr>
            </w:pPr>
          </w:p>
        </w:tc>
        <w:tc>
          <w:tcPr>
            <w:tcW w:w="946" w:type="dxa"/>
          </w:tcPr>
          <w:p w14:paraId="753488B0" w14:textId="77777777" w:rsidR="000776FB" w:rsidRPr="00854CB5" w:rsidRDefault="000776FB" w:rsidP="00FA4E7F">
            <w:pPr>
              <w:ind w:left="57" w:right="57"/>
              <w:contextualSpacing/>
              <w:rPr>
                <w:color w:val="000000"/>
                <w:sz w:val="26"/>
                <w:szCs w:val="26"/>
              </w:rPr>
            </w:pPr>
          </w:p>
        </w:tc>
        <w:tc>
          <w:tcPr>
            <w:tcW w:w="968" w:type="dxa"/>
          </w:tcPr>
          <w:p w14:paraId="7B6CC3A4" w14:textId="77777777" w:rsidR="000776FB" w:rsidRPr="00854CB5" w:rsidRDefault="000776FB" w:rsidP="00FA4E7F">
            <w:pPr>
              <w:ind w:left="57" w:right="57"/>
              <w:contextualSpacing/>
              <w:rPr>
                <w:color w:val="000000"/>
                <w:sz w:val="26"/>
                <w:szCs w:val="26"/>
              </w:rPr>
            </w:pPr>
          </w:p>
        </w:tc>
        <w:tc>
          <w:tcPr>
            <w:tcW w:w="1544" w:type="dxa"/>
          </w:tcPr>
          <w:p w14:paraId="169A6696" w14:textId="77777777" w:rsidR="000776FB" w:rsidRPr="00854CB5" w:rsidRDefault="000776FB" w:rsidP="00FA4E7F">
            <w:pPr>
              <w:ind w:left="57" w:right="57"/>
              <w:contextualSpacing/>
              <w:rPr>
                <w:color w:val="000000"/>
                <w:sz w:val="26"/>
                <w:szCs w:val="26"/>
              </w:rPr>
            </w:pPr>
          </w:p>
        </w:tc>
        <w:tc>
          <w:tcPr>
            <w:tcW w:w="1536" w:type="dxa"/>
          </w:tcPr>
          <w:p w14:paraId="3C5E53A5" w14:textId="77777777" w:rsidR="000776FB" w:rsidRPr="00854CB5" w:rsidRDefault="000776FB" w:rsidP="00FA4E7F">
            <w:pPr>
              <w:ind w:left="57" w:right="57"/>
              <w:contextualSpacing/>
              <w:jc w:val="right"/>
              <w:rPr>
                <w:color w:val="000000"/>
                <w:sz w:val="26"/>
                <w:szCs w:val="26"/>
              </w:rPr>
            </w:pPr>
          </w:p>
        </w:tc>
        <w:tc>
          <w:tcPr>
            <w:tcW w:w="1711" w:type="dxa"/>
          </w:tcPr>
          <w:p w14:paraId="09BBC1E7" w14:textId="77777777" w:rsidR="000776FB" w:rsidRPr="00854CB5" w:rsidRDefault="000776FB" w:rsidP="00FA4E7F">
            <w:pPr>
              <w:ind w:left="57" w:right="57"/>
              <w:contextualSpacing/>
              <w:rPr>
                <w:color w:val="000000"/>
                <w:sz w:val="26"/>
                <w:szCs w:val="26"/>
              </w:rPr>
            </w:pPr>
          </w:p>
        </w:tc>
      </w:tr>
      <w:tr w:rsidR="000776FB" w:rsidRPr="00854CB5" w14:paraId="2B802584" w14:textId="77777777" w:rsidTr="00CE22C2">
        <w:tc>
          <w:tcPr>
            <w:tcW w:w="681" w:type="dxa"/>
          </w:tcPr>
          <w:p w14:paraId="42792785"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3CEDE4C6" w14:textId="77777777" w:rsidR="000776FB" w:rsidRPr="00854CB5" w:rsidRDefault="000776FB" w:rsidP="00FA4E7F">
            <w:pPr>
              <w:ind w:left="57" w:right="57"/>
              <w:contextualSpacing/>
              <w:rPr>
                <w:color w:val="000000"/>
                <w:sz w:val="26"/>
                <w:szCs w:val="26"/>
              </w:rPr>
            </w:pPr>
          </w:p>
        </w:tc>
        <w:tc>
          <w:tcPr>
            <w:tcW w:w="946" w:type="dxa"/>
          </w:tcPr>
          <w:p w14:paraId="0D6E470A" w14:textId="77777777" w:rsidR="000776FB" w:rsidRPr="00854CB5" w:rsidRDefault="000776FB" w:rsidP="00FA4E7F">
            <w:pPr>
              <w:ind w:left="57" w:right="57"/>
              <w:contextualSpacing/>
              <w:rPr>
                <w:color w:val="000000"/>
                <w:sz w:val="26"/>
                <w:szCs w:val="26"/>
              </w:rPr>
            </w:pPr>
          </w:p>
        </w:tc>
        <w:tc>
          <w:tcPr>
            <w:tcW w:w="968" w:type="dxa"/>
          </w:tcPr>
          <w:p w14:paraId="5AA80C92" w14:textId="77777777" w:rsidR="000776FB" w:rsidRPr="00854CB5" w:rsidRDefault="000776FB" w:rsidP="00FA4E7F">
            <w:pPr>
              <w:ind w:left="57" w:right="57"/>
              <w:contextualSpacing/>
              <w:rPr>
                <w:color w:val="000000"/>
                <w:sz w:val="26"/>
                <w:szCs w:val="26"/>
              </w:rPr>
            </w:pPr>
          </w:p>
        </w:tc>
        <w:tc>
          <w:tcPr>
            <w:tcW w:w="1544" w:type="dxa"/>
          </w:tcPr>
          <w:p w14:paraId="7BF710E1" w14:textId="77777777" w:rsidR="000776FB" w:rsidRPr="00854CB5" w:rsidRDefault="000776FB" w:rsidP="00FA4E7F">
            <w:pPr>
              <w:ind w:left="57" w:right="57"/>
              <w:contextualSpacing/>
              <w:rPr>
                <w:color w:val="000000"/>
                <w:sz w:val="26"/>
                <w:szCs w:val="26"/>
              </w:rPr>
            </w:pPr>
          </w:p>
        </w:tc>
        <w:tc>
          <w:tcPr>
            <w:tcW w:w="1536" w:type="dxa"/>
          </w:tcPr>
          <w:p w14:paraId="504F91C1" w14:textId="77777777" w:rsidR="000776FB" w:rsidRPr="00854CB5" w:rsidRDefault="000776FB" w:rsidP="00FA4E7F">
            <w:pPr>
              <w:ind w:left="57" w:right="57"/>
              <w:contextualSpacing/>
              <w:jc w:val="right"/>
              <w:rPr>
                <w:color w:val="000000"/>
                <w:sz w:val="26"/>
                <w:szCs w:val="26"/>
              </w:rPr>
            </w:pPr>
          </w:p>
        </w:tc>
        <w:tc>
          <w:tcPr>
            <w:tcW w:w="1711" w:type="dxa"/>
          </w:tcPr>
          <w:p w14:paraId="1797896F" w14:textId="77777777" w:rsidR="000776FB" w:rsidRPr="00854CB5" w:rsidRDefault="000776FB" w:rsidP="00FA4E7F">
            <w:pPr>
              <w:ind w:left="57" w:right="57"/>
              <w:contextualSpacing/>
              <w:rPr>
                <w:color w:val="000000"/>
                <w:sz w:val="26"/>
                <w:szCs w:val="26"/>
              </w:rPr>
            </w:pPr>
          </w:p>
        </w:tc>
      </w:tr>
      <w:tr w:rsidR="000776FB" w:rsidRPr="00854CB5" w14:paraId="2061F471" w14:textId="77777777" w:rsidTr="00CE22C2">
        <w:tc>
          <w:tcPr>
            <w:tcW w:w="681" w:type="dxa"/>
          </w:tcPr>
          <w:p w14:paraId="6E2C09A6" w14:textId="77777777"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14:paraId="2A7B1733" w14:textId="77777777" w:rsidR="000776FB" w:rsidRPr="00854CB5" w:rsidRDefault="000776FB" w:rsidP="00FA4E7F">
            <w:pPr>
              <w:ind w:left="57" w:right="57"/>
              <w:contextualSpacing/>
              <w:rPr>
                <w:color w:val="000000"/>
                <w:sz w:val="26"/>
                <w:szCs w:val="26"/>
              </w:rPr>
            </w:pPr>
          </w:p>
        </w:tc>
        <w:tc>
          <w:tcPr>
            <w:tcW w:w="946" w:type="dxa"/>
          </w:tcPr>
          <w:p w14:paraId="4F35B699" w14:textId="77777777" w:rsidR="000776FB" w:rsidRPr="00854CB5" w:rsidRDefault="000776FB" w:rsidP="00FA4E7F">
            <w:pPr>
              <w:ind w:left="57" w:right="57"/>
              <w:contextualSpacing/>
              <w:rPr>
                <w:color w:val="000000"/>
                <w:sz w:val="26"/>
                <w:szCs w:val="26"/>
              </w:rPr>
            </w:pPr>
          </w:p>
        </w:tc>
        <w:tc>
          <w:tcPr>
            <w:tcW w:w="968" w:type="dxa"/>
          </w:tcPr>
          <w:p w14:paraId="5AAAF8D4" w14:textId="77777777" w:rsidR="000776FB" w:rsidRPr="00854CB5" w:rsidRDefault="000776FB" w:rsidP="00FA4E7F">
            <w:pPr>
              <w:ind w:left="57" w:right="57"/>
              <w:contextualSpacing/>
              <w:rPr>
                <w:color w:val="000000"/>
                <w:sz w:val="26"/>
                <w:szCs w:val="26"/>
              </w:rPr>
            </w:pPr>
          </w:p>
        </w:tc>
        <w:tc>
          <w:tcPr>
            <w:tcW w:w="1544" w:type="dxa"/>
          </w:tcPr>
          <w:p w14:paraId="6C18B069" w14:textId="77777777" w:rsidR="000776FB" w:rsidRPr="00854CB5" w:rsidRDefault="000776FB" w:rsidP="00FA4E7F">
            <w:pPr>
              <w:ind w:left="57" w:right="57"/>
              <w:contextualSpacing/>
              <w:rPr>
                <w:color w:val="000000"/>
                <w:sz w:val="26"/>
                <w:szCs w:val="26"/>
              </w:rPr>
            </w:pPr>
          </w:p>
        </w:tc>
        <w:tc>
          <w:tcPr>
            <w:tcW w:w="1536" w:type="dxa"/>
          </w:tcPr>
          <w:p w14:paraId="0A348C5B" w14:textId="77777777" w:rsidR="000776FB" w:rsidRPr="00854CB5" w:rsidRDefault="000776FB" w:rsidP="00FA4E7F">
            <w:pPr>
              <w:ind w:left="57" w:right="57"/>
              <w:contextualSpacing/>
              <w:jc w:val="right"/>
              <w:rPr>
                <w:color w:val="000000"/>
                <w:sz w:val="26"/>
                <w:szCs w:val="26"/>
              </w:rPr>
            </w:pPr>
          </w:p>
        </w:tc>
        <w:tc>
          <w:tcPr>
            <w:tcW w:w="1711" w:type="dxa"/>
          </w:tcPr>
          <w:p w14:paraId="1CF93B3A" w14:textId="77777777" w:rsidR="000776FB" w:rsidRPr="00854CB5" w:rsidRDefault="000776FB" w:rsidP="00FA4E7F">
            <w:pPr>
              <w:ind w:left="57" w:right="57"/>
              <w:contextualSpacing/>
              <w:rPr>
                <w:color w:val="000000"/>
                <w:sz w:val="26"/>
                <w:szCs w:val="26"/>
              </w:rPr>
            </w:pPr>
          </w:p>
        </w:tc>
      </w:tr>
      <w:tr w:rsidR="000776FB" w:rsidRPr="00854CB5" w14:paraId="2BCC59B1" w14:textId="77777777" w:rsidTr="00CE22C2">
        <w:tc>
          <w:tcPr>
            <w:tcW w:w="4781" w:type="dxa"/>
            <w:gridSpan w:val="4"/>
          </w:tcPr>
          <w:p w14:paraId="68EB5AC1" w14:textId="77777777"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14:paraId="280597CC"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799D4659" w14:textId="77777777" w:rsidR="000776FB" w:rsidRPr="003135DF" w:rsidRDefault="000776FB" w:rsidP="00FA4E7F">
            <w:pPr>
              <w:ind w:left="57" w:right="57"/>
              <w:contextualSpacing/>
              <w:jc w:val="right"/>
              <w:rPr>
                <w:b/>
                <w:color w:val="000000"/>
              </w:rPr>
            </w:pPr>
          </w:p>
        </w:tc>
        <w:tc>
          <w:tcPr>
            <w:tcW w:w="1711" w:type="dxa"/>
          </w:tcPr>
          <w:p w14:paraId="21A0AAFC" w14:textId="77777777" w:rsidR="000776FB" w:rsidRPr="003135DF" w:rsidRDefault="000776FB" w:rsidP="00FA4E7F">
            <w:pPr>
              <w:ind w:left="57" w:right="57"/>
              <w:contextualSpacing/>
              <w:jc w:val="center"/>
              <w:rPr>
                <w:b/>
                <w:color w:val="000000"/>
              </w:rPr>
            </w:pPr>
          </w:p>
        </w:tc>
      </w:tr>
      <w:tr w:rsidR="000776FB" w:rsidRPr="00854CB5" w14:paraId="798B1AC4" w14:textId="77777777" w:rsidTr="00CE22C2">
        <w:tc>
          <w:tcPr>
            <w:tcW w:w="4781" w:type="dxa"/>
            <w:gridSpan w:val="4"/>
          </w:tcPr>
          <w:p w14:paraId="5999B477" w14:textId="77777777"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14:paraId="78AD18E9"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23A1A120" w14:textId="77777777" w:rsidR="000776FB" w:rsidRPr="003135DF" w:rsidRDefault="000776FB" w:rsidP="00FA4E7F">
            <w:pPr>
              <w:ind w:left="57" w:right="57"/>
              <w:contextualSpacing/>
              <w:jc w:val="right"/>
              <w:rPr>
                <w:b/>
                <w:color w:val="000000"/>
              </w:rPr>
            </w:pPr>
          </w:p>
        </w:tc>
        <w:tc>
          <w:tcPr>
            <w:tcW w:w="1711" w:type="dxa"/>
          </w:tcPr>
          <w:p w14:paraId="0AAF137B" w14:textId="77777777" w:rsidR="000776FB" w:rsidRPr="003135DF" w:rsidRDefault="000776FB" w:rsidP="00FA4E7F">
            <w:pPr>
              <w:ind w:left="57" w:right="57"/>
              <w:contextualSpacing/>
              <w:jc w:val="center"/>
              <w:rPr>
                <w:b/>
                <w:color w:val="000000"/>
              </w:rPr>
            </w:pPr>
          </w:p>
        </w:tc>
      </w:tr>
      <w:tr w:rsidR="000776FB" w:rsidRPr="00854CB5" w14:paraId="19D7472E" w14:textId="77777777" w:rsidTr="00CE22C2">
        <w:tc>
          <w:tcPr>
            <w:tcW w:w="4781" w:type="dxa"/>
            <w:gridSpan w:val="4"/>
          </w:tcPr>
          <w:p w14:paraId="688EBD2C" w14:textId="77777777"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14:paraId="46FC3772"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54E7F0EC" w14:textId="77777777" w:rsidR="000776FB" w:rsidRPr="003135DF" w:rsidRDefault="000776FB" w:rsidP="00FA4E7F">
            <w:pPr>
              <w:ind w:left="57" w:right="57"/>
              <w:contextualSpacing/>
              <w:jc w:val="right"/>
              <w:rPr>
                <w:b/>
                <w:color w:val="000000"/>
              </w:rPr>
            </w:pPr>
          </w:p>
        </w:tc>
        <w:tc>
          <w:tcPr>
            <w:tcW w:w="1711" w:type="dxa"/>
          </w:tcPr>
          <w:p w14:paraId="611265C6" w14:textId="77777777" w:rsidR="000776FB" w:rsidRPr="003135DF" w:rsidRDefault="000776FB"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14:paraId="2EC98657" w14:textId="77777777" w:rsidTr="00CE22C2">
        <w:tc>
          <w:tcPr>
            <w:tcW w:w="4820" w:type="dxa"/>
          </w:tcPr>
          <w:p w14:paraId="72D278EA" w14:textId="77777777" w:rsidR="000776FB" w:rsidRDefault="000776FB" w:rsidP="00FA4E7F">
            <w:pPr>
              <w:jc w:val="right"/>
              <w:rPr>
                <w:sz w:val="26"/>
                <w:szCs w:val="26"/>
              </w:rPr>
            </w:pPr>
          </w:p>
          <w:p w14:paraId="0F75949C" w14:textId="77777777" w:rsidR="000776FB" w:rsidRPr="00F0507E" w:rsidRDefault="000776FB" w:rsidP="00FA4E7F">
            <w:pPr>
              <w:jc w:val="right"/>
              <w:rPr>
                <w:sz w:val="26"/>
                <w:szCs w:val="26"/>
              </w:rPr>
            </w:pPr>
            <w:r>
              <w:rPr>
                <w:sz w:val="26"/>
                <w:szCs w:val="26"/>
              </w:rPr>
              <w:t>___________________________</w:t>
            </w:r>
            <w:r w:rsidRPr="00F0507E">
              <w:rPr>
                <w:sz w:val="26"/>
                <w:szCs w:val="26"/>
              </w:rPr>
              <w:t>_______</w:t>
            </w:r>
          </w:p>
          <w:p w14:paraId="2CD2D1DB" w14:textId="77777777"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14:paraId="0190040C" w14:textId="77777777" w:rsidTr="00CE22C2">
        <w:tc>
          <w:tcPr>
            <w:tcW w:w="4820" w:type="dxa"/>
          </w:tcPr>
          <w:p w14:paraId="043391E6" w14:textId="77777777" w:rsidR="000776FB" w:rsidRPr="00F0507E" w:rsidRDefault="000776FB" w:rsidP="00FA4E7F">
            <w:pPr>
              <w:jc w:val="right"/>
              <w:rPr>
                <w:sz w:val="26"/>
                <w:szCs w:val="26"/>
              </w:rPr>
            </w:pPr>
            <w:r>
              <w:rPr>
                <w:sz w:val="26"/>
                <w:szCs w:val="26"/>
              </w:rPr>
              <w:t>_________________</w:t>
            </w:r>
            <w:r w:rsidRPr="00F0507E">
              <w:rPr>
                <w:sz w:val="26"/>
                <w:szCs w:val="26"/>
              </w:rPr>
              <w:t>_________________</w:t>
            </w:r>
          </w:p>
          <w:p w14:paraId="4970D34F" w14:textId="77777777" w:rsidR="000776FB" w:rsidRDefault="000776FB"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86764BB" w14:textId="77777777" w:rsidR="000776FB" w:rsidRPr="00D46F55" w:rsidRDefault="000776FB" w:rsidP="00FA4E7F">
            <w:pPr>
              <w:tabs>
                <w:tab w:val="left" w:pos="4428"/>
              </w:tabs>
              <w:jc w:val="center"/>
              <w:rPr>
                <w:sz w:val="26"/>
                <w:szCs w:val="26"/>
                <w:vertAlign w:val="superscript"/>
              </w:rPr>
            </w:pPr>
          </w:p>
        </w:tc>
      </w:tr>
    </w:tbl>
    <w:p w14:paraId="0CF7F6FC" w14:textId="77777777"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14:paraId="1FCAE4FC"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19" w:name="_Toc425777402"/>
      <w:r>
        <w:lastRenderedPageBreak/>
        <w:t>Приложение №1 к форме</w:t>
      </w:r>
      <w:r w:rsidRPr="003135DF">
        <w:t xml:space="preserve"> </w:t>
      </w:r>
      <w:r>
        <w:t>сводной таблице</w:t>
      </w:r>
      <w:r w:rsidRPr="003135DF">
        <w:t xml:space="preserve"> стоимости </w:t>
      </w:r>
      <w:r>
        <w:t>услуг</w:t>
      </w:r>
      <w:bookmarkEnd w:id="219"/>
    </w:p>
    <w:p w14:paraId="45BF68CE" w14:textId="77777777"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5B249371" w14:textId="77777777"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14:paraId="25394E16" w14:textId="77777777"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14:paraId="22757B62" w14:textId="77777777"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14:paraId="100B2CD4" w14:textId="77777777" w:rsidR="000776FB" w:rsidRDefault="000776FB" w:rsidP="000776FB">
      <w:pPr>
        <w:spacing w:before="60" w:after="60"/>
        <w:jc w:val="both"/>
        <w:sectPr w:rsidR="000776FB" w:rsidSect="00FA4E7F">
          <w:footerReference w:type="default" r:id="rId19"/>
          <w:pgSz w:w="16838" w:h="11906" w:orient="landscape"/>
          <w:pgMar w:top="709" w:right="1134" w:bottom="707" w:left="1134" w:header="708" w:footer="708" w:gutter="0"/>
          <w:cols w:space="708"/>
          <w:docGrid w:linePitch="360"/>
        </w:sectPr>
      </w:pPr>
    </w:p>
    <w:p w14:paraId="17C38CC5"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20" w:name="_Toc425777403"/>
      <w:r w:rsidRPr="003135DF">
        <w:lastRenderedPageBreak/>
        <w:t>Инструкции по заполнению</w:t>
      </w:r>
      <w:bookmarkEnd w:id="220"/>
    </w:p>
    <w:p w14:paraId="43FC2D8B" w14:textId="77777777" w:rsidR="000776FB" w:rsidRDefault="000776FB" w:rsidP="0080265A">
      <w:pPr>
        <w:widowControl/>
        <w:numPr>
          <w:ilvl w:val="3"/>
          <w:numId w:val="17"/>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14:paraId="3C6C0E61" w14:textId="77777777" w:rsidR="000776FB" w:rsidRPr="003135DF" w:rsidRDefault="000776FB" w:rsidP="0080265A">
      <w:pPr>
        <w:widowControl/>
        <w:numPr>
          <w:ilvl w:val="3"/>
          <w:numId w:val="17"/>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14:paraId="187073C3"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указывает свое фирменное наименование (в т.ч. организационно-правовую форму) и свой адрес.</w:t>
      </w:r>
    </w:p>
    <w:p w14:paraId="2D15AF1F"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14:paraId="33EC0357"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14:paraId="0048FA99" w14:textId="77777777" w:rsidR="000776FB" w:rsidRPr="007311D9" w:rsidRDefault="000776FB" w:rsidP="0080265A">
      <w:pPr>
        <w:widowControl/>
        <w:numPr>
          <w:ilvl w:val="3"/>
          <w:numId w:val="17"/>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14:paraId="0AC278D5" w14:textId="77777777" w:rsidR="000776FB" w:rsidRDefault="000776FB" w:rsidP="0080265A">
      <w:pPr>
        <w:widowControl/>
        <w:numPr>
          <w:ilvl w:val="3"/>
          <w:numId w:val="17"/>
        </w:numPr>
        <w:autoSpaceDE/>
        <w:autoSpaceDN/>
        <w:adjustRightInd/>
        <w:contextualSpacing/>
        <w:jc w:val="both"/>
      </w:pPr>
      <w:r>
        <w:t>В случае необходимости поставки МТР и оказания услуг (шеф-монтаж, проектирование, пусконаладка и пр.) в сводной таблице стоимости предусмотреть разделение стоимости поставки МТР и оказание услуг;</w:t>
      </w:r>
    </w:p>
    <w:p w14:paraId="61A22E2A" w14:textId="77777777" w:rsidR="00550EA2" w:rsidRPr="004A5756" w:rsidRDefault="00550EA2" w:rsidP="0080265A">
      <w:pPr>
        <w:widowControl/>
        <w:numPr>
          <w:ilvl w:val="3"/>
          <w:numId w:val="17"/>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14:paraId="25D1DE9C" w14:textId="77777777" w:rsidR="000776FB" w:rsidRDefault="000776FB" w:rsidP="0080265A">
      <w:pPr>
        <w:widowControl/>
        <w:numPr>
          <w:ilvl w:val="3"/>
          <w:numId w:val="17"/>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14:paraId="7F55DDA9" w14:textId="77777777" w:rsidR="000776FB" w:rsidRPr="007311D9" w:rsidRDefault="000776FB" w:rsidP="0080265A">
      <w:pPr>
        <w:widowControl/>
        <w:numPr>
          <w:ilvl w:val="3"/>
          <w:numId w:val="17"/>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r w:rsidRPr="002F6904">
        <w:t>Excel</w:t>
      </w:r>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14:paraId="1C25982E" w14:textId="77777777" w:rsidR="000776FB" w:rsidRDefault="000776FB" w:rsidP="0080265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14:paraId="694BD2E2" w14:textId="77777777" w:rsidR="000776FB" w:rsidRPr="003135DF" w:rsidRDefault="000776FB" w:rsidP="0080265A">
      <w:pPr>
        <w:widowControl/>
        <w:numPr>
          <w:ilvl w:val="3"/>
          <w:numId w:val="17"/>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14:paraId="1CE60E75" w14:textId="77777777" w:rsidR="009D6B7E" w:rsidRDefault="009D6B7E" w:rsidP="000776FB">
      <w:pPr>
        <w:widowControl/>
        <w:autoSpaceDE/>
        <w:autoSpaceDN/>
        <w:adjustRightInd/>
        <w:spacing w:after="200" w:line="276" w:lineRule="auto"/>
        <w:sectPr w:rsidR="009D6B7E" w:rsidSect="00F27CCD">
          <w:pgSz w:w="11906" w:h="16838"/>
          <w:pgMar w:top="1134" w:right="707" w:bottom="1134" w:left="1701" w:header="708" w:footer="708" w:gutter="0"/>
          <w:cols w:space="708"/>
          <w:docGrid w:linePitch="360"/>
        </w:sectPr>
      </w:pPr>
    </w:p>
    <w:p w14:paraId="40C556A0"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21" w:name="_Toc425777404"/>
      <w:r w:rsidRPr="003135DF">
        <w:rPr>
          <w:b/>
        </w:rPr>
        <w:lastRenderedPageBreak/>
        <w:t>График оплаты (форма 6)</w:t>
      </w:r>
      <w:bookmarkEnd w:id="217"/>
      <w:bookmarkEnd w:id="221"/>
    </w:p>
    <w:p w14:paraId="6D9913D6"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2" w:name="_Toc425777405"/>
      <w:r w:rsidRPr="003135DF">
        <w:t>Форма графика оплаты</w:t>
      </w:r>
      <w:bookmarkEnd w:id="222"/>
      <w:r w:rsidRPr="003135DF">
        <w:t xml:space="preserve"> </w:t>
      </w:r>
    </w:p>
    <w:p w14:paraId="249ADF2C"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64705A26" w14:textId="77777777" w:rsidR="0088301D" w:rsidRPr="007F0DED" w:rsidRDefault="0088301D" w:rsidP="0088301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53F425D" w14:textId="77777777" w:rsidR="0088301D" w:rsidRDefault="0088301D" w:rsidP="0088301D">
      <w:pPr>
        <w:spacing w:before="240" w:after="120"/>
        <w:jc w:val="center"/>
        <w:rPr>
          <w:b/>
        </w:rPr>
      </w:pPr>
      <w:r w:rsidRPr="003135DF">
        <w:rPr>
          <w:b/>
        </w:rPr>
        <w:t xml:space="preserve">График оплаты </w:t>
      </w:r>
    </w:p>
    <w:p w14:paraId="26E1CC78" w14:textId="77777777" w:rsidR="0088301D" w:rsidRPr="00135407" w:rsidRDefault="0088301D" w:rsidP="0088301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14:paraId="3F6DD389" w14:textId="77777777" w:rsidR="0088301D" w:rsidRDefault="0088301D" w:rsidP="0088301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3591498" w14:textId="77777777" w:rsidR="0088301D" w:rsidRPr="007B1F32" w:rsidRDefault="0088301D" w:rsidP="0088301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6CE74EC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7805A7"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7DAA0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DF026D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0E88E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5A5EEDD" w14:textId="77777777" w:rsidR="006902EA" w:rsidRPr="00E95E1E" w:rsidRDefault="006902EA" w:rsidP="004E3883">
            <w:pPr>
              <w:keepNext/>
              <w:spacing w:line="276" w:lineRule="auto"/>
              <w:ind w:left="57" w:right="57"/>
              <w:contextualSpacing/>
              <w:jc w:val="center"/>
              <w:rPr>
                <w:color w:val="000000"/>
                <w:lang w:eastAsia="en-US"/>
              </w:rPr>
            </w:pPr>
          </w:p>
          <w:p w14:paraId="09C966EF" w14:textId="77777777" w:rsidR="006902EA" w:rsidRPr="00E95E1E" w:rsidRDefault="006902EA" w:rsidP="004E3883">
            <w:pPr>
              <w:keepNext/>
              <w:spacing w:line="276" w:lineRule="auto"/>
              <w:ind w:left="57" w:right="57"/>
              <w:contextualSpacing/>
              <w:jc w:val="center"/>
              <w:rPr>
                <w:color w:val="000000"/>
                <w:lang w:eastAsia="en-US"/>
              </w:rPr>
            </w:pPr>
          </w:p>
          <w:p w14:paraId="0E7E9FB7"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AC1EE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5D540459"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0C5536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D1D51B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D39A6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8D7B2C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F36659"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AA322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9CD5E72"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B37AAE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1A4B205" w14:textId="1542A8C6"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464E2995" w14:textId="77777777" w:rsidR="006902EA" w:rsidRPr="002719CC" w:rsidRDefault="006902EA" w:rsidP="004E3883">
            <w:pPr>
              <w:spacing w:line="276" w:lineRule="auto"/>
              <w:jc w:val="center"/>
              <w:rPr>
                <w:b/>
                <w:lang w:val="en-US" w:eastAsia="en-US"/>
              </w:rPr>
            </w:pPr>
            <w:r w:rsidRPr="002719CC">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F9E02B5" w14:textId="77777777" w:rsidR="006902EA" w:rsidRPr="002719CC" w:rsidRDefault="006902EA" w:rsidP="004E3883">
            <w:pPr>
              <w:spacing w:line="276" w:lineRule="auto"/>
              <w:ind w:left="57" w:right="57"/>
              <w:contextualSpacing/>
              <w:jc w:val="center"/>
              <w:rPr>
                <w:b/>
                <w:color w:val="000000"/>
                <w:lang w:val="en-US" w:eastAsia="en-US"/>
              </w:rPr>
            </w:pPr>
            <w:r w:rsidRPr="00A43D9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BDAC1D5"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4AC753"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19F76F1C" w14:textId="77777777" w:rsidTr="00CE22C2">
        <w:tc>
          <w:tcPr>
            <w:tcW w:w="828" w:type="dxa"/>
            <w:tcBorders>
              <w:top w:val="single" w:sz="4" w:space="0" w:color="auto"/>
              <w:left w:val="single" w:sz="4" w:space="0" w:color="auto"/>
              <w:bottom w:val="single" w:sz="4" w:space="0" w:color="auto"/>
              <w:right w:val="single" w:sz="4" w:space="0" w:color="auto"/>
            </w:tcBorders>
          </w:tcPr>
          <w:p w14:paraId="26AD041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568304E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7B5F9D44" w14:textId="77777777" w:rsidR="006902EA" w:rsidRPr="00E95E1E" w:rsidRDefault="006902EA" w:rsidP="004E3883">
            <w:pPr>
              <w:spacing w:line="276" w:lineRule="auto"/>
              <w:jc w:val="center"/>
              <w:rPr>
                <w:lang w:eastAsia="en-US"/>
              </w:rPr>
            </w:pPr>
            <w:r>
              <w:rPr>
                <w:lang w:eastAsia="en-US"/>
              </w:rPr>
              <w:t xml:space="preserve">Указывается размер авансового платежа в %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14:paraId="1E213A95"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авансового </w:t>
            </w:r>
            <w:r w:rsidRPr="00E95E1E">
              <w:rPr>
                <w:color w:val="000000"/>
                <w:lang w:eastAsia="en-US"/>
              </w:rPr>
              <w:lastRenderedPageBreak/>
              <w:t>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7BD129C9"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14:paraId="223D050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1</w:t>
            </w:r>
          </w:p>
        </w:tc>
      </w:tr>
      <w:tr w:rsidR="006902EA" w:rsidRPr="00E95E1E" w14:paraId="612F27C9" w14:textId="77777777" w:rsidTr="00CE22C2">
        <w:tc>
          <w:tcPr>
            <w:tcW w:w="828" w:type="dxa"/>
            <w:tcBorders>
              <w:top w:val="single" w:sz="4" w:space="0" w:color="auto"/>
              <w:left w:val="single" w:sz="4" w:space="0" w:color="auto"/>
              <w:bottom w:val="single" w:sz="4" w:space="0" w:color="auto"/>
              <w:right w:val="single" w:sz="4" w:space="0" w:color="auto"/>
            </w:tcBorders>
          </w:tcPr>
          <w:p w14:paraId="446E3F2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14:paraId="547A1EB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BF991B2" w14:textId="77777777" w:rsidR="006902EA" w:rsidRPr="00E95E1E" w:rsidRDefault="006902EA" w:rsidP="004E3883">
            <w:pPr>
              <w:spacing w:line="276" w:lineRule="auto"/>
              <w:jc w:val="center"/>
              <w:rPr>
                <w:lang w:eastAsia="en-US"/>
              </w:rPr>
            </w:pPr>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14:paraId="6057487B"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0F848967"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14:paraId="6A97EB6A"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6902EA" w:rsidRPr="00E95E1E" w14:paraId="75E803F0" w14:textId="77777777" w:rsidTr="00CE22C2">
        <w:tc>
          <w:tcPr>
            <w:tcW w:w="828" w:type="dxa"/>
            <w:tcBorders>
              <w:top w:val="single" w:sz="4" w:space="0" w:color="auto"/>
              <w:left w:val="single" w:sz="4" w:space="0" w:color="auto"/>
              <w:bottom w:val="single" w:sz="4" w:space="0" w:color="auto"/>
              <w:right w:val="single" w:sz="4" w:space="0" w:color="auto"/>
            </w:tcBorders>
          </w:tcPr>
          <w:p w14:paraId="6916218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14:paraId="1111649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634D4DFF" w14:textId="77777777" w:rsidR="006902EA" w:rsidRPr="00E95E1E" w:rsidRDefault="006902EA" w:rsidP="004E3883">
            <w:pPr>
              <w:jc w:val="center"/>
            </w:pPr>
            <w:r>
              <w:rPr>
                <w:lang w:eastAsia="en-US"/>
              </w:rPr>
              <w:t xml:space="preserve">Указывается размер авансового платежа в % </w:t>
            </w:r>
            <w:r w:rsidRPr="00F95364">
              <w:rPr>
                <w:i/>
                <w:highlight w:val="yellow"/>
                <w:lang w:eastAsia="en-US"/>
              </w:rPr>
              <w:t>(необходимо выбрать: договора/рабо</w:t>
            </w:r>
            <w:r w:rsidRPr="00F95364">
              <w:rPr>
                <w:i/>
                <w:highlight w:val="yellow"/>
                <w:lang w:eastAsia="en-US"/>
              </w:rPr>
              <w:lastRenderedPageBreak/>
              <w:t>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14:paraId="27B6189D" w14:textId="77777777" w:rsidR="006902EA" w:rsidRPr="00E95E1E" w:rsidRDefault="006902EA" w:rsidP="004E3883">
            <w:pPr>
              <w:jc w:val="center"/>
            </w:pPr>
            <w:r w:rsidRPr="0097468C">
              <w:rPr>
                <w:b/>
                <w:color w:val="000000"/>
                <w:lang w:eastAsia="en-US"/>
              </w:rPr>
              <w:lastRenderedPageBreak/>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w:t>
            </w:r>
            <w:r w:rsidRPr="00E95E1E">
              <w:rPr>
                <w:color w:val="000000"/>
                <w:lang w:eastAsia="en-US"/>
              </w:rPr>
              <w:lastRenderedPageBreak/>
              <w:t>авансового платежа за этап</w:t>
            </w:r>
            <w:r>
              <w:rPr>
                <w:color w:val="000000"/>
                <w:lang w:eastAsia="en-US"/>
              </w:rPr>
              <w:t>…</w:t>
            </w:r>
            <w:r w:rsidRPr="00E95E1E">
              <w:rPr>
                <w:color w:val="000000"/>
                <w:lang w:eastAsia="en-US"/>
              </w:rPr>
              <w:t xml:space="preserve"> </w:t>
            </w:r>
            <w:r>
              <w:rPr>
                <w:color w:val="000000"/>
                <w:lang w:eastAsia="en-US"/>
              </w:rPr>
              <w:t>(число, месяц, год)</w:t>
            </w:r>
          </w:p>
        </w:tc>
        <w:tc>
          <w:tcPr>
            <w:tcW w:w="3153" w:type="dxa"/>
            <w:tcBorders>
              <w:top w:val="single" w:sz="4" w:space="0" w:color="auto"/>
              <w:left w:val="single" w:sz="4" w:space="0" w:color="auto"/>
              <w:bottom w:val="single" w:sz="4" w:space="0" w:color="auto"/>
              <w:right w:val="single" w:sz="4" w:space="0" w:color="auto"/>
            </w:tcBorders>
          </w:tcPr>
          <w:p w14:paraId="0FDB04DF" w14:textId="77777777" w:rsidR="006902EA" w:rsidRPr="00E95E1E" w:rsidRDefault="006902EA" w:rsidP="004E3883">
            <w:pPr>
              <w:jc w:val="center"/>
            </w:pPr>
            <w:r w:rsidRPr="00E95E1E">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w:t>
            </w:r>
            <w:r>
              <w:rPr>
                <w:color w:val="000000"/>
                <w:lang w:eastAsia="en-US"/>
              </w:rPr>
              <w:t>…</w:t>
            </w:r>
            <w:r w:rsidRPr="00E95E1E">
              <w:rPr>
                <w:color w:val="000000"/>
                <w:lang w:eastAsia="en-US"/>
              </w:rPr>
              <w:t xml:space="preserve"> </w:t>
            </w:r>
          </w:p>
        </w:tc>
        <w:tc>
          <w:tcPr>
            <w:tcW w:w="2304" w:type="dxa"/>
            <w:tcBorders>
              <w:top w:val="single" w:sz="4" w:space="0" w:color="auto"/>
              <w:left w:val="single" w:sz="4" w:space="0" w:color="auto"/>
              <w:bottom w:val="single" w:sz="4" w:space="0" w:color="auto"/>
              <w:right w:val="single" w:sz="4" w:space="0" w:color="auto"/>
            </w:tcBorders>
          </w:tcPr>
          <w:p w14:paraId="60569D93" w14:textId="77777777" w:rsidR="006902EA" w:rsidRPr="00E95E1E" w:rsidRDefault="006902EA" w:rsidP="004E3883">
            <w:pPr>
              <w:jc w:val="center"/>
            </w:pPr>
            <w:r w:rsidRPr="00E95E1E">
              <w:rPr>
                <w:color w:val="000000"/>
                <w:lang w:eastAsia="en-US"/>
              </w:rPr>
              <w:t>Указывается сумма авансового платежа без НДС за этап</w:t>
            </w:r>
            <w:r>
              <w:rPr>
                <w:color w:val="000000"/>
                <w:lang w:eastAsia="en-US"/>
              </w:rPr>
              <w:t>…</w:t>
            </w:r>
            <w:r w:rsidRPr="00E95E1E">
              <w:rPr>
                <w:color w:val="000000"/>
                <w:lang w:eastAsia="en-US"/>
              </w:rPr>
              <w:t xml:space="preserve"> </w:t>
            </w:r>
          </w:p>
        </w:tc>
      </w:tr>
      <w:tr w:rsidR="006902EA" w:rsidRPr="00E95E1E" w14:paraId="7EA67A05"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60EC11D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14:paraId="5B751E2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711943B"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87076C6"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D894D8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76F94A6"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460E0DA7" w14:textId="77777777" w:rsidTr="00CE22C2">
        <w:tc>
          <w:tcPr>
            <w:tcW w:w="828" w:type="dxa"/>
            <w:tcBorders>
              <w:top w:val="single" w:sz="4" w:space="0" w:color="auto"/>
              <w:left w:val="single" w:sz="4" w:space="0" w:color="auto"/>
              <w:bottom w:val="single" w:sz="4" w:space="0" w:color="auto"/>
              <w:right w:val="single" w:sz="4" w:space="0" w:color="auto"/>
            </w:tcBorders>
          </w:tcPr>
          <w:p w14:paraId="53A40A3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729290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61173F0A"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3DA5280"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799BD99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1</w:t>
            </w:r>
          </w:p>
        </w:tc>
        <w:tc>
          <w:tcPr>
            <w:tcW w:w="2304" w:type="dxa"/>
            <w:tcBorders>
              <w:top w:val="single" w:sz="4" w:space="0" w:color="auto"/>
              <w:left w:val="single" w:sz="4" w:space="0" w:color="auto"/>
              <w:bottom w:val="single" w:sz="4" w:space="0" w:color="auto"/>
              <w:right w:val="single" w:sz="4" w:space="0" w:color="auto"/>
            </w:tcBorders>
          </w:tcPr>
          <w:p w14:paraId="6AF7F8B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1</w:t>
            </w:r>
          </w:p>
        </w:tc>
      </w:tr>
      <w:tr w:rsidR="006902EA" w:rsidRPr="00E95E1E" w14:paraId="1A847839" w14:textId="77777777" w:rsidTr="00CE22C2">
        <w:tc>
          <w:tcPr>
            <w:tcW w:w="828" w:type="dxa"/>
            <w:tcBorders>
              <w:top w:val="single" w:sz="4" w:space="0" w:color="auto"/>
              <w:left w:val="single" w:sz="4" w:space="0" w:color="auto"/>
              <w:bottom w:val="single" w:sz="4" w:space="0" w:color="auto"/>
              <w:right w:val="single" w:sz="4" w:space="0" w:color="auto"/>
            </w:tcBorders>
          </w:tcPr>
          <w:p w14:paraId="242E92E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9C6ED4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14:paraId="4F89A791"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EEE394B"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 xml:space="preserve">Заполняется только в случае подачи заявке в валюте отличной от </w:t>
            </w:r>
            <w:r w:rsidRPr="0097468C">
              <w:rPr>
                <w:b/>
                <w:color w:val="000000"/>
                <w:lang w:eastAsia="en-US"/>
              </w:rPr>
              <w:lastRenderedPageBreak/>
              <w:t>валюты РФ.</w:t>
            </w:r>
            <w:r>
              <w:rPr>
                <w:b/>
                <w:color w:val="000000"/>
                <w:lang w:eastAsia="en-US"/>
              </w:rPr>
              <w:t xml:space="preserve"> </w:t>
            </w:r>
            <w:r w:rsidRPr="00E95E1E">
              <w:rPr>
                <w:color w:val="000000"/>
                <w:lang w:eastAsia="en-US"/>
              </w:rPr>
              <w:t>Указывается ожидаемая дата отсроченного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4418E75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w:t>
            </w:r>
            <w:r w:rsidRPr="00E95E1E">
              <w:rPr>
                <w:color w:val="000000"/>
                <w:lang w:eastAsia="en-US"/>
              </w:rPr>
              <w:lastRenderedPageBreak/>
              <w:t xml:space="preserve">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2</w:t>
            </w:r>
          </w:p>
        </w:tc>
        <w:tc>
          <w:tcPr>
            <w:tcW w:w="2304" w:type="dxa"/>
            <w:tcBorders>
              <w:top w:val="single" w:sz="4" w:space="0" w:color="auto"/>
              <w:left w:val="single" w:sz="4" w:space="0" w:color="auto"/>
              <w:bottom w:val="single" w:sz="4" w:space="0" w:color="auto"/>
              <w:right w:val="single" w:sz="4" w:space="0" w:color="auto"/>
            </w:tcBorders>
          </w:tcPr>
          <w:p w14:paraId="0A708AA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lastRenderedPageBreak/>
              <w:t>Указывается сумма платежа без НДС за этап 2</w:t>
            </w:r>
          </w:p>
        </w:tc>
      </w:tr>
      <w:tr w:rsidR="006902EA" w:rsidRPr="00E95E1E" w14:paraId="77BCAE43" w14:textId="77777777" w:rsidTr="00CE22C2">
        <w:tc>
          <w:tcPr>
            <w:tcW w:w="828" w:type="dxa"/>
            <w:tcBorders>
              <w:top w:val="single" w:sz="4" w:space="0" w:color="auto"/>
              <w:left w:val="single" w:sz="4" w:space="0" w:color="auto"/>
              <w:bottom w:val="single" w:sz="4" w:space="0" w:color="auto"/>
              <w:right w:val="single" w:sz="4" w:space="0" w:color="auto"/>
            </w:tcBorders>
          </w:tcPr>
          <w:p w14:paraId="6704DBBA"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14:paraId="406E512D"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632D06AF" w14:textId="77777777" w:rsidR="006902EA" w:rsidRPr="00E95E1E" w:rsidRDefault="006902EA" w:rsidP="004E3883">
            <w:pPr>
              <w:jc w:val="cente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1665186" w14:textId="77777777" w:rsidR="006902EA" w:rsidRPr="00E95E1E" w:rsidRDefault="006902EA" w:rsidP="004E3883">
            <w:pPr>
              <w:spacing w:line="276" w:lineRule="auto"/>
              <w:ind w:left="57" w:right="57"/>
              <w:contextualSpacing/>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отсроченного платежа за этап </w:t>
            </w:r>
            <w:r>
              <w:rPr>
                <w:color w:val="000000"/>
                <w:lang w:eastAsia="en-US"/>
              </w:rPr>
              <w:t>… (число, месяц, год)</w:t>
            </w:r>
          </w:p>
        </w:tc>
        <w:tc>
          <w:tcPr>
            <w:tcW w:w="3153" w:type="dxa"/>
            <w:tcBorders>
              <w:top w:val="single" w:sz="4" w:space="0" w:color="auto"/>
              <w:left w:val="single" w:sz="4" w:space="0" w:color="auto"/>
              <w:bottom w:val="single" w:sz="4" w:space="0" w:color="auto"/>
              <w:right w:val="single" w:sz="4" w:space="0" w:color="auto"/>
            </w:tcBorders>
          </w:tcPr>
          <w:p w14:paraId="5D525560" w14:textId="77777777" w:rsidR="006902EA" w:rsidRPr="00E95E1E" w:rsidRDefault="006902EA" w:rsidP="004E3883">
            <w:pPr>
              <w:jc w:val="cente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этапу </w:t>
            </w:r>
            <w:r>
              <w:rPr>
                <w:color w:val="000000"/>
                <w:lang w:eastAsia="en-US"/>
              </w:rPr>
              <w:t>…</w:t>
            </w:r>
          </w:p>
        </w:tc>
        <w:tc>
          <w:tcPr>
            <w:tcW w:w="2304" w:type="dxa"/>
            <w:tcBorders>
              <w:top w:val="single" w:sz="4" w:space="0" w:color="auto"/>
              <w:left w:val="single" w:sz="4" w:space="0" w:color="auto"/>
              <w:bottom w:val="single" w:sz="4" w:space="0" w:color="auto"/>
              <w:right w:val="single" w:sz="4" w:space="0" w:color="auto"/>
            </w:tcBorders>
          </w:tcPr>
          <w:p w14:paraId="3AA21998" w14:textId="77777777" w:rsidR="006902EA" w:rsidRPr="00E95E1E" w:rsidRDefault="006902EA" w:rsidP="004E3883">
            <w:pPr>
              <w:jc w:val="center"/>
            </w:pPr>
            <w:r w:rsidRPr="00E95E1E">
              <w:rPr>
                <w:color w:val="000000"/>
                <w:lang w:eastAsia="en-US"/>
              </w:rPr>
              <w:t xml:space="preserve">Указывается сумма платежа без НДС за этап </w:t>
            </w:r>
            <w:r>
              <w:rPr>
                <w:color w:val="000000"/>
                <w:lang w:eastAsia="en-US"/>
              </w:rPr>
              <w:t>…</w:t>
            </w:r>
          </w:p>
        </w:tc>
      </w:tr>
      <w:tr w:rsidR="006902EA" w:rsidRPr="00E95E1E" w14:paraId="2458722B"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1C763C93"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EFE8D2B"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67AAC8D"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B3A4F80"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708B6C4"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w:t>
            </w:r>
            <w:r w:rsidRPr="00E95E1E">
              <w:rPr>
                <w:color w:val="000000"/>
                <w:lang w:eastAsia="en-US"/>
              </w:rPr>
              <w:lastRenderedPageBreak/>
              <w:t xml:space="preserve">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4FA17324"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020A3ED" w14:textId="77777777" w:rsidR="006902EA" w:rsidRPr="00E95E1E" w:rsidRDefault="006902EA" w:rsidP="004E3883">
            <w:pPr>
              <w:ind w:left="57" w:right="57"/>
              <w:contextualSpacing/>
              <w:rPr>
                <w:color w:val="000000"/>
                <w:lang w:eastAsia="en-US"/>
              </w:rPr>
            </w:pPr>
            <w:r w:rsidRPr="00E95E1E">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2F3D9FCD"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A285A1B"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915A776"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EC611B0"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6A733B91"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FCAFC9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294A6A15"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6D46718"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D83D7CA"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FA3295"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14:paraId="61C127C7" w14:textId="77777777" w:rsidR="0088301D" w:rsidRDefault="0088301D" w:rsidP="0088301D">
      <w:pPr>
        <w:pStyle w:val="afd"/>
        <w:rPr>
          <w:b/>
        </w:rPr>
      </w:pPr>
    </w:p>
    <w:p w14:paraId="5721C2FF" w14:textId="77777777" w:rsidR="001F346F" w:rsidRDefault="001F346F" w:rsidP="001F346F">
      <w:pPr>
        <w:pStyle w:val="afd"/>
        <w:rPr>
          <w:b/>
        </w:rPr>
      </w:pPr>
    </w:p>
    <w:p w14:paraId="4A1FF208" w14:textId="77777777" w:rsidR="0088301D" w:rsidRPr="005242BE" w:rsidRDefault="0088301D" w:rsidP="0088301D">
      <w:pPr>
        <w:pStyle w:val="afd"/>
        <w:rPr>
          <w:b/>
        </w:rPr>
      </w:pPr>
      <w:r w:rsidRPr="005242BE">
        <w:rPr>
          <w:b/>
        </w:rPr>
        <w:t>[</w:t>
      </w:r>
      <w:r>
        <w:rPr>
          <w:b/>
        </w:rPr>
        <w:t>1</w:t>
      </w:r>
      <w:r w:rsidRPr="005242BE">
        <w:rPr>
          <w:b/>
        </w:rPr>
        <w:t xml:space="preserve">] 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4694F698" w14:textId="77777777" w:rsidR="0088301D" w:rsidRPr="006902EA" w:rsidRDefault="0088301D" w:rsidP="0088301D">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r w:rsidR="006902EA" w:rsidRPr="006902EA">
        <w:rPr>
          <w:b/>
        </w:rPr>
        <w:t xml:space="preserve"> </w:t>
      </w:r>
      <w:r w:rsidR="006902EA">
        <w:rPr>
          <w:b/>
        </w:rPr>
        <w:t>В случае заполнения Участником графы и подачи предложения в рублях РФ, данная графа не учитывается.</w:t>
      </w:r>
    </w:p>
    <w:p w14:paraId="4542841B" w14:textId="77777777" w:rsidR="001F346F" w:rsidRPr="00B25894" w:rsidRDefault="001F346F" w:rsidP="001F346F">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23D2E6FD" w14:textId="77777777" w:rsidR="001F346F" w:rsidRDefault="001F346F" w:rsidP="001F346F">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88301D" w:rsidRPr="00D46F55" w14:paraId="4156EAE5" w14:textId="77777777" w:rsidTr="00CE22C2">
        <w:tc>
          <w:tcPr>
            <w:tcW w:w="4820" w:type="dxa"/>
          </w:tcPr>
          <w:p w14:paraId="31E9780F" w14:textId="77777777" w:rsidR="0088301D" w:rsidRPr="00F0507E" w:rsidRDefault="0088301D" w:rsidP="004E3883">
            <w:pPr>
              <w:jc w:val="right"/>
              <w:rPr>
                <w:sz w:val="26"/>
                <w:szCs w:val="26"/>
              </w:rPr>
            </w:pPr>
            <w:r>
              <w:rPr>
                <w:sz w:val="26"/>
                <w:szCs w:val="26"/>
              </w:rPr>
              <w:lastRenderedPageBreak/>
              <w:t>___________________________</w:t>
            </w:r>
            <w:r w:rsidRPr="00F0507E">
              <w:rPr>
                <w:sz w:val="26"/>
                <w:szCs w:val="26"/>
              </w:rPr>
              <w:t>_______</w:t>
            </w:r>
          </w:p>
          <w:p w14:paraId="64AFA4EC" w14:textId="77777777" w:rsidR="0088301D" w:rsidRPr="00D46F55" w:rsidRDefault="0088301D"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8301D" w:rsidRPr="00D46F55" w14:paraId="3A984EF3" w14:textId="77777777" w:rsidTr="00CE22C2">
        <w:tc>
          <w:tcPr>
            <w:tcW w:w="4820" w:type="dxa"/>
          </w:tcPr>
          <w:p w14:paraId="3E7E2204" w14:textId="77777777" w:rsidR="0088301D" w:rsidRPr="00F0507E" w:rsidRDefault="0088301D" w:rsidP="004E3883">
            <w:pPr>
              <w:jc w:val="right"/>
              <w:rPr>
                <w:sz w:val="26"/>
                <w:szCs w:val="26"/>
              </w:rPr>
            </w:pPr>
            <w:r>
              <w:rPr>
                <w:sz w:val="26"/>
                <w:szCs w:val="26"/>
              </w:rPr>
              <w:t>_________________</w:t>
            </w:r>
            <w:r w:rsidRPr="00F0507E">
              <w:rPr>
                <w:sz w:val="26"/>
                <w:szCs w:val="26"/>
              </w:rPr>
              <w:t>_________________</w:t>
            </w:r>
          </w:p>
          <w:p w14:paraId="07EBD098" w14:textId="77777777" w:rsidR="0088301D" w:rsidRDefault="0088301D"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CAE0239" w14:textId="77777777" w:rsidR="0088301D" w:rsidRPr="00D46F55" w:rsidRDefault="0088301D" w:rsidP="004E3883">
            <w:pPr>
              <w:tabs>
                <w:tab w:val="left" w:pos="4428"/>
              </w:tabs>
              <w:jc w:val="center"/>
              <w:rPr>
                <w:sz w:val="26"/>
                <w:szCs w:val="26"/>
                <w:vertAlign w:val="superscript"/>
              </w:rPr>
            </w:pPr>
          </w:p>
        </w:tc>
      </w:tr>
    </w:tbl>
    <w:p w14:paraId="00199F11"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71F7FA08"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51400137"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1F7B6948"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5C82C1E0"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1F549C99"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0C08547B"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369D9D52"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57A913D3"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0C6A78F8"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6BAF8A79" w14:textId="77777777" w:rsidR="0088301D" w:rsidRPr="002F598B" w:rsidRDefault="0088301D" w:rsidP="0088301D">
      <w:pPr>
        <w:pStyle w:val="af8"/>
        <w:ind w:left="1647"/>
      </w:pPr>
    </w:p>
    <w:p w14:paraId="48602FA1" w14:textId="77777777" w:rsidR="006902EA" w:rsidRDefault="006902EA">
      <w:pPr>
        <w:widowControl/>
        <w:autoSpaceDE/>
        <w:autoSpaceDN/>
        <w:adjustRightInd/>
        <w:spacing w:after="200" w:line="276" w:lineRule="auto"/>
      </w:pPr>
      <w:r>
        <w:br w:type="page"/>
      </w:r>
    </w:p>
    <w:p w14:paraId="2D100E14"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BF8DFE5" w14:textId="77777777" w:rsidR="006902EA" w:rsidRDefault="006902EA" w:rsidP="006902EA">
      <w:pPr>
        <w:widowControl/>
        <w:autoSpaceDE/>
        <w:autoSpaceDN/>
        <w:adjustRightInd/>
        <w:spacing w:before="120"/>
        <w:contextualSpacing/>
        <w:jc w:val="both"/>
        <w:rPr>
          <w:b/>
        </w:rPr>
      </w:pPr>
    </w:p>
    <w:p w14:paraId="75B22ABB"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4F1E4045" w14:textId="77777777" w:rsidR="006902EA" w:rsidRDefault="006902EA" w:rsidP="006902EA">
      <w:pPr>
        <w:spacing w:before="240" w:after="120"/>
        <w:jc w:val="center"/>
        <w:rPr>
          <w:b/>
        </w:rPr>
      </w:pPr>
      <w:r w:rsidRPr="003135DF">
        <w:rPr>
          <w:b/>
        </w:rPr>
        <w:t xml:space="preserve">График оплаты </w:t>
      </w:r>
    </w:p>
    <w:p w14:paraId="5694661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161E589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1EDC1150"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38EAC7"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9392F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78AEF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DD394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8EA78AA" w14:textId="77777777" w:rsidR="006902EA" w:rsidRPr="00E95E1E" w:rsidRDefault="006902EA" w:rsidP="004E3883">
            <w:pPr>
              <w:keepNext/>
              <w:spacing w:line="276" w:lineRule="auto"/>
              <w:ind w:left="57" w:right="57"/>
              <w:contextualSpacing/>
              <w:jc w:val="center"/>
              <w:rPr>
                <w:color w:val="000000"/>
                <w:lang w:eastAsia="en-US"/>
              </w:rPr>
            </w:pPr>
          </w:p>
          <w:p w14:paraId="2623C396" w14:textId="77777777" w:rsidR="006902EA" w:rsidRPr="00E95E1E" w:rsidRDefault="006902EA" w:rsidP="004E3883">
            <w:pPr>
              <w:keepNext/>
              <w:spacing w:line="276" w:lineRule="auto"/>
              <w:ind w:left="57" w:right="57"/>
              <w:contextualSpacing/>
              <w:jc w:val="center"/>
              <w:rPr>
                <w:color w:val="000000"/>
                <w:lang w:eastAsia="en-US"/>
              </w:rPr>
            </w:pPr>
          </w:p>
          <w:p w14:paraId="45132350"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3E9B6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552E7ABE"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B90F69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34FDD9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9F587B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B64030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D4C69C"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BD428D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69627F63"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327BA4A"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6229EF8" w14:textId="49A7746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09397420" w14:textId="77777777" w:rsidR="006902EA" w:rsidRPr="009F4875" w:rsidRDefault="006902EA" w:rsidP="004E3883">
            <w:pPr>
              <w:spacing w:line="276" w:lineRule="auto"/>
              <w:ind w:left="57" w:right="57"/>
              <w:contextualSpacing/>
              <w:jc w:val="center"/>
              <w:rPr>
                <w:b/>
                <w:color w:val="000000"/>
                <w:lang w:eastAsia="en-US"/>
              </w:rPr>
            </w:pPr>
          </w:p>
          <w:p w14:paraId="7C28B5E8" w14:textId="77777777" w:rsidR="006902EA" w:rsidRPr="009F4875" w:rsidRDefault="006902EA" w:rsidP="004E3883">
            <w:pPr>
              <w:spacing w:line="276" w:lineRule="auto"/>
              <w:ind w:left="57" w:right="57"/>
              <w:contextualSpacing/>
              <w:jc w:val="center"/>
              <w:rPr>
                <w:b/>
                <w:color w:val="000000"/>
                <w:lang w:eastAsia="en-US"/>
              </w:rPr>
            </w:pPr>
          </w:p>
          <w:p w14:paraId="40D76DA8"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396A0EC" w14:textId="77777777" w:rsidR="006902EA" w:rsidRPr="002719CC" w:rsidRDefault="006902EA" w:rsidP="004E3883">
            <w:pPr>
              <w:spacing w:line="276" w:lineRule="auto"/>
              <w:ind w:left="57" w:right="57"/>
              <w:contextualSpacing/>
              <w:jc w:val="center"/>
              <w:rPr>
                <w:b/>
                <w:color w:val="000000"/>
                <w:lang w:val="en-US" w:eastAsia="en-US"/>
              </w:rPr>
            </w:pPr>
          </w:p>
          <w:p w14:paraId="64A83DDF" w14:textId="77777777" w:rsidR="006902EA" w:rsidRPr="002719CC" w:rsidRDefault="006902EA" w:rsidP="004E3883">
            <w:pPr>
              <w:spacing w:line="276" w:lineRule="auto"/>
              <w:ind w:left="57" w:right="57"/>
              <w:contextualSpacing/>
              <w:jc w:val="center"/>
              <w:rPr>
                <w:b/>
                <w:color w:val="000000"/>
                <w:lang w:val="en-US" w:eastAsia="en-US"/>
              </w:rPr>
            </w:pPr>
          </w:p>
          <w:p w14:paraId="255A806F"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BFDF5CC" w14:textId="77777777" w:rsidR="006902EA" w:rsidRPr="009F4875" w:rsidRDefault="006902EA" w:rsidP="004E3883">
            <w:pPr>
              <w:spacing w:line="276" w:lineRule="auto"/>
              <w:ind w:left="57" w:right="57"/>
              <w:contextualSpacing/>
              <w:jc w:val="center"/>
              <w:rPr>
                <w:b/>
                <w:color w:val="000000"/>
                <w:lang w:val="en-US" w:eastAsia="en-US"/>
              </w:rPr>
            </w:pPr>
          </w:p>
          <w:p w14:paraId="78CB53EB" w14:textId="77777777" w:rsidR="006902EA" w:rsidRPr="009F4875" w:rsidRDefault="006902EA" w:rsidP="004E3883">
            <w:pPr>
              <w:spacing w:line="276" w:lineRule="auto"/>
              <w:ind w:left="57" w:right="57"/>
              <w:contextualSpacing/>
              <w:jc w:val="center"/>
              <w:rPr>
                <w:b/>
                <w:color w:val="000000"/>
                <w:lang w:val="en-US" w:eastAsia="en-US"/>
              </w:rPr>
            </w:pPr>
          </w:p>
          <w:p w14:paraId="2B5F6325"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6B5730" w14:textId="77777777" w:rsidR="006902EA" w:rsidRPr="002719CC" w:rsidRDefault="006902EA" w:rsidP="004E3883">
            <w:pPr>
              <w:spacing w:line="276" w:lineRule="auto"/>
              <w:ind w:left="57" w:right="57"/>
              <w:contextualSpacing/>
              <w:jc w:val="center"/>
              <w:rPr>
                <w:b/>
                <w:color w:val="000000"/>
                <w:lang w:val="en-US" w:eastAsia="en-US"/>
              </w:rPr>
            </w:pPr>
          </w:p>
          <w:p w14:paraId="01FC90A0" w14:textId="77777777" w:rsidR="006902EA" w:rsidRPr="002719CC" w:rsidRDefault="006902EA" w:rsidP="004E3883">
            <w:pPr>
              <w:spacing w:line="276" w:lineRule="auto"/>
              <w:ind w:left="57" w:right="57"/>
              <w:contextualSpacing/>
              <w:jc w:val="center"/>
              <w:rPr>
                <w:b/>
                <w:color w:val="000000"/>
                <w:lang w:val="en-US" w:eastAsia="en-US"/>
              </w:rPr>
            </w:pPr>
          </w:p>
          <w:p w14:paraId="514508D7"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6070FB3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3199F5D3" w14:textId="77777777" w:rsidTr="00CE22C2">
        <w:tc>
          <w:tcPr>
            <w:tcW w:w="828" w:type="dxa"/>
            <w:tcBorders>
              <w:top w:val="single" w:sz="4" w:space="0" w:color="auto"/>
              <w:left w:val="single" w:sz="4" w:space="0" w:color="auto"/>
              <w:bottom w:val="single" w:sz="4" w:space="0" w:color="auto"/>
              <w:right w:val="single" w:sz="4" w:space="0" w:color="auto"/>
            </w:tcBorders>
          </w:tcPr>
          <w:p w14:paraId="02BDF65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C9F7D3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1D9336CC"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3A9E0BD"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71F881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FB443C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5D161F67"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A787E2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7B8BE06C"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402D9C0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C777B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F483950"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0CB94B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E4941C6" w14:textId="77777777" w:rsidTr="00CE22C2">
        <w:tc>
          <w:tcPr>
            <w:tcW w:w="828" w:type="dxa"/>
            <w:tcBorders>
              <w:top w:val="single" w:sz="4" w:space="0" w:color="auto"/>
              <w:left w:val="single" w:sz="4" w:space="0" w:color="auto"/>
              <w:bottom w:val="single" w:sz="4" w:space="0" w:color="auto"/>
              <w:right w:val="single" w:sz="4" w:space="0" w:color="auto"/>
            </w:tcBorders>
          </w:tcPr>
          <w:p w14:paraId="34BF9F3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364BD0EE"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159B0D09"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84FCC30"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85936F0"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019D657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25381EF7"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2B6CF25E"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D9AD0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7355155"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37DECAE"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0ED934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4767C6A"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508B7D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A81ADF3"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BFB28A9"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D5385A8"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83B4297"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780E1D47"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08FB503"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5420315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212D7F5"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7F3D906"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0D9A14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508614DE" w14:textId="77777777" w:rsidR="006902EA" w:rsidRDefault="006902EA" w:rsidP="006902EA">
      <w:pPr>
        <w:pStyle w:val="afd"/>
        <w:rPr>
          <w:b/>
          <w:i/>
        </w:rPr>
      </w:pPr>
    </w:p>
    <w:p w14:paraId="399D2ACB" w14:textId="4D3C4D70"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5D7F7F0B" w14:textId="77777777" w:rsidR="00373953" w:rsidRPr="00135407" w:rsidRDefault="00373953" w:rsidP="00373953">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7F39A5E7" w14:textId="2AABEC96" w:rsidR="0088301D" w:rsidRPr="00B25894" w:rsidRDefault="0088301D" w:rsidP="0088301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619E981C" w14:textId="77777777" w:rsidR="00373953" w:rsidRDefault="00373953" w:rsidP="00373953">
      <w:pPr>
        <w:pStyle w:val="afd"/>
      </w:pPr>
    </w:p>
    <w:p w14:paraId="25145181"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4AE36CD9" w14:textId="77777777" w:rsidTr="00CE22C2">
        <w:tc>
          <w:tcPr>
            <w:tcW w:w="4820" w:type="dxa"/>
          </w:tcPr>
          <w:p w14:paraId="02AF416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86DE47E"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3E028BFC" w14:textId="77777777" w:rsidTr="00CE22C2">
        <w:tc>
          <w:tcPr>
            <w:tcW w:w="4820" w:type="dxa"/>
          </w:tcPr>
          <w:p w14:paraId="11D39EB8"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E7CC32B"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3585005" w14:textId="77777777" w:rsidR="00373953" w:rsidRPr="00D46F55" w:rsidRDefault="00373953" w:rsidP="004E3883">
            <w:pPr>
              <w:tabs>
                <w:tab w:val="left" w:pos="4428"/>
              </w:tabs>
              <w:jc w:val="center"/>
              <w:rPr>
                <w:sz w:val="26"/>
                <w:szCs w:val="26"/>
                <w:vertAlign w:val="superscript"/>
              </w:rPr>
            </w:pPr>
          </w:p>
        </w:tc>
      </w:tr>
    </w:tbl>
    <w:p w14:paraId="02C116EC" w14:textId="77777777" w:rsidR="00373953" w:rsidRDefault="00373953" w:rsidP="00373953">
      <w:pPr>
        <w:widowControl/>
        <w:autoSpaceDE/>
        <w:autoSpaceDN/>
        <w:adjustRightInd/>
        <w:spacing w:before="120"/>
        <w:contextualSpacing/>
        <w:jc w:val="both"/>
        <w:rPr>
          <w:b/>
        </w:rPr>
      </w:pPr>
    </w:p>
    <w:p w14:paraId="4498FD14" w14:textId="77777777" w:rsidR="00373953" w:rsidRDefault="00373953" w:rsidP="00373953">
      <w:pPr>
        <w:widowControl/>
        <w:autoSpaceDE/>
        <w:autoSpaceDN/>
        <w:adjustRightInd/>
        <w:spacing w:after="200" w:line="276" w:lineRule="auto"/>
        <w:rPr>
          <w:b/>
        </w:rPr>
      </w:pPr>
      <w:r>
        <w:rPr>
          <w:b/>
        </w:rPr>
        <w:br w:type="page"/>
      </w:r>
    </w:p>
    <w:p w14:paraId="4FFF208A" w14:textId="1207A27D"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0990213B" w14:textId="77777777" w:rsidR="006902EA" w:rsidRDefault="006902EA" w:rsidP="006902EA">
      <w:pPr>
        <w:pStyle w:val="af7"/>
        <w:spacing w:before="120" w:line="240" w:lineRule="auto"/>
        <w:rPr>
          <w:b/>
          <w:snapToGrid/>
          <w:sz w:val="24"/>
          <w:szCs w:val="24"/>
        </w:rPr>
      </w:pPr>
    </w:p>
    <w:p w14:paraId="795798C4" w14:textId="77777777" w:rsidR="006902EA" w:rsidRDefault="006902EA" w:rsidP="006902EA">
      <w:pPr>
        <w:spacing w:before="240" w:after="120"/>
        <w:jc w:val="center"/>
        <w:rPr>
          <w:b/>
        </w:rPr>
      </w:pPr>
      <w:r w:rsidRPr="003135DF">
        <w:rPr>
          <w:b/>
        </w:rPr>
        <w:t xml:space="preserve">График оплаты </w:t>
      </w:r>
    </w:p>
    <w:p w14:paraId="308C8A38"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1A9F594B"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6BCEBAF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3148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BCB6D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BF01F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BA381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605C2E3" w14:textId="77777777" w:rsidR="006902EA" w:rsidRPr="00E95E1E" w:rsidRDefault="006902EA" w:rsidP="004E3883">
            <w:pPr>
              <w:keepNext/>
              <w:spacing w:line="276" w:lineRule="auto"/>
              <w:ind w:left="57" w:right="57"/>
              <w:contextualSpacing/>
              <w:jc w:val="center"/>
              <w:rPr>
                <w:color w:val="000000"/>
                <w:lang w:eastAsia="en-US"/>
              </w:rPr>
            </w:pPr>
          </w:p>
          <w:p w14:paraId="661248B7" w14:textId="77777777" w:rsidR="006902EA" w:rsidRPr="00E95E1E" w:rsidRDefault="006902EA" w:rsidP="004E3883">
            <w:pPr>
              <w:keepNext/>
              <w:spacing w:line="276" w:lineRule="auto"/>
              <w:ind w:left="57" w:right="57"/>
              <w:contextualSpacing/>
              <w:jc w:val="center"/>
              <w:rPr>
                <w:color w:val="000000"/>
                <w:lang w:eastAsia="en-US"/>
              </w:rPr>
            </w:pPr>
          </w:p>
          <w:p w14:paraId="667C94E8"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696E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499D35B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4E6CBA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51EA0C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309C7A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93E478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4C219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4B2C786"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3F67D64"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2F21DB96"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40F1CEE0" w14:textId="10CB3FE2"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179A48DC"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4E9DF77"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B2E8CE7"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3E06E5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0E9035DE" w14:textId="77777777" w:rsidTr="00CE22C2">
        <w:tc>
          <w:tcPr>
            <w:tcW w:w="828" w:type="dxa"/>
            <w:tcBorders>
              <w:top w:val="single" w:sz="4" w:space="0" w:color="auto"/>
              <w:left w:val="single" w:sz="4" w:space="0" w:color="auto"/>
              <w:bottom w:val="single" w:sz="4" w:space="0" w:color="auto"/>
              <w:right w:val="single" w:sz="4" w:space="0" w:color="auto"/>
            </w:tcBorders>
          </w:tcPr>
          <w:p w14:paraId="2235213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6B475A0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2B55705F"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7C4BE6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21C98A1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4BC2E32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4CD391A" w14:textId="77777777" w:rsidTr="00CE22C2">
        <w:tc>
          <w:tcPr>
            <w:tcW w:w="828" w:type="dxa"/>
            <w:tcBorders>
              <w:top w:val="single" w:sz="4" w:space="0" w:color="auto"/>
              <w:left w:val="single" w:sz="4" w:space="0" w:color="auto"/>
              <w:bottom w:val="single" w:sz="4" w:space="0" w:color="auto"/>
              <w:right w:val="single" w:sz="4" w:space="0" w:color="auto"/>
            </w:tcBorders>
          </w:tcPr>
          <w:p w14:paraId="4D6F470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4105FA3E"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D5DF6AA"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8CC9EF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1CFA4C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4953F43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27CD7739"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401460B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8CFA7F1"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16AC9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8C9C41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F7509FC"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80D0D8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15BD2551" w14:textId="77777777" w:rsidTr="00CE22C2">
        <w:tc>
          <w:tcPr>
            <w:tcW w:w="828" w:type="dxa"/>
            <w:tcBorders>
              <w:top w:val="single" w:sz="4" w:space="0" w:color="auto"/>
              <w:left w:val="single" w:sz="4" w:space="0" w:color="auto"/>
              <w:bottom w:val="single" w:sz="4" w:space="0" w:color="auto"/>
              <w:right w:val="single" w:sz="4" w:space="0" w:color="auto"/>
            </w:tcBorders>
          </w:tcPr>
          <w:p w14:paraId="1063849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4E1BE1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73464527"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9D7F0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1C2C072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01B634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5F25C6" w14:textId="77777777" w:rsidTr="00CE22C2">
        <w:tc>
          <w:tcPr>
            <w:tcW w:w="828" w:type="dxa"/>
            <w:tcBorders>
              <w:top w:val="single" w:sz="4" w:space="0" w:color="auto"/>
              <w:left w:val="single" w:sz="4" w:space="0" w:color="auto"/>
              <w:bottom w:val="single" w:sz="4" w:space="0" w:color="auto"/>
              <w:right w:val="single" w:sz="4" w:space="0" w:color="auto"/>
            </w:tcBorders>
          </w:tcPr>
          <w:p w14:paraId="144D4B9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745914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86AD0E4"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4DC753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2888EC1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27D6CC0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3EB6D3DE"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3B392453"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A3366B0"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0F71BF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2F7DA9E"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98AD915"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020146BC"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06EAD24E"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992A7F7"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A42A05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90D51B7"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F04B0D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6164232F"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06033BDE"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1C758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FD50675"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A65AC4A"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98F816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9A6A8F3" w14:textId="77777777" w:rsidR="006902EA" w:rsidRDefault="006902EA" w:rsidP="006902EA">
      <w:pPr>
        <w:pStyle w:val="afd"/>
        <w:rPr>
          <w:b/>
          <w:i/>
        </w:rPr>
      </w:pPr>
    </w:p>
    <w:p w14:paraId="73C1FD94" w14:textId="07A62A1F"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742A0D13" w14:textId="77777777" w:rsidR="006902EA" w:rsidRPr="00135407" w:rsidRDefault="006902EA" w:rsidP="006902EA">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0C448AEA"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3C91F3F9" w14:textId="77777777" w:rsidR="006902EA" w:rsidRDefault="006902EA" w:rsidP="006902EA">
      <w:pPr>
        <w:pStyle w:val="afd"/>
      </w:pPr>
    </w:p>
    <w:p w14:paraId="46495D71"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02AC3B1" w14:textId="77777777" w:rsidTr="00CE22C2">
        <w:tc>
          <w:tcPr>
            <w:tcW w:w="4820" w:type="dxa"/>
          </w:tcPr>
          <w:p w14:paraId="6C75DCD7"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00A6201E"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02FE4DC3" w14:textId="77777777" w:rsidTr="00CE22C2">
        <w:tc>
          <w:tcPr>
            <w:tcW w:w="4820" w:type="dxa"/>
          </w:tcPr>
          <w:p w14:paraId="03A217E6"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7C7B932D"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BCA17C3" w14:textId="77777777" w:rsidR="006902EA" w:rsidRPr="00D46F55" w:rsidRDefault="006902EA" w:rsidP="004E3883">
            <w:pPr>
              <w:tabs>
                <w:tab w:val="left" w:pos="4428"/>
              </w:tabs>
              <w:jc w:val="center"/>
              <w:rPr>
                <w:sz w:val="26"/>
                <w:szCs w:val="26"/>
                <w:vertAlign w:val="superscript"/>
              </w:rPr>
            </w:pPr>
          </w:p>
        </w:tc>
      </w:tr>
    </w:tbl>
    <w:p w14:paraId="70F9F4F9" w14:textId="77777777" w:rsidR="0088301D" w:rsidRPr="002F598B" w:rsidRDefault="0088301D" w:rsidP="00CE22C2">
      <w:pPr>
        <w:spacing w:before="60" w:after="60"/>
        <w:ind w:left="-11"/>
        <w:jc w:val="both"/>
      </w:pPr>
    </w:p>
    <w:p w14:paraId="4037EB12" w14:textId="77777777" w:rsidR="0088301D" w:rsidRDefault="0088301D" w:rsidP="00CE22C2">
      <w:pPr>
        <w:widowControl/>
        <w:autoSpaceDE/>
        <w:autoSpaceDN/>
        <w:adjustRightInd/>
        <w:ind w:left="1134"/>
        <w:contextualSpacing/>
        <w:jc w:val="both"/>
      </w:pPr>
    </w:p>
    <w:p w14:paraId="3C41F0A0" w14:textId="77777777" w:rsidR="00F27CCD" w:rsidRPr="003135DF" w:rsidRDefault="00F27CCD" w:rsidP="00F27CCD">
      <w:pPr>
        <w:pStyle w:val="af7"/>
        <w:spacing w:before="120" w:line="240" w:lineRule="auto"/>
        <w:rPr>
          <w:sz w:val="24"/>
          <w:szCs w:val="24"/>
        </w:rPr>
        <w:sectPr w:rsidR="00F27CCD" w:rsidRPr="003135DF" w:rsidSect="009D6B7E">
          <w:pgSz w:w="16838" w:h="11906" w:orient="landscape"/>
          <w:pgMar w:top="1701" w:right="1134" w:bottom="709" w:left="1134" w:header="709" w:footer="709" w:gutter="0"/>
          <w:cols w:space="708"/>
          <w:docGrid w:linePitch="360"/>
        </w:sectPr>
      </w:pPr>
    </w:p>
    <w:p w14:paraId="48B8F0DB"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23" w:name="_Ref316464456"/>
      <w:bookmarkStart w:id="224" w:name="_Toc425777407"/>
      <w:r w:rsidRPr="003135DF">
        <w:rPr>
          <w:b/>
        </w:rPr>
        <w:lastRenderedPageBreak/>
        <w:t xml:space="preserve">Анкета Участника </w:t>
      </w:r>
      <w:r>
        <w:rPr>
          <w:b/>
        </w:rPr>
        <w:t>закупки</w:t>
      </w:r>
      <w:r w:rsidRPr="003135DF">
        <w:rPr>
          <w:b/>
        </w:rPr>
        <w:t xml:space="preserve"> (форма 7)</w:t>
      </w:r>
      <w:bookmarkEnd w:id="182"/>
      <w:bookmarkEnd w:id="183"/>
      <w:bookmarkEnd w:id="184"/>
      <w:bookmarkEnd w:id="185"/>
      <w:bookmarkEnd w:id="186"/>
      <w:bookmarkEnd w:id="223"/>
      <w:bookmarkEnd w:id="224"/>
    </w:p>
    <w:p w14:paraId="79FCED6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5" w:name="_Toc309208633"/>
      <w:bookmarkStart w:id="226" w:name="_Toc425777408"/>
      <w:r w:rsidRPr="003135DF">
        <w:t xml:space="preserve">Форма Анкеты Участника </w:t>
      </w:r>
      <w:r>
        <w:t>закупки</w:t>
      </w:r>
      <w:bookmarkEnd w:id="225"/>
      <w:bookmarkEnd w:id="226"/>
    </w:p>
    <w:p w14:paraId="772B8AA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C7463D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8282512"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3723132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D418051" w14:textId="77777777" w:rsidTr="00CE22C2">
        <w:trPr>
          <w:trHeight w:val="240"/>
          <w:tblHeader/>
        </w:trPr>
        <w:tc>
          <w:tcPr>
            <w:tcW w:w="567" w:type="dxa"/>
            <w:shd w:val="clear" w:color="auto" w:fill="BFBFBF" w:themeFill="background1" w:themeFillShade="BF"/>
            <w:vAlign w:val="center"/>
          </w:tcPr>
          <w:p w14:paraId="57A3BE6D"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3FCD38F5"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0EF548"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3BE4A2AC"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5923DEFA" w14:textId="77777777" w:rsidTr="00CE22C2">
        <w:trPr>
          <w:trHeight w:val="240"/>
          <w:tblHeader/>
        </w:trPr>
        <w:tc>
          <w:tcPr>
            <w:tcW w:w="567" w:type="dxa"/>
            <w:shd w:val="clear" w:color="auto" w:fill="BFBFBF" w:themeFill="background1" w:themeFillShade="BF"/>
            <w:vAlign w:val="center"/>
          </w:tcPr>
          <w:p w14:paraId="64E4897A"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2E7AF64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3E478771"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74518A72" w14:textId="77777777" w:rsidTr="00CE22C2">
        <w:trPr>
          <w:cantSplit/>
        </w:trPr>
        <w:tc>
          <w:tcPr>
            <w:tcW w:w="567" w:type="dxa"/>
          </w:tcPr>
          <w:p w14:paraId="502E105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23676B6"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4E74DD10" w14:textId="77777777" w:rsidR="00F27CCD" w:rsidRPr="003135DF" w:rsidRDefault="00F27CCD" w:rsidP="00F27CCD">
            <w:pPr>
              <w:pStyle w:val="afa"/>
              <w:rPr>
                <w:i/>
                <w:szCs w:val="24"/>
              </w:rPr>
            </w:pPr>
          </w:p>
        </w:tc>
      </w:tr>
      <w:tr w:rsidR="00F27CCD" w:rsidRPr="003135DF" w14:paraId="70E3F48B" w14:textId="77777777" w:rsidTr="00CE22C2">
        <w:trPr>
          <w:cantSplit/>
        </w:trPr>
        <w:tc>
          <w:tcPr>
            <w:tcW w:w="567" w:type="dxa"/>
          </w:tcPr>
          <w:p w14:paraId="77393D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F1085"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1359A38C" w14:textId="77777777" w:rsidR="00F27CCD" w:rsidRPr="003135DF" w:rsidRDefault="00F27CCD" w:rsidP="00F27CCD">
            <w:pPr>
              <w:pStyle w:val="afa"/>
              <w:rPr>
                <w:i/>
                <w:szCs w:val="24"/>
              </w:rPr>
            </w:pPr>
          </w:p>
        </w:tc>
      </w:tr>
      <w:tr w:rsidR="00F27CCD" w:rsidRPr="003135DF" w14:paraId="113C35A8" w14:textId="77777777" w:rsidTr="00CE22C2">
        <w:trPr>
          <w:cantSplit/>
        </w:trPr>
        <w:tc>
          <w:tcPr>
            <w:tcW w:w="567" w:type="dxa"/>
          </w:tcPr>
          <w:p w14:paraId="74296BA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4141346"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41345F63" w14:textId="77777777" w:rsidR="00F27CCD" w:rsidRPr="003135DF" w:rsidRDefault="00F27CCD" w:rsidP="00F27CCD">
            <w:pPr>
              <w:pStyle w:val="afa"/>
              <w:rPr>
                <w:i/>
                <w:szCs w:val="24"/>
              </w:rPr>
            </w:pPr>
          </w:p>
        </w:tc>
      </w:tr>
      <w:tr w:rsidR="00F27CCD" w:rsidRPr="003135DF" w14:paraId="778AA2E5" w14:textId="77777777" w:rsidTr="00CE22C2">
        <w:trPr>
          <w:cantSplit/>
        </w:trPr>
        <w:tc>
          <w:tcPr>
            <w:tcW w:w="567" w:type="dxa"/>
          </w:tcPr>
          <w:p w14:paraId="4DE3159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C03E77"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39291154" w14:textId="77777777" w:rsidR="00F27CCD" w:rsidRPr="003135DF" w:rsidRDefault="00F27CCD" w:rsidP="00F27CCD">
            <w:pPr>
              <w:pStyle w:val="afa"/>
              <w:rPr>
                <w:i/>
                <w:szCs w:val="24"/>
              </w:rPr>
            </w:pPr>
          </w:p>
        </w:tc>
      </w:tr>
      <w:tr w:rsidR="00F27CCD" w:rsidRPr="003135DF" w14:paraId="492CA44C" w14:textId="77777777" w:rsidTr="00CE22C2">
        <w:trPr>
          <w:cantSplit/>
        </w:trPr>
        <w:tc>
          <w:tcPr>
            <w:tcW w:w="567" w:type="dxa"/>
          </w:tcPr>
          <w:p w14:paraId="1C98342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615E43C"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0E19561" w14:textId="77777777" w:rsidR="00F27CCD" w:rsidRPr="003135DF" w:rsidRDefault="00F27CCD" w:rsidP="00F27CCD">
            <w:pPr>
              <w:pStyle w:val="afa"/>
              <w:rPr>
                <w:i/>
                <w:szCs w:val="24"/>
              </w:rPr>
            </w:pPr>
          </w:p>
        </w:tc>
      </w:tr>
      <w:tr w:rsidR="00F27CCD" w:rsidRPr="003135DF" w14:paraId="5579EFB1" w14:textId="77777777" w:rsidTr="00CE22C2">
        <w:trPr>
          <w:cantSplit/>
        </w:trPr>
        <w:tc>
          <w:tcPr>
            <w:tcW w:w="567" w:type="dxa"/>
          </w:tcPr>
          <w:p w14:paraId="50A7CD5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07CE190"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61E6272E" w14:textId="77777777" w:rsidR="00F27CCD" w:rsidRPr="003135DF" w:rsidRDefault="00F27CCD" w:rsidP="00F27CCD">
            <w:pPr>
              <w:pStyle w:val="afa"/>
              <w:rPr>
                <w:i/>
                <w:szCs w:val="24"/>
              </w:rPr>
            </w:pPr>
          </w:p>
        </w:tc>
      </w:tr>
      <w:tr w:rsidR="00F27CCD" w:rsidRPr="003135DF" w14:paraId="4578B212" w14:textId="77777777" w:rsidTr="00CE22C2">
        <w:trPr>
          <w:cantSplit/>
        </w:trPr>
        <w:tc>
          <w:tcPr>
            <w:tcW w:w="567" w:type="dxa"/>
          </w:tcPr>
          <w:p w14:paraId="41ED4D4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7BAF09D"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69ADA3FB" w14:textId="77777777" w:rsidR="00F27CCD" w:rsidRPr="003135DF" w:rsidRDefault="00F27CCD" w:rsidP="00F27CCD">
            <w:pPr>
              <w:pStyle w:val="afa"/>
              <w:rPr>
                <w:i/>
                <w:szCs w:val="24"/>
              </w:rPr>
            </w:pPr>
          </w:p>
        </w:tc>
      </w:tr>
      <w:tr w:rsidR="00F27CCD" w:rsidRPr="003135DF" w14:paraId="1F8C3986" w14:textId="77777777" w:rsidTr="00CE22C2">
        <w:trPr>
          <w:cantSplit/>
        </w:trPr>
        <w:tc>
          <w:tcPr>
            <w:tcW w:w="567" w:type="dxa"/>
          </w:tcPr>
          <w:p w14:paraId="425426D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163F3AF"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2883CAA" w14:textId="77777777" w:rsidR="00F27CCD" w:rsidRPr="003135DF" w:rsidRDefault="00F27CCD" w:rsidP="00F27CCD">
            <w:pPr>
              <w:pStyle w:val="afa"/>
              <w:rPr>
                <w:i/>
                <w:szCs w:val="24"/>
              </w:rPr>
            </w:pPr>
          </w:p>
        </w:tc>
      </w:tr>
      <w:tr w:rsidR="00F27CCD" w:rsidRPr="003135DF" w14:paraId="4F73BF48" w14:textId="77777777" w:rsidTr="00CE22C2">
        <w:trPr>
          <w:cantSplit/>
        </w:trPr>
        <w:tc>
          <w:tcPr>
            <w:tcW w:w="567" w:type="dxa"/>
          </w:tcPr>
          <w:p w14:paraId="6187958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97F6F2D"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8D8C7C0" w14:textId="77777777" w:rsidR="00F27CCD" w:rsidRPr="003135DF" w:rsidRDefault="00F27CCD" w:rsidP="00F27CCD">
            <w:pPr>
              <w:pStyle w:val="afa"/>
              <w:rPr>
                <w:i/>
                <w:szCs w:val="24"/>
              </w:rPr>
            </w:pPr>
          </w:p>
        </w:tc>
      </w:tr>
      <w:tr w:rsidR="00F27CCD" w:rsidRPr="003135DF" w14:paraId="709351B1" w14:textId="77777777" w:rsidTr="00CE22C2">
        <w:trPr>
          <w:cantSplit/>
        </w:trPr>
        <w:tc>
          <w:tcPr>
            <w:tcW w:w="567" w:type="dxa"/>
          </w:tcPr>
          <w:p w14:paraId="267DFF48" w14:textId="77777777" w:rsidR="00F27CCD" w:rsidRPr="003135DF" w:rsidRDefault="00F27CCD" w:rsidP="0080265A">
            <w:pPr>
              <w:widowControl/>
              <w:numPr>
                <w:ilvl w:val="0"/>
                <w:numId w:val="16"/>
              </w:numPr>
              <w:autoSpaceDE/>
              <w:autoSpaceDN/>
              <w:adjustRightInd/>
              <w:spacing w:after="60"/>
              <w:jc w:val="center"/>
            </w:pPr>
            <w:bookmarkStart w:id="227" w:name="_Ref316471159"/>
          </w:p>
        </w:tc>
        <w:bookmarkEnd w:id="227"/>
        <w:tc>
          <w:tcPr>
            <w:tcW w:w="4962" w:type="dxa"/>
          </w:tcPr>
          <w:p w14:paraId="4AB723A1"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6EDEB359" w14:textId="77777777" w:rsidR="00F27CCD" w:rsidRPr="003135DF" w:rsidRDefault="00F27CCD" w:rsidP="00F27CCD">
            <w:pPr>
              <w:pStyle w:val="afa"/>
              <w:rPr>
                <w:i/>
                <w:szCs w:val="24"/>
              </w:rPr>
            </w:pPr>
          </w:p>
        </w:tc>
      </w:tr>
      <w:tr w:rsidR="00F27CCD" w:rsidRPr="003135DF" w14:paraId="7B339856" w14:textId="77777777" w:rsidTr="00CE22C2">
        <w:trPr>
          <w:cantSplit/>
        </w:trPr>
        <w:tc>
          <w:tcPr>
            <w:tcW w:w="567" w:type="dxa"/>
          </w:tcPr>
          <w:p w14:paraId="5EB1F6F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C5BA7A9"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133BE101" w14:textId="77777777" w:rsidR="00F27CCD" w:rsidRPr="003135DF" w:rsidRDefault="00F27CCD" w:rsidP="00F27CCD">
            <w:pPr>
              <w:pStyle w:val="afa"/>
              <w:rPr>
                <w:i/>
                <w:szCs w:val="24"/>
              </w:rPr>
            </w:pPr>
          </w:p>
        </w:tc>
      </w:tr>
      <w:tr w:rsidR="00F27CCD" w:rsidRPr="003135DF" w14:paraId="46A09C63" w14:textId="77777777" w:rsidTr="00CE22C2">
        <w:trPr>
          <w:cantSplit/>
          <w:trHeight w:val="116"/>
        </w:trPr>
        <w:tc>
          <w:tcPr>
            <w:tcW w:w="567" w:type="dxa"/>
          </w:tcPr>
          <w:p w14:paraId="056805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29BFCA6"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5382999" w14:textId="77777777" w:rsidR="00F27CCD" w:rsidRPr="003135DF" w:rsidRDefault="00F27CCD" w:rsidP="00F27CCD">
            <w:pPr>
              <w:pStyle w:val="afa"/>
              <w:rPr>
                <w:i/>
                <w:szCs w:val="24"/>
              </w:rPr>
            </w:pPr>
          </w:p>
        </w:tc>
      </w:tr>
      <w:tr w:rsidR="00F27CCD" w:rsidRPr="003135DF" w14:paraId="3C70AC3B" w14:textId="77777777" w:rsidTr="00CE22C2">
        <w:trPr>
          <w:cantSplit/>
        </w:trPr>
        <w:tc>
          <w:tcPr>
            <w:tcW w:w="567" w:type="dxa"/>
          </w:tcPr>
          <w:p w14:paraId="1A9C6F9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E719D5D"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AEEAC0" w14:textId="77777777" w:rsidR="00F27CCD" w:rsidRPr="003135DF" w:rsidRDefault="00F27CCD" w:rsidP="00F27CCD">
            <w:pPr>
              <w:pStyle w:val="afa"/>
              <w:rPr>
                <w:i/>
                <w:szCs w:val="24"/>
              </w:rPr>
            </w:pPr>
          </w:p>
        </w:tc>
      </w:tr>
      <w:tr w:rsidR="00F27CCD" w:rsidRPr="003135DF" w14:paraId="1CE37260" w14:textId="77777777" w:rsidTr="00CE22C2">
        <w:trPr>
          <w:cantSplit/>
        </w:trPr>
        <w:tc>
          <w:tcPr>
            <w:tcW w:w="567" w:type="dxa"/>
            <w:tcBorders>
              <w:top w:val="single" w:sz="4" w:space="0" w:color="auto"/>
              <w:left w:val="single" w:sz="4" w:space="0" w:color="auto"/>
              <w:bottom w:val="single" w:sz="4" w:space="0" w:color="auto"/>
              <w:right w:val="single" w:sz="4" w:space="0" w:color="auto"/>
            </w:tcBorders>
          </w:tcPr>
          <w:p w14:paraId="498C1D2A"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1F47A3E9"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A67D858" w14:textId="77777777" w:rsidR="00F27CCD" w:rsidRPr="003135DF" w:rsidRDefault="00F27CCD" w:rsidP="00F27CCD">
            <w:pPr>
              <w:pStyle w:val="afa"/>
              <w:rPr>
                <w:i/>
                <w:color w:val="000000"/>
                <w:szCs w:val="24"/>
              </w:rPr>
            </w:pPr>
          </w:p>
        </w:tc>
      </w:tr>
      <w:tr w:rsidR="00F27CCD" w:rsidRPr="003135DF" w14:paraId="733E43AE" w14:textId="77777777" w:rsidTr="00CE22C2">
        <w:trPr>
          <w:cantSplit/>
        </w:trPr>
        <w:tc>
          <w:tcPr>
            <w:tcW w:w="567" w:type="dxa"/>
          </w:tcPr>
          <w:p w14:paraId="5CA78E8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31315ED"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E3CF2E0" w14:textId="77777777" w:rsidR="00F27CCD" w:rsidRPr="003135DF" w:rsidRDefault="00F27CCD" w:rsidP="00F27CCD">
            <w:pPr>
              <w:pStyle w:val="afa"/>
              <w:rPr>
                <w:i/>
                <w:szCs w:val="24"/>
              </w:rPr>
            </w:pPr>
          </w:p>
        </w:tc>
      </w:tr>
      <w:tr w:rsidR="00BD3C1D" w:rsidRPr="003135DF" w14:paraId="25DC2542" w14:textId="77777777" w:rsidTr="00CE22C2">
        <w:trPr>
          <w:cantSplit/>
        </w:trPr>
        <w:tc>
          <w:tcPr>
            <w:tcW w:w="567" w:type="dxa"/>
          </w:tcPr>
          <w:p w14:paraId="36B74EEA"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15B45A5"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158B8E3B" w14:textId="77777777" w:rsidR="00BD3C1D" w:rsidRPr="003135DF" w:rsidRDefault="00BD3C1D" w:rsidP="00F27CCD">
            <w:pPr>
              <w:pStyle w:val="afa"/>
              <w:rPr>
                <w:i/>
                <w:szCs w:val="24"/>
              </w:rPr>
            </w:pPr>
          </w:p>
        </w:tc>
      </w:tr>
    </w:tbl>
    <w:p w14:paraId="098E14D2"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0DAB14A" w14:textId="77777777" w:rsidTr="00CE22C2">
        <w:tc>
          <w:tcPr>
            <w:tcW w:w="4644" w:type="dxa"/>
          </w:tcPr>
          <w:p w14:paraId="2AC1667A" w14:textId="77777777" w:rsidR="00F27CCD" w:rsidRDefault="00F27CCD" w:rsidP="00F27CCD">
            <w:pPr>
              <w:jc w:val="right"/>
              <w:rPr>
                <w:sz w:val="26"/>
                <w:szCs w:val="26"/>
              </w:rPr>
            </w:pPr>
          </w:p>
          <w:p w14:paraId="588513E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459B75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96BDE3B" w14:textId="77777777" w:rsidTr="00CE22C2">
        <w:tc>
          <w:tcPr>
            <w:tcW w:w="4644" w:type="dxa"/>
          </w:tcPr>
          <w:p w14:paraId="60D017F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A33F510"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64D2AB3" w14:textId="77777777" w:rsidR="00F27CCD" w:rsidRPr="00D46F55" w:rsidRDefault="00F27CCD" w:rsidP="00F27CCD">
            <w:pPr>
              <w:tabs>
                <w:tab w:val="left" w:pos="4428"/>
              </w:tabs>
              <w:jc w:val="center"/>
              <w:rPr>
                <w:sz w:val="26"/>
                <w:szCs w:val="26"/>
                <w:vertAlign w:val="superscript"/>
              </w:rPr>
            </w:pPr>
          </w:p>
        </w:tc>
      </w:tr>
    </w:tbl>
    <w:p w14:paraId="3A396908"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77F2B73" w14:textId="77777777" w:rsidR="00F27CCD" w:rsidRDefault="00F27CCD" w:rsidP="0080265A">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8" w:name="_Toc309208634"/>
    </w:p>
    <w:p w14:paraId="74B2C8EB"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9" w:name="_Toc425777409"/>
      <w:r w:rsidRPr="003135DF">
        <w:lastRenderedPageBreak/>
        <w:t>Инструкции по заполнению</w:t>
      </w:r>
      <w:bookmarkEnd w:id="228"/>
      <w:bookmarkEnd w:id="229"/>
    </w:p>
    <w:p w14:paraId="09D2E00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79E91B5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ECBF981" w14:textId="77777777" w:rsidR="00F27CCD" w:rsidRPr="003135DF" w:rsidRDefault="00F27CCD" w:rsidP="0080265A">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722FBC93" w14:textId="77777777" w:rsidR="00F27CCD" w:rsidRPr="003135DF" w:rsidRDefault="00F27CCD" w:rsidP="0080265A">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2C625734"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53B82CD9"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30" w:name="_Ref55336378"/>
      <w:bookmarkStart w:id="231" w:name="_Toc57314676"/>
      <w:bookmarkStart w:id="232" w:name="_Toc69728990"/>
      <w:bookmarkStart w:id="233" w:name="_Toc309208635"/>
      <w:bookmarkStart w:id="234" w:name="_Toc425777410"/>
      <w:r w:rsidRPr="003135DF">
        <w:rPr>
          <w:b/>
        </w:rPr>
        <w:lastRenderedPageBreak/>
        <w:t>Справка о перечне и годовых объемах выполнения аналогичных договоров (форма 8)</w:t>
      </w:r>
      <w:bookmarkEnd w:id="230"/>
      <w:bookmarkEnd w:id="231"/>
      <w:bookmarkEnd w:id="232"/>
      <w:bookmarkEnd w:id="233"/>
      <w:bookmarkEnd w:id="234"/>
    </w:p>
    <w:p w14:paraId="5B9D5B3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35" w:name="_Toc309208636"/>
      <w:bookmarkStart w:id="236" w:name="_Toc425777411"/>
      <w:r w:rsidRPr="003135DF">
        <w:t>Форма Справки о перечне и годовых объемах выполнения аналогичных договоров</w:t>
      </w:r>
      <w:bookmarkEnd w:id="235"/>
      <w:bookmarkEnd w:id="236"/>
    </w:p>
    <w:p w14:paraId="3EC06940"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6929F27"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F09260"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352C6CC7"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CE22C2" w:rsidRPr="00DE0105" w14:paraId="49C36E52" w14:textId="77777777" w:rsidTr="00F27CCD">
        <w:trPr>
          <w:tblHeader/>
        </w:trPr>
        <w:tc>
          <w:tcPr>
            <w:tcW w:w="0" w:type="auto"/>
            <w:shd w:val="clear" w:color="auto" w:fill="BFBFBF" w:themeFill="background1" w:themeFillShade="BF"/>
            <w:vAlign w:val="center"/>
          </w:tcPr>
          <w:p w14:paraId="0455EA89"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6F132DE2"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DD42612"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EC55AD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43A4C22"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B879B60" w14:textId="77777777" w:rsidR="00F27CCD" w:rsidRDefault="00F27CCD" w:rsidP="00F27CCD">
            <w:pPr>
              <w:pStyle w:val="affa"/>
              <w:spacing w:before="0" w:after="0"/>
              <w:ind w:left="0" w:right="0"/>
              <w:jc w:val="center"/>
              <w:rPr>
                <w:szCs w:val="22"/>
              </w:rPr>
            </w:pPr>
            <w:r>
              <w:rPr>
                <w:szCs w:val="22"/>
              </w:rPr>
              <w:t xml:space="preserve">Сумма договора </w:t>
            </w:r>
          </w:p>
          <w:p w14:paraId="7C60A8B5"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23352B1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CE22C2" w:rsidRPr="00DE0105" w14:paraId="4C429E58" w14:textId="77777777" w:rsidTr="00F27CCD">
        <w:trPr>
          <w:tblHeader/>
        </w:trPr>
        <w:tc>
          <w:tcPr>
            <w:tcW w:w="0" w:type="auto"/>
            <w:shd w:val="clear" w:color="auto" w:fill="BFBFBF" w:themeFill="background1" w:themeFillShade="BF"/>
            <w:vAlign w:val="center"/>
          </w:tcPr>
          <w:p w14:paraId="696C0C83"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128FDCA"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4C9D266B"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3D7B069"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4497884E"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04550237"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61A2376" w14:textId="77777777" w:rsidTr="00CE22C2">
        <w:trPr>
          <w:cantSplit/>
        </w:trPr>
        <w:tc>
          <w:tcPr>
            <w:tcW w:w="0" w:type="auto"/>
          </w:tcPr>
          <w:p w14:paraId="32C16FCF"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1EB29DF" w14:textId="77777777" w:rsidR="00F27CCD" w:rsidRPr="00DE0105" w:rsidRDefault="00F27CCD" w:rsidP="00F27CCD">
            <w:pPr>
              <w:pStyle w:val="afa"/>
              <w:spacing w:before="0" w:after="0"/>
              <w:rPr>
                <w:sz w:val="26"/>
                <w:szCs w:val="26"/>
              </w:rPr>
            </w:pPr>
          </w:p>
        </w:tc>
        <w:tc>
          <w:tcPr>
            <w:tcW w:w="2120" w:type="dxa"/>
          </w:tcPr>
          <w:p w14:paraId="75B22966" w14:textId="77777777" w:rsidR="00F27CCD" w:rsidRPr="00DE0105" w:rsidRDefault="00F27CCD" w:rsidP="00F27CCD">
            <w:pPr>
              <w:pStyle w:val="afa"/>
              <w:spacing w:before="0" w:after="0"/>
              <w:rPr>
                <w:sz w:val="26"/>
                <w:szCs w:val="26"/>
              </w:rPr>
            </w:pPr>
          </w:p>
        </w:tc>
        <w:tc>
          <w:tcPr>
            <w:tcW w:w="0" w:type="auto"/>
          </w:tcPr>
          <w:p w14:paraId="4EEB22A4" w14:textId="77777777" w:rsidR="00F27CCD" w:rsidRPr="00DE0105" w:rsidRDefault="00F27CCD" w:rsidP="00F27CCD">
            <w:pPr>
              <w:pStyle w:val="afa"/>
              <w:spacing w:before="0" w:after="0"/>
              <w:rPr>
                <w:sz w:val="26"/>
                <w:szCs w:val="26"/>
              </w:rPr>
            </w:pPr>
          </w:p>
        </w:tc>
        <w:tc>
          <w:tcPr>
            <w:tcW w:w="0" w:type="auto"/>
          </w:tcPr>
          <w:p w14:paraId="2D9CDFB2" w14:textId="77777777" w:rsidR="00F27CCD" w:rsidRPr="00DE0105" w:rsidRDefault="00F27CCD" w:rsidP="00F27CCD">
            <w:pPr>
              <w:pStyle w:val="afa"/>
              <w:spacing w:before="0" w:after="0"/>
              <w:rPr>
                <w:sz w:val="26"/>
                <w:szCs w:val="26"/>
              </w:rPr>
            </w:pPr>
          </w:p>
        </w:tc>
        <w:tc>
          <w:tcPr>
            <w:tcW w:w="0" w:type="auto"/>
          </w:tcPr>
          <w:p w14:paraId="763E7BA3" w14:textId="77777777" w:rsidR="00F27CCD" w:rsidRPr="00DE0105" w:rsidRDefault="00F27CCD" w:rsidP="00F27CCD">
            <w:pPr>
              <w:pStyle w:val="afa"/>
              <w:spacing w:before="0" w:after="0"/>
              <w:rPr>
                <w:sz w:val="26"/>
                <w:szCs w:val="26"/>
              </w:rPr>
            </w:pPr>
          </w:p>
        </w:tc>
      </w:tr>
      <w:tr w:rsidR="00F27CCD" w:rsidRPr="00DE0105" w14:paraId="7B58B5C5" w14:textId="77777777" w:rsidTr="00CE22C2">
        <w:trPr>
          <w:cantSplit/>
        </w:trPr>
        <w:tc>
          <w:tcPr>
            <w:tcW w:w="0" w:type="auto"/>
          </w:tcPr>
          <w:p w14:paraId="43CF3A7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00029D7C" w14:textId="77777777" w:rsidR="00F27CCD" w:rsidRPr="00DE0105" w:rsidRDefault="00F27CCD" w:rsidP="00F27CCD">
            <w:pPr>
              <w:pStyle w:val="afa"/>
              <w:spacing w:before="0" w:after="0"/>
              <w:rPr>
                <w:sz w:val="26"/>
                <w:szCs w:val="26"/>
              </w:rPr>
            </w:pPr>
          </w:p>
        </w:tc>
        <w:tc>
          <w:tcPr>
            <w:tcW w:w="2120" w:type="dxa"/>
          </w:tcPr>
          <w:p w14:paraId="7F603EA3" w14:textId="77777777" w:rsidR="00F27CCD" w:rsidRPr="00DE0105" w:rsidRDefault="00F27CCD" w:rsidP="00F27CCD">
            <w:pPr>
              <w:pStyle w:val="afa"/>
              <w:spacing w:before="0" w:after="0"/>
              <w:rPr>
                <w:sz w:val="26"/>
                <w:szCs w:val="26"/>
              </w:rPr>
            </w:pPr>
          </w:p>
        </w:tc>
        <w:tc>
          <w:tcPr>
            <w:tcW w:w="0" w:type="auto"/>
          </w:tcPr>
          <w:p w14:paraId="2A4FF3F2" w14:textId="77777777" w:rsidR="00F27CCD" w:rsidRPr="00DE0105" w:rsidRDefault="00F27CCD" w:rsidP="00F27CCD">
            <w:pPr>
              <w:pStyle w:val="afa"/>
              <w:spacing w:before="0" w:after="0"/>
              <w:rPr>
                <w:sz w:val="26"/>
                <w:szCs w:val="26"/>
              </w:rPr>
            </w:pPr>
          </w:p>
        </w:tc>
        <w:tc>
          <w:tcPr>
            <w:tcW w:w="0" w:type="auto"/>
          </w:tcPr>
          <w:p w14:paraId="584E4E93" w14:textId="77777777" w:rsidR="00F27CCD" w:rsidRPr="00DE0105" w:rsidRDefault="00F27CCD" w:rsidP="00F27CCD">
            <w:pPr>
              <w:pStyle w:val="afa"/>
              <w:spacing w:before="0" w:after="0"/>
              <w:rPr>
                <w:sz w:val="26"/>
                <w:szCs w:val="26"/>
              </w:rPr>
            </w:pPr>
          </w:p>
        </w:tc>
        <w:tc>
          <w:tcPr>
            <w:tcW w:w="0" w:type="auto"/>
          </w:tcPr>
          <w:p w14:paraId="4F293811" w14:textId="77777777" w:rsidR="00F27CCD" w:rsidRPr="00DE0105" w:rsidRDefault="00F27CCD" w:rsidP="00F27CCD">
            <w:pPr>
              <w:pStyle w:val="afa"/>
              <w:spacing w:before="0" w:after="0"/>
              <w:rPr>
                <w:sz w:val="26"/>
                <w:szCs w:val="26"/>
              </w:rPr>
            </w:pPr>
          </w:p>
        </w:tc>
      </w:tr>
      <w:tr w:rsidR="00F27CCD" w:rsidRPr="00DE0105" w14:paraId="2E651C16" w14:textId="77777777" w:rsidTr="00CE22C2">
        <w:trPr>
          <w:cantSplit/>
        </w:trPr>
        <w:tc>
          <w:tcPr>
            <w:tcW w:w="0" w:type="auto"/>
          </w:tcPr>
          <w:p w14:paraId="15423F5B"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985320B" w14:textId="77777777" w:rsidR="00F27CCD" w:rsidRPr="00DE0105" w:rsidRDefault="00F27CCD" w:rsidP="00F27CCD">
            <w:pPr>
              <w:pStyle w:val="afa"/>
              <w:spacing w:before="0" w:after="0"/>
              <w:rPr>
                <w:sz w:val="26"/>
                <w:szCs w:val="26"/>
              </w:rPr>
            </w:pPr>
          </w:p>
        </w:tc>
        <w:tc>
          <w:tcPr>
            <w:tcW w:w="2120" w:type="dxa"/>
          </w:tcPr>
          <w:p w14:paraId="75DD9B5F" w14:textId="77777777" w:rsidR="00F27CCD" w:rsidRPr="00DE0105" w:rsidRDefault="00F27CCD" w:rsidP="00F27CCD">
            <w:pPr>
              <w:pStyle w:val="afa"/>
              <w:spacing w:before="0" w:after="0"/>
              <w:rPr>
                <w:sz w:val="26"/>
                <w:szCs w:val="26"/>
              </w:rPr>
            </w:pPr>
          </w:p>
        </w:tc>
        <w:tc>
          <w:tcPr>
            <w:tcW w:w="0" w:type="auto"/>
          </w:tcPr>
          <w:p w14:paraId="519E8160" w14:textId="77777777" w:rsidR="00F27CCD" w:rsidRPr="00DE0105" w:rsidRDefault="00F27CCD" w:rsidP="00F27CCD">
            <w:pPr>
              <w:pStyle w:val="afa"/>
              <w:spacing w:before="0" w:after="0"/>
              <w:rPr>
                <w:sz w:val="26"/>
                <w:szCs w:val="26"/>
              </w:rPr>
            </w:pPr>
          </w:p>
        </w:tc>
        <w:tc>
          <w:tcPr>
            <w:tcW w:w="0" w:type="auto"/>
          </w:tcPr>
          <w:p w14:paraId="48D60F13" w14:textId="77777777" w:rsidR="00F27CCD" w:rsidRPr="00DE0105" w:rsidRDefault="00F27CCD" w:rsidP="00F27CCD">
            <w:pPr>
              <w:pStyle w:val="afa"/>
              <w:spacing w:before="0" w:after="0"/>
              <w:rPr>
                <w:sz w:val="26"/>
                <w:szCs w:val="26"/>
              </w:rPr>
            </w:pPr>
          </w:p>
        </w:tc>
        <w:tc>
          <w:tcPr>
            <w:tcW w:w="0" w:type="auto"/>
          </w:tcPr>
          <w:p w14:paraId="570D2584" w14:textId="77777777" w:rsidR="00F27CCD" w:rsidRPr="00DE0105" w:rsidRDefault="00F27CCD" w:rsidP="00F27CCD">
            <w:pPr>
              <w:pStyle w:val="afa"/>
              <w:spacing w:before="0" w:after="0"/>
              <w:rPr>
                <w:sz w:val="26"/>
                <w:szCs w:val="26"/>
              </w:rPr>
            </w:pPr>
          </w:p>
        </w:tc>
      </w:tr>
      <w:tr w:rsidR="00F27CCD" w:rsidRPr="00DE0105" w14:paraId="23BFF6E5" w14:textId="77777777" w:rsidTr="00CE22C2">
        <w:trPr>
          <w:cantSplit/>
        </w:trPr>
        <w:tc>
          <w:tcPr>
            <w:tcW w:w="0" w:type="auto"/>
          </w:tcPr>
          <w:p w14:paraId="77F3376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48A077B4" w14:textId="77777777" w:rsidR="00F27CCD" w:rsidRPr="00DE0105" w:rsidRDefault="00F27CCD" w:rsidP="00F27CCD">
            <w:pPr>
              <w:pStyle w:val="afa"/>
              <w:spacing w:before="0" w:after="0"/>
              <w:rPr>
                <w:sz w:val="26"/>
                <w:szCs w:val="26"/>
              </w:rPr>
            </w:pPr>
          </w:p>
        </w:tc>
        <w:tc>
          <w:tcPr>
            <w:tcW w:w="2120" w:type="dxa"/>
          </w:tcPr>
          <w:p w14:paraId="4F1D0AC8" w14:textId="77777777" w:rsidR="00F27CCD" w:rsidRPr="00DE0105" w:rsidRDefault="00F27CCD" w:rsidP="00F27CCD">
            <w:pPr>
              <w:pStyle w:val="afa"/>
              <w:spacing w:before="0" w:after="0"/>
              <w:rPr>
                <w:sz w:val="26"/>
                <w:szCs w:val="26"/>
              </w:rPr>
            </w:pPr>
          </w:p>
        </w:tc>
        <w:tc>
          <w:tcPr>
            <w:tcW w:w="0" w:type="auto"/>
          </w:tcPr>
          <w:p w14:paraId="2833850E" w14:textId="77777777" w:rsidR="00F27CCD" w:rsidRPr="00DE0105" w:rsidRDefault="00F27CCD" w:rsidP="00F27CCD">
            <w:pPr>
              <w:pStyle w:val="afa"/>
              <w:spacing w:before="0" w:after="0"/>
              <w:rPr>
                <w:sz w:val="26"/>
                <w:szCs w:val="26"/>
              </w:rPr>
            </w:pPr>
          </w:p>
        </w:tc>
        <w:tc>
          <w:tcPr>
            <w:tcW w:w="0" w:type="auto"/>
          </w:tcPr>
          <w:p w14:paraId="5B84413A" w14:textId="77777777" w:rsidR="00F27CCD" w:rsidRPr="00DE0105" w:rsidRDefault="00F27CCD" w:rsidP="00F27CCD">
            <w:pPr>
              <w:pStyle w:val="afa"/>
              <w:spacing w:before="0" w:after="0"/>
              <w:rPr>
                <w:sz w:val="26"/>
                <w:szCs w:val="26"/>
              </w:rPr>
            </w:pPr>
          </w:p>
        </w:tc>
        <w:tc>
          <w:tcPr>
            <w:tcW w:w="0" w:type="auto"/>
          </w:tcPr>
          <w:p w14:paraId="7BC7316C" w14:textId="77777777" w:rsidR="00F27CCD" w:rsidRPr="00DE0105" w:rsidRDefault="00F27CCD" w:rsidP="00F27CCD">
            <w:pPr>
              <w:pStyle w:val="afa"/>
              <w:spacing w:before="0" w:after="0"/>
              <w:rPr>
                <w:sz w:val="26"/>
                <w:szCs w:val="26"/>
              </w:rPr>
            </w:pPr>
          </w:p>
        </w:tc>
      </w:tr>
      <w:tr w:rsidR="00F27CCD" w:rsidRPr="00DE0105" w14:paraId="6D708508" w14:textId="77777777" w:rsidTr="00CE22C2">
        <w:trPr>
          <w:cantSplit/>
          <w:trHeight w:val="228"/>
        </w:trPr>
        <w:tc>
          <w:tcPr>
            <w:tcW w:w="0" w:type="auto"/>
            <w:gridSpan w:val="4"/>
          </w:tcPr>
          <w:p w14:paraId="166F7002"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4C28B4C6" w14:textId="77777777" w:rsidR="00F27CCD" w:rsidRPr="00DE0105" w:rsidRDefault="00F27CCD" w:rsidP="00F27CCD">
            <w:pPr>
              <w:pStyle w:val="afa"/>
              <w:spacing w:before="0" w:after="0"/>
              <w:rPr>
                <w:b/>
                <w:sz w:val="26"/>
                <w:szCs w:val="26"/>
              </w:rPr>
            </w:pPr>
          </w:p>
        </w:tc>
        <w:tc>
          <w:tcPr>
            <w:tcW w:w="0" w:type="auto"/>
          </w:tcPr>
          <w:p w14:paraId="50ABE4A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5E3A404" w14:textId="77777777" w:rsidTr="00CE22C2">
        <w:trPr>
          <w:cantSplit/>
        </w:trPr>
        <w:tc>
          <w:tcPr>
            <w:tcW w:w="0" w:type="auto"/>
          </w:tcPr>
          <w:p w14:paraId="10AC68FD"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14466BC" w14:textId="77777777" w:rsidR="00F27CCD" w:rsidRPr="000776FB" w:rsidRDefault="00F27CCD" w:rsidP="00F27CCD">
            <w:pPr>
              <w:pStyle w:val="afa"/>
              <w:spacing w:before="0" w:after="0"/>
              <w:rPr>
                <w:szCs w:val="24"/>
              </w:rPr>
            </w:pPr>
          </w:p>
        </w:tc>
        <w:tc>
          <w:tcPr>
            <w:tcW w:w="2120" w:type="dxa"/>
          </w:tcPr>
          <w:p w14:paraId="7826164E" w14:textId="77777777" w:rsidR="00F27CCD" w:rsidRPr="000776FB" w:rsidRDefault="00F27CCD" w:rsidP="00F27CCD">
            <w:pPr>
              <w:pStyle w:val="afa"/>
              <w:spacing w:before="0" w:after="0"/>
              <w:rPr>
                <w:szCs w:val="24"/>
              </w:rPr>
            </w:pPr>
          </w:p>
        </w:tc>
        <w:tc>
          <w:tcPr>
            <w:tcW w:w="0" w:type="auto"/>
          </w:tcPr>
          <w:p w14:paraId="6832B0A2" w14:textId="77777777" w:rsidR="00F27CCD" w:rsidRPr="000776FB" w:rsidRDefault="00F27CCD" w:rsidP="00F27CCD">
            <w:pPr>
              <w:pStyle w:val="afa"/>
              <w:spacing w:before="0" w:after="0"/>
              <w:rPr>
                <w:szCs w:val="24"/>
              </w:rPr>
            </w:pPr>
          </w:p>
        </w:tc>
        <w:tc>
          <w:tcPr>
            <w:tcW w:w="0" w:type="auto"/>
          </w:tcPr>
          <w:p w14:paraId="7BAF3241" w14:textId="77777777" w:rsidR="00F27CCD" w:rsidRPr="00DE0105" w:rsidRDefault="00F27CCD" w:rsidP="00F27CCD">
            <w:pPr>
              <w:pStyle w:val="afa"/>
              <w:spacing w:before="0" w:after="0"/>
              <w:rPr>
                <w:sz w:val="26"/>
                <w:szCs w:val="26"/>
              </w:rPr>
            </w:pPr>
          </w:p>
        </w:tc>
        <w:tc>
          <w:tcPr>
            <w:tcW w:w="0" w:type="auto"/>
          </w:tcPr>
          <w:p w14:paraId="0B27EE0A" w14:textId="77777777" w:rsidR="00F27CCD" w:rsidRPr="00DE0105" w:rsidRDefault="00F27CCD" w:rsidP="00F27CCD">
            <w:pPr>
              <w:pStyle w:val="afa"/>
              <w:spacing w:before="0" w:after="0"/>
              <w:rPr>
                <w:sz w:val="26"/>
                <w:szCs w:val="26"/>
              </w:rPr>
            </w:pPr>
          </w:p>
        </w:tc>
      </w:tr>
      <w:tr w:rsidR="00F27CCD" w:rsidRPr="00DE0105" w14:paraId="6EE92BD2" w14:textId="77777777" w:rsidTr="00CE22C2">
        <w:trPr>
          <w:cantSplit/>
        </w:trPr>
        <w:tc>
          <w:tcPr>
            <w:tcW w:w="0" w:type="auto"/>
          </w:tcPr>
          <w:p w14:paraId="5917F1A3"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69DDF4C" w14:textId="77777777" w:rsidR="00F27CCD" w:rsidRPr="000776FB" w:rsidRDefault="00F27CCD" w:rsidP="00F27CCD">
            <w:pPr>
              <w:pStyle w:val="afa"/>
              <w:spacing w:before="0" w:after="0"/>
              <w:rPr>
                <w:szCs w:val="24"/>
              </w:rPr>
            </w:pPr>
          </w:p>
        </w:tc>
        <w:tc>
          <w:tcPr>
            <w:tcW w:w="2120" w:type="dxa"/>
          </w:tcPr>
          <w:p w14:paraId="718C1B5B" w14:textId="77777777" w:rsidR="00F27CCD" w:rsidRPr="000776FB" w:rsidRDefault="00F27CCD" w:rsidP="00F27CCD">
            <w:pPr>
              <w:pStyle w:val="afa"/>
              <w:spacing w:before="0" w:after="0"/>
              <w:rPr>
                <w:szCs w:val="24"/>
              </w:rPr>
            </w:pPr>
          </w:p>
        </w:tc>
        <w:tc>
          <w:tcPr>
            <w:tcW w:w="0" w:type="auto"/>
          </w:tcPr>
          <w:p w14:paraId="27026D78" w14:textId="77777777" w:rsidR="00F27CCD" w:rsidRPr="000776FB" w:rsidRDefault="00F27CCD" w:rsidP="00F27CCD">
            <w:pPr>
              <w:pStyle w:val="afa"/>
              <w:spacing w:before="0" w:after="0"/>
              <w:rPr>
                <w:szCs w:val="24"/>
              </w:rPr>
            </w:pPr>
          </w:p>
        </w:tc>
        <w:tc>
          <w:tcPr>
            <w:tcW w:w="0" w:type="auto"/>
          </w:tcPr>
          <w:p w14:paraId="232E4E5E" w14:textId="77777777" w:rsidR="00F27CCD" w:rsidRPr="00DE0105" w:rsidRDefault="00F27CCD" w:rsidP="00F27CCD">
            <w:pPr>
              <w:pStyle w:val="afa"/>
              <w:spacing w:before="0" w:after="0"/>
              <w:rPr>
                <w:sz w:val="26"/>
                <w:szCs w:val="26"/>
              </w:rPr>
            </w:pPr>
          </w:p>
        </w:tc>
        <w:tc>
          <w:tcPr>
            <w:tcW w:w="0" w:type="auto"/>
          </w:tcPr>
          <w:p w14:paraId="42812159" w14:textId="77777777" w:rsidR="00F27CCD" w:rsidRPr="00DE0105" w:rsidRDefault="00F27CCD" w:rsidP="00F27CCD">
            <w:pPr>
              <w:pStyle w:val="afa"/>
              <w:spacing w:before="0" w:after="0"/>
              <w:rPr>
                <w:sz w:val="26"/>
                <w:szCs w:val="26"/>
              </w:rPr>
            </w:pPr>
          </w:p>
        </w:tc>
      </w:tr>
      <w:tr w:rsidR="00F27CCD" w:rsidRPr="00DE0105" w14:paraId="376B7BA6" w14:textId="77777777" w:rsidTr="00CE22C2">
        <w:trPr>
          <w:cantSplit/>
        </w:trPr>
        <w:tc>
          <w:tcPr>
            <w:tcW w:w="0" w:type="auto"/>
          </w:tcPr>
          <w:p w14:paraId="024304FD"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60230E63" w14:textId="77777777" w:rsidR="00F27CCD" w:rsidRPr="000776FB" w:rsidRDefault="00F27CCD" w:rsidP="00F27CCD">
            <w:pPr>
              <w:pStyle w:val="afa"/>
              <w:spacing w:before="0" w:after="0"/>
              <w:rPr>
                <w:szCs w:val="24"/>
              </w:rPr>
            </w:pPr>
          </w:p>
        </w:tc>
        <w:tc>
          <w:tcPr>
            <w:tcW w:w="2120" w:type="dxa"/>
          </w:tcPr>
          <w:p w14:paraId="3BEBD9D0" w14:textId="77777777" w:rsidR="00F27CCD" w:rsidRPr="000776FB" w:rsidRDefault="00F27CCD" w:rsidP="00F27CCD">
            <w:pPr>
              <w:pStyle w:val="afa"/>
              <w:spacing w:before="0" w:after="0"/>
              <w:rPr>
                <w:szCs w:val="24"/>
              </w:rPr>
            </w:pPr>
          </w:p>
        </w:tc>
        <w:tc>
          <w:tcPr>
            <w:tcW w:w="0" w:type="auto"/>
          </w:tcPr>
          <w:p w14:paraId="620FD5FB" w14:textId="77777777" w:rsidR="00F27CCD" w:rsidRPr="000776FB" w:rsidRDefault="00F27CCD" w:rsidP="00F27CCD">
            <w:pPr>
              <w:pStyle w:val="afa"/>
              <w:spacing w:before="0" w:after="0"/>
              <w:rPr>
                <w:szCs w:val="24"/>
              </w:rPr>
            </w:pPr>
          </w:p>
        </w:tc>
        <w:tc>
          <w:tcPr>
            <w:tcW w:w="0" w:type="auto"/>
          </w:tcPr>
          <w:p w14:paraId="1490DAB9" w14:textId="77777777" w:rsidR="00F27CCD" w:rsidRPr="00DE0105" w:rsidRDefault="00F27CCD" w:rsidP="00F27CCD">
            <w:pPr>
              <w:pStyle w:val="afa"/>
              <w:spacing w:before="0" w:after="0"/>
              <w:rPr>
                <w:sz w:val="26"/>
                <w:szCs w:val="26"/>
              </w:rPr>
            </w:pPr>
          </w:p>
        </w:tc>
        <w:tc>
          <w:tcPr>
            <w:tcW w:w="0" w:type="auto"/>
          </w:tcPr>
          <w:p w14:paraId="1423AB33" w14:textId="77777777" w:rsidR="00F27CCD" w:rsidRPr="00DE0105" w:rsidRDefault="00F27CCD" w:rsidP="00F27CCD">
            <w:pPr>
              <w:pStyle w:val="afa"/>
              <w:spacing w:before="0" w:after="0"/>
              <w:rPr>
                <w:sz w:val="26"/>
                <w:szCs w:val="26"/>
              </w:rPr>
            </w:pPr>
          </w:p>
        </w:tc>
      </w:tr>
      <w:tr w:rsidR="00F27CCD" w:rsidRPr="00DE0105" w14:paraId="66C620B8" w14:textId="77777777" w:rsidTr="00CE22C2">
        <w:trPr>
          <w:cantSplit/>
        </w:trPr>
        <w:tc>
          <w:tcPr>
            <w:tcW w:w="0" w:type="auto"/>
          </w:tcPr>
          <w:p w14:paraId="31736B05"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3DD5EE2" w14:textId="77777777" w:rsidR="00F27CCD" w:rsidRPr="000776FB" w:rsidRDefault="00F27CCD" w:rsidP="00F27CCD">
            <w:pPr>
              <w:pStyle w:val="afa"/>
              <w:spacing w:before="0" w:after="0"/>
              <w:rPr>
                <w:szCs w:val="24"/>
              </w:rPr>
            </w:pPr>
          </w:p>
        </w:tc>
        <w:tc>
          <w:tcPr>
            <w:tcW w:w="2120" w:type="dxa"/>
          </w:tcPr>
          <w:p w14:paraId="4E8DC331" w14:textId="77777777" w:rsidR="00F27CCD" w:rsidRPr="000776FB" w:rsidRDefault="00F27CCD" w:rsidP="00F27CCD">
            <w:pPr>
              <w:pStyle w:val="afa"/>
              <w:spacing w:before="0" w:after="0"/>
              <w:rPr>
                <w:szCs w:val="24"/>
              </w:rPr>
            </w:pPr>
          </w:p>
        </w:tc>
        <w:tc>
          <w:tcPr>
            <w:tcW w:w="0" w:type="auto"/>
          </w:tcPr>
          <w:p w14:paraId="2F860665" w14:textId="77777777" w:rsidR="00F27CCD" w:rsidRPr="000776FB" w:rsidRDefault="00F27CCD" w:rsidP="00F27CCD">
            <w:pPr>
              <w:pStyle w:val="afa"/>
              <w:spacing w:before="0" w:after="0"/>
              <w:rPr>
                <w:szCs w:val="24"/>
              </w:rPr>
            </w:pPr>
          </w:p>
        </w:tc>
        <w:tc>
          <w:tcPr>
            <w:tcW w:w="0" w:type="auto"/>
          </w:tcPr>
          <w:p w14:paraId="43B01121" w14:textId="77777777" w:rsidR="00F27CCD" w:rsidRPr="00DE0105" w:rsidRDefault="00F27CCD" w:rsidP="00F27CCD">
            <w:pPr>
              <w:pStyle w:val="afa"/>
              <w:spacing w:before="0" w:after="0"/>
              <w:rPr>
                <w:sz w:val="26"/>
                <w:szCs w:val="26"/>
              </w:rPr>
            </w:pPr>
          </w:p>
        </w:tc>
        <w:tc>
          <w:tcPr>
            <w:tcW w:w="0" w:type="auto"/>
          </w:tcPr>
          <w:p w14:paraId="548E00EB" w14:textId="77777777" w:rsidR="00F27CCD" w:rsidRPr="00DE0105" w:rsidRDefault="00F27CCD" w:rsidP="00F27CCD">
            <w:pPr>
              <w:pStyle w:val="afa"/>
              <w:spacing w:before="0" w:after="0"/>
              <w:rPr>
                <w:sz w:val="26"/>
                <w:szCs w:val="26"/>
              </w:rPr>
            </w:pPr>
          </w:p>
        </w:tc>
      </w:tr>
      <w:tr w:rsidR="00F27CCD" w:rsidRPr="00DE0105" w14:paraId="66C33B2A" w14:textId="77777777" w:rsidTr="00CE22C2">
        <w:trPr>
          <w:cantSplit/>
          <w:trHeight w:val="180"/>
        </w:trPr>
        <w:tc>
          <w:tcPr>
            <w:tcW w:w="0" w:type="auto"/>
            <w:gridSpan w:val="4"/>
          </w:tcPr>
          <w:p w14:paraId="59E21B84"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52468DA4" w14:textId="77777777" w:rsidR="00F27CCD" w:rsidRPr="00DE0105" w:rsidRDefault="00F27CCD" w:rsidP="00F27CCD">
            <w:pPr>
              <w:pStyle w:val="afa"/>
              <w:spacing w:before="0" w:after="0"/>
              <w:rPr>
                <w:b/>
                <w:sz w:val="26"/>
                <w:szCs w:val="26"/>
              </w:rPr>
            </w:pPr>
          </w:p>
        </w:tc>
        <w:tc>
          <w:tcPr>
            <w:tcW w:w="0" w:type="auto"/>
          </w:tcPr>
          <w:p w14:paraId="77B49BA0"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352FD303" w14:textId="77777777" w:rsidTr="00CE22C2">
        <w:trPr>
          <w:cantSplit/>
        </w:trPr>
        <w:tc>
          <w:tcPr>
            <w:tcW w:w="0" w:type="auto"/>
          </w:tcPr>
          <w:p w14:paraId="6AC1A5C7"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201B63C" w14:textId="77777777" w:rsidR="00F27CCD" w:rsidRPr="000776FB" w:rsidRDefault="00F27CCD" w:rsidP="00F27CCD">
            <w:pPr>
              <w:pStyle w:val="afa"/>
              <w:spacing w:before="0" w:after="0"/>
              <w:rPr>
                <w:szCs w:val="24"/>
              </w:rPr>
            </w:pPr>
          </w:p>
        </w:tc>
        <w:tc>
          <w:tcPr>
            <w:tcW w:w="2120" w:type="dxa"/>
          </w:tcPr>
          <w:p w14:paraId="36B8E7B3" w14:textId="77777777" w:rsidR="00F27CCD" w:rsidRPr="000776FB" w:rsidRDefault="00F27CCD" w:rsidP="00F27CCD">
            <w:pPr>
              <w:pStyle w:val="afa"/>
              <w:spacing w:before="0" w:after="0"/>
              <w:rPr>
                <w:szCs w:val="24"/>
              </w:rPr>
            </w:pPr>
          </w:p>
        </w:tc>
        <w:tc>
          <w:tcPr>
            <w:tcW w:w="0" w:type="auto"/>
          </w:tcPr>
          <w:p w14:paraId="6E9D97F0" w14:textId="77777777" w:rsidR="00F27CCD" w:rsidRPr="000776FB" w:rsidRDefault="00F27CCD" w:rsidP="00F27CCD">
            <w:pPr>
              <w:pStyle w:val="afa"/>
              <w:spacing w:before="0" w:after="0"/>
              <w:rPr>
                <w:szCs w:val="24"/>
              </w:rPr>
            </w:pPr>
          </w:p>
        </w:tc>
        <w:tc>
          <w:tcPr>
            <w:tcW w:w="0" w:type="auto"/>
          </w:tcPr>
          <w:p w14:paraId="2EDAD131" w14:textId="77777777" w:rsidR="00F27CCD" w:rsidRPr="00DE0105" w:rsidRDefault="00F27CCD" w:rsidP="00F27CCD">
            <w:pPr>
              <w:pStyle w:val="afa"/>
              <w:spacing w:before="0" w:after="0"/>
              <w:rPr>
                <w:sz w:val="26"/>
                <w:szCs w:val="26"/>
              </w:rPr>
            </w:pPr>
          </w:p>
        </w:tc>
        <w:tc>
          <w:tcPr>
            <w:tcW w:w="0" w:type="auto"/>
          </w:tcPr>
          <w:p w14:paraId="1B981A26" w14:textId="77777777" w:rsidR="00F27CCD" w:rsidRPr="00DE0105" w:rsidRDefault="00F27CCD" w:rsidP="00F27CCD">
            <w:pPr>
              <w:pStyle w:val="afa"/>
              <w:spacing w:before="0" w:after="0"/>
              <w:jc w:val="center"/>
              <w:rPr>
                <w:sz w:val="26"/>
                <w:szCs w:val="26"/>
              </w:rPr>
            </w:pPr>
          </w:p>
        </w:tc>
      </w:tr>
      <w:tr w:rsidR="00F27CCD" w:rsidRPr="00DE0105" w14:paraId="6FCE8DB1" w14:textId="77777777" w:rsidTr="00CE22C2">
        <w:trPr>
          <w:cantSplit/>
        </w:trPr>
        <w:tc>
          <w:tcPr>
            <w:tcW w:w="0" w:type="auto"/>
          </w:tcPr>
          <w:p w14:paraId="06BEDE3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35F28A3" w14:textId="77777777" w:rsidR="00F27CCD" w:rsidRPr="000776FB" w:rsidRDefault="00F27CCD" w:rsidP="00F27CCD">
            <w:pPr>
              <w:pStyle w:val="afa"/>
              <w:spacing w:before="0" w:after="0"/>
              <w:rPr>
                <w:szCs w:val="24"/>
              </w:rPr>
            </w:pPr>
          </w:p>
        </w:tc>
        <w:tc>
          <w:tcPr>
            <w:tcW w:w="2120" w:type="dxa"/>
          </w:tcPr>
          <w:p w14:paraId="54A6D473" w14:textId="77777777" w:rsidR="00F27CCD" w:rsidRPr="000776FB" w:rsidRDefault="00F27CCD" w:rsidP="00F27CCD">
            <w:pPr>
              <w:pStyle w:val="afa"/>
              <w:spacing w:before="0" w:after="0"/>
              <w:rPr>
                <w:szCs w:val="24"/>
              </w:rPr>
            </w:pPr>
          </w:p>
        </w:tc>
        <w:tc>
          <w:tcPr>
            <w:tcW w:w="0" w:type="auto"/>
          </w:tcPr>
          <w:p w14:paraId="1F311473" w14:textId="77777777" w:rsidR="00F27CCD" w:rsidRPr="000776FB" w:rsidRDefault="00F27CCD" w:rsidP="00F27CCD">
            <w:pPr>
              <w:pStyle w:val="afa"/>
              <w:spacing w:before="0" w:after="0"/>
              <w:rPr>
                <w:szCs w:val="24"/>
              </w:rPr>
            </w:pPr>
          </w:p>
        </w:tc>
        <w:tc>
          <w:tcPr>
            <w:tcW w:w="0" w:type="auto"/>
          </w:tcPr>
          <w:p w14:paraId="38EA3CFF" w14:textId="77777777" w:rsidR="00F27CCD" w:rsidRPr="00DE0105" w:rsidRDefault="00F27CCD" w:rsidP="00F27CCD">
            <w:pPr>
              <w:pStyle w:val="afa"/>
              <w:spacing w:before="0" w:after="0"/>
              <w:rPr>
                <w:sz w:val="26"/>
                <w:szCs w:val="26"/>
              </w:rPr>
            </w:pPr>
          </w:p>
        </w:tc>
        <w:tc>
          <w:tcPr>
            <w:tcW w:w="0" w:type="auto"/>
          </w:tcPr>
          <w:p w14:paraId="0D32C57A" w14:textId="77777777" w:rsidR="00F27CCD" w:rsidRPr="00DE0105" w:rsidRDefault="00F27CCD" w:rsidP="00F27CCD">
            <w:pPr>
              <w:pStyle w:val="afa"/>
              <w:spacing w:before="0" w:after="0"/>
              <w:jc w:val="center"/>
              <w:rPr>
                <w:sz w:val="26"/>
                <w:szCs w:val="26"/>
              </w:rPr>
            </w:pPr>
          </w:p>
        </w:tc>
      </w:tr>
      <w:tr w:rsidR="00F27CCD" w:rsidRPr="00DE0105" w14:paraId="6ADD4F1A" w14:textId="77777777" w:rsidTr="00CE22C2">
        <w:trPr>
          <w:cantSplit/>
        </w:trPr>
        <w:tc>
          <w:tcPr>
            <w:tcW w:w="0" w:type="auto"/>
          </w:tcPr>
          <w:p w14:paraId="621EBE3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074ABE2" w14:textId="77777777" w:rsidR="00F27CCD" w:rsidRPr="000776FB" w:rsidRDefault="00F27CCD" w:rsidP="00F27CCD">
            <w:pPr>
              <w:pStyle w:val="afa"/>
              <w:spacing w:before="0" w:after="0"/>
              <w:rPr>
                <w:szCs w:val="24"/>
              </w:rPr>
            </w:pPr>
          </w:p>
        </w:tc>
        <w:tc>
          <w:tcPr>
            <w:tcW w:w="2120" w:type="dxa"/>
          </w:tcPr>
          <w:p w14:paraId="26F2DDC3" w14:textId="77777777" w:rsidR="00F27CCD" w:rsidRPr="000776FB" w:rsidRDefault="00F27CCD" w:rsidP="00F27CCD">
            <w:pPr>
              <w:pStyle w:val="afa"/>
              <w:spacing w:before="0" w:after="0"/>
              <w:rPr>
                <w:szCs w:val="24"/>
              </w:rPr>
            </w:pPr>
          </w:p>
        </w:tc>
        <w:tc>
          <w:tcPr>
            <w:tcW w:w="0" w:type="auto"/>
          </w:tcPr>
          <w:p w14:paraId="4E324174" w14:textId="77777777" w:rsidR="00F27CCD" w:rsidRPr="000776FB" w:rsidRDefault="00F27CCD" w:rsidP="00F27CCD">
            <w:pPr>
              <w:pStyle w:val="afa"/>
              <w:spacing w:before="0" w:after="0"/>
              <w:rPr>
                <w:szCs w:val="24"/>
              </w:rPr>
            </w:pPr>
          </w:p>
        </w:tc>
        <w:tc>
          <w:tcPr>
            <w:tcW w:w="0" w:type="auto"/>
          </w:tcPr>
          <w:p w14:paraId="7905E125" w14:textId="77777777" w:rsidR="00F27CCD" w:rsidRPr="00DE0105" w:rsidRDefault="00F27CCD" w:rsidP="00F27CCD">
            <w:pPr>
              <w:pStyle w:val="afa"/>
              <w:spacing w:before="0" w:after="0"/>
              <w:rPr>
                <w:sz w:val="26"/>
                <w:szCs w:val="26"/>
              </w:rPr>
            </w:pPr>
          </w:p>
        </w:tc>
        <w:tc>
          <w:tcPr>
            <w:tcW w:w="0" w:type="auto"/>
          </w:tcPr>
          <w:p w14:paraId="719B38C2" w14:textId="77777777" w:rsidR="00F27CCD" w:rsidRPr="00DE0105" w:rsidRDefault="00F27CCD" w:rsidP="00F27CCD">
            <w:pPr>
              <w:pStyle w:val="afa"/>
              <w:spacing w:before="0" w:after="0"/>
              <w:jc w:val="center"/>
              <w:rPr>
                <w:sz w:val="26"/>
                <w:szCs w:val="26"/>
              </w:rPr>
            </w:pPr>
          </w:p>
        </w:tc>
      </w:tr>
      <w:tr w:rsidR="00F27CCD" w:rsidRPr="00DE0105" w14:paraId="03F80F0B" w14:textId="77777777" w:rsidTr="00CE22C2">
        <w:trPr>
          <w:cantSplit/>
        </w:trPr>
        <w:tc>
          <w:tcPr>
            <w:tcW w:w="0" w:type="auto"/>
          </w:tcPr>
          <w:p w14:paraId="4730968D"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E0C6DAD" w14:textId="77777777" w:rsidR="00F27CCD" w:rsidRPr="000776FB" w:rsidRDefault="00F27CCD" w:rsidP="00F27CCD">
            <w:pPr>
              <w:pStyle w:val="afa"/>
              <w:spacing w:before="0" w:after="0"/>
              <w:rPr>
                <w:szCs w:val="24"/>
              </w:rPr>
            </w:pPr>
          </w:p>
        </w:tc>
        <w:tc>
          <w:tcPr>
            <w:tcW w:w="2120" w:type="dxa"/>
          </w:tcPr>
          <w:p w14:paraId="2DD84025" w14:textId="77777777" w:rsidR="00F27CCD" w:rsidRPr="000776FB" w:rsidRDefault="00F27CCD" w:rsidP="00F27CCD">
            <w:pPr>
              <w:pStyle w:val="afa"/>
              <w:spacing w:before="0" w:after="0"/>
              <w:rPr>
                <w:szCs w:val="24"/>
              </w:rPr>
            </w:pPr>
          </w:p>
        </w:tc>
        <w:tc>
          <w:tcPr>
            <w:tcW w:w="0" w:type="auto"/>
          </w:tcPr>
          <w:p w14:paraId="5C218B0E" w14:textId="77777777" w:rsidR="00F27CCD" w:rsidRPr="000776FB" w:rsidRDefault="00F27CCD" w:rsidP="00F27CCD">
            <w:pPr>
              <w:pStyle w:val="afa"/>
              <w:spacing w:before="0" w:after="0"/>
              <w:rPr>
                <w:szCs w:val="24"/>
              </w:rPr>
            </w:pPr>
          </w:p>
        </w:tc>
        <w:tc>
          <w:tcPr>
            <w:tcW w:w="0" w:type="auto"/>
          </w:tcPr>
          <w:p w14:paraId="0DE07A18" w14:textId="77777777" w:rsidR="00F27CCD" w:rsidRPr="00DE0105" w:rsidRDefault="00F27CCD" w:rsidP="00F27CCD">
            <w:pPr>
              <w:pStyle w:val="afa"/>
              <w:spacing w:before="0" w:after="0"/>
              <w:rPr>
                <w:sz w:val="26"/>
                <w:szCs w:val="26"/>
              </w:rPr>
            </w:pPr>
          </w:p>
        </w:tc>
        <w:tc>
          <w:tcPr>
            <w:tcW w:w="0" w:type="auto"/>
          </w:tcPr>
          <w:p w14:paraId="77B8B4AB" w14:textId="77777777" w:rsidR="00F27CCD" w:rsidRPr="00DE0105" w:rsidRDefault="00F27CCD" w:rsidP="00F27CCD">
            <w:pPr>
              <w:pStyle w:val="afa"/>
              <w:spacing w:before="0" w:after="0"/>
              <w:jc w:val="center"/>
              <w:rPr>
                <w:sz w:val="26"/>
                <w:szCs w:val="26"/>
              </w:rPr>
            </w:pPr>
          </w:p>
        </w:tc>
      </w:tr>
      <w:tr w:rsidR="00F27CCD" w:rsidRPr="00DE0105" w14:paraId="5DDE29A2" w14:textId="77777777" w:rsidTr="00CE22C2">
        <w:trPr>
          <w:cantSplit/>
        </w:trPr>
        <w:tc>
          <w:tcPr>
            <w:tcW w:w="0" w:type="auto"/>
            <w:gridSpan w:val="4"/>
          </w:tcPr>
          <w:p w14:paraId="5E65C37B"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01091F27" w14:textId="77777777" w:rsidR="00F27CCD" w:rsidRPr="00DE0105" w:rsidRDefault="00F27CCD" w:rsidP="00F27CCD">
            <w:pPr>
              <w:pStyle w:val="afa"/>
              <w:spacing w:before="0" w:after="0"/>
              <w:rPr>
                <w:b/>
                <w:sz w:val="26"/>
                <w:szCs w:val="26"/>
              </w:rPr>
            </w:pPr>
          </w:p>
        </w:tc>
        <w:tc>
          <w:tcPr>
            <w:tcW w:w="0" w:type="auto"/>
          </w:tcPr>
          <w:p w14:paraId="55FCC9FF"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9262A95" w14:textId="77777777" w:rsidTr="00CE22C2">
        <w:tc>
          <w:tcPr>
            <w:tcW w:w="4644" w:type="dxa"/>
          </w:tcPr>
          <w:p w14:paraId="2EF003AB" w14:textId="77777777" w:rsidR="00F27CCD" w:rsidRDefault="00F27CCD" w:rsidP="00F27CCD">
            <w:pPr>
              <w:jc w:val="right"/>
              <w:rPr>
                <w:sz w:val="26"/>
                <w:szCs w:val="26"/>
              </w:rPr>
            </w:pPr>
          </w:p>
          <w:p w14:paraId="48C98C7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71E86C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9EE8C40" w14:textId="77777777" w:rsidTr="00CE22C2">
        <w:tc>
          <w:tcPr>
            <w:tcW w:w="4644" w:type="dxa"/>
          </w:tcPr>
          <w:p w14:paraId="783C7450"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247074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F875735"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6294B9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37" w:name="_Toc309208637"/>
      <w:bookmarkStart w:id="238" w:name="_Toc425777412"/>
      <w:r w:rsidRPr="003135DF">
        <w:lastRenderedPageBreak/>
        <w:t>Инструкции по заполнению</w:t>
      </w:r>
      <w:bookmarkEnd w:id="237"/>
      <w:bookmarkEnd w:id="238"/>
    </w:p>
    <w:p w14:paraId="0944E62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33F006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1300124B" w14:textId="77777777" w:rsidR="00F27CCD" w:rsidRPr="003135DF" w:rsidRDefault="00F27CCD" w:rsidP="0080265A">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04CA7FA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67909457"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097C9EA"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39" w:name="_Ref55336389"/>
      <w:bookmarkStart w:id="240" w:name="_Toc57314677"/>
      <w:bookmarkStart w:id="241" w:name="_Toc69728991"/>
      <w:bookmarkStart w:id="242" w:name="_Toc309208638"/>
      <w:bookmarkStart w:id="243" w:name="_Toc425777413"/>
      <w:r w:rsidRPr="003135DF">
        <w:rPr>
          <w:b/>
        </w:rPr>
        <w:lastRenderedPageBreak/>
        <w:t>Справка о материально-технических ресурсах (форма 9)</w:t>
      </w:r>
      <w:bookmarkEnd w:id="239"/>
      <w:bookmarkEnd w:id="240"/>
      <w:bookmarkEnd w:id="241"/>
      <w:bookmarkEnd w:id="242"/>
      <w:bookmarkEnd w:id="243"/>
    </w:p>
    <w:p w14:paraId="4A29D699"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44" w:name="_Toc309208639"/>
      <w:bookmarkStart w:id="245" w:name="_Toc425777414"/>
      <w:r w:rsidRPr="003135DF">
        <w:t>Форма Справки о материально-технических ресурсах</w:t>
      </w:r>
      <w:bookmarkEnd w:id="244"/>
      <w:bookmarkEnd w:id="245"/>
    </w:p>
    <w:p w14:paraId="421A751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C0AAE1A"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C5DE82"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11F5EA82"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CE22C2" w:rsidRPr="00B41815" w14:paraId="14B1519C" w14:textId="77777777" w:rsidTr="00F27CCD">
        <w:trPr>
          <w:trHeight w:val="530"/>
          <w:tblHeader/>
        </w:trPr>
        <w:tc>
          <w:tcPr>
            <w:tcW w:w="0" w:type="auto"/>
            <w:shd w:val="clear" w:color="auto" w:fill="BFBFBF" w:themeFill="background1" w:themeFillShade="BF"/>
            <w:vAlign w:val="center"/>
          </w:tcPr>
          <w:p w14:paraId="2232496E" w14:textId="77777777" w:rsidR="00F27CCD" w:rsidRPr="00B41815" w:rsidRDefault="00F27CCD" w:rsidP="00F27CCD">
            <w:pPr>
              <w:pStyle w:val="affa"/>
              <w:spacing w:before="0" w:after="0"/>
              <w:ind w:left="0" w:right="0"/>
              <w:jc w:val="center"/>
              <w:rPr>
                <w:szCs w:val="22"/>
              </w:rPr>
            </w:pPr>
            <w:r w:rsidRPr="00B41815">
              <w:rPr>
                <w:szCs w:val="22"/>
              </w:rPr>
              <w:t>№</w:t>
            </w:r>
          </w:p>
          <w:p w14:paraId="7E37D062"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3E422E1F"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0BF0321B" w14:textId="77777777" w:rsidR="00F27CCD" w:rsidRDefault="00F27CCD" w:rsidP="00F27CCD">
            <w:pPr>
              <w:pStyle w:val="affa"/>
              <w:spacing w:before="0" w:after="0"/>
              <w:ind w:left="0" w:right="0"/>
              <w:jc w:val="center"/>
              <w:rPr>
                <w:szCs w:val="22"/>
              </w:rPr>
            </w:pPr>
            <w:r w:rsidRPr="00B41815">
              <w:rPr>
                <w:szCs w:val="22"/>
              </w:rPr>
              <w:t>Место</w:t>
            </w:r>
          </w:p>
          <w:p w14:paraId="18BEFD4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7207E4A9"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33DC0D00"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BEB782B"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336DC1D2"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CE22C2" w:rsidRPr="00B41815" w14:paraId="18E3B739" w14:textId="77777777" w:rsidTr="00F27CCD">
        <w:trPr>
          <w:trHeight w:val="333"/>
          <w:tblHeader/>
        </w:trPr>
        <w:tc>
          <w:tcPr>
            <w:tcW w:w="0" w:type="auto"/>
            <w:shd w:val="clear" w:color="auto" w:fill="BFBFBF" w:themeFill="background1" w:themeFillShade="BF"/>
            <w:vAlign w:val="center"/>
          </w:tcPr>
          <w:p w14:paraId="7194899D"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7031D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6D35BF6D"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1FDB820"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3D8D8375"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8F9058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4570190"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1A24ECB7" w14:textId="77777777" w:rsidTr="00CE22C2">
        <w:trPr>
          <w:cantSplit/>
        </w:trPr>
        <w:tc>
          <w:tcPr>
            <w:tcW w:w="0" w:type="auto"/>
          </w:tcPr>
          <w:p w14:paraId="72F8CB3D"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4D99D294" w14:textId="77777777" w:rsidR="00F27CCD" w:rsidRPr="00B41815" w:rsidRDefault="00F27CCD" w:rsidP="00F27CCD">
            <w:pPr>
              <w:pStyle w:val="afa"/>
              <w:rPr>
                <w:sz w:val="22"/>
                <w:szCs w:val="22"/>
              </w:rPr>
            </w:pPr>
          </w:p>
        </w:tc>
        <w:tc>
          <w:tcPr>
            <w:tcW w:w="0" w:type="auto"/>
          </w:tcPr>
          <w:p w14:paraId="21305581" w14:textId="77777777" w:rsidR="00F27CCD" w:rsidRPr="00B41815" w:rsidRDefault="00F27CCD" w:rsidP="00F27CCD">
            <w:pPr>
              <w:pStyle w:val="afa"/>
              <w:rPr>
                <w:sz w:val="22"/>
                <w:szCs w:val="22"/>
              </w:rPr>
            </w:pPr>
          </w:p>
        </w:tc>
        <w:tc>
          <w:tcPr>
            <w:tcW w:w="0" w:type="auto"/>
          </w:tcPr>
          <w:p w14:paraId="564CF241" w14:textId="77777777" w:rsidR="00F27CCD" w:rsidRPr="00B41815" w:rsidRDefault="00F27CCD" w:rsidP="00F27CCD">
            <w:pPr>
              <w:pStyle w:val="afa"/>
              <w:rPr>
                <w:sz w:val="22"/>
                <w:szCs w:val="22"/>
              </w:rPr>
            </w:pPr>
          </w:p>
        </w:tc>
        <w:tc>
          <w:tcPr>
            <w:tcW w:w="0" w:type="auto"/>
          </w:tcPr>
          <w:p w14:paraId="60F690E3" w14:textId="77777777" w:rsidR="00F27CCD" w:rsidRPr="00B41815" w:rsidRDefault="00F27CCD" w:rsidP="00F27CCD">
            <w:pPr>
              <w:pStyle w:val="afa"/>
              <w:rPr>
                <w:sz w:val="22"/>
                <w:szCs w:val="22"/>
              </w:rPr>
            </w:pPr>
          </w:p>
        </w:tc>
        <w:tc>
          <w:tcPr>
            <w:tcW w:w="0" w:type="auto"/>
          </w:tcPr>
          <w:p w14:paraId="6E21362B" w14:textId="77777777" w:rsidR="00F27CCD" w:rsidRPr="00B41815" w:rsidRDefault="00F27CCD" w:rsidP="00F27CCD">
            <w:pPr>
              <w:pStyle w:val="afa"/>
              <w:rPr>
                <w:sz w:val="22"/>
                <w:szCs w:val="22"/>
              </w:rPr>
            </w:pPr>
          </w:p>
        </w:tc>
        <w:tc>
          <w:tcPr>
            <w:tcW w:w="0" w:type="auto"/>
          </w:tcPr>
          <w:p w14:paraId="0B280A6F" w14:textId="77777777" w:rsidR="00F27CCD" w:rsidRPr="00B41815" w:rsidRDefault="00F27CCD" w:rsidP="00F27CCD">
            <w:pPr>
              <w:pStyle w:val="afa"/>
              <w:rPr>
                <w:sz w:val="22"/>
                <w:szCs w:val="22"/>
              </w:rPr>
            </w:pPr>
          </w:p>
        </w:tc>
      </w:tr>
      <w:tr w:rsidR="00F27CCD" w:rsidRPr="00B41815" w14:paraId="73EFBA45" w14:textId="77777777" w:rsidTr="00CE22C2">
        <w:trPr>
          <w:cantSplit/>
        </w:trPr>
        <w:tc>
          <w:tcPr>
            <w:tcW w:w="0" w:type="auto"/>
          </w:tcPr>
          <w:p w14:paraId="1599D84A"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4A0B3E03" w14:textId="77777777" w:rsidR="00F27CCD" w:rsidRPr="00B41815" w:rsidRDefault="00F27CCD" w:rsidP="00F27CCD">
            <w:pPr>
              <w:pStyle w:val="afa"/>
              <w:rPr>
                <w:sz w:val="22"/>
                <w:szCs w:val="22"/>
              </w:rPr>
            </w:pPr>
          </w:p>
        </w:tc>
        <w:tc>
          <w:tcPr>
            <w:tcW w:w="0" w:type="auto"/>
          </w:tcPr>
          <w:p w14:paraId="2C56DC99" w14:textId="77777777" w:rsidR="00F27CCD" w:rsidRPr="00B41815" w:rsidRDefault="00F27CCD" w:rsidP="00F27CCD">
            <w:pPr>
              <w:pStyle w:val="afa"/>
              <w:rPr>
                <w:sz w:val="22"/>
                <w:szCs w:val="22"/>
              </w:rPr>
            </w:pPr>
          </w:p>
        </w:tc>
        <w:tc>
          <w:tcPr>
            <w:tcW w:w="0" w:type="auto"/>
          </w:tcPr>
          <w:p w14:paraId="1B599574" w14:textId="77777777" w:rsidR="00F27CCD" w:rsidRPr="00B41815" w:rsidRDefault="00F27CCD" w:rsidP="00F27CCD">
            <w:pPr>
              <w:pStyle w:val="afa"/>
              <w:rPr>
                <w:sz w:val="22"/>
                <w:szCs w:val="22"/>
              </w:rPr>
            </w:pPr>
          </w:p>
        </w:tc>
        <w:tc>
          <w:tcPr>
            <w:tcW w:w="0" w:type="auto"/>
          </w:tcPr>
          <w:p w14:paraId="56C73BA3" w14:textId="77777777" w:rsidR="00F27CCD" w:rsidRPr="00B41815" w:rsidRDefault="00F27CCD" w:rsidP="00F27CCD">
            <w:pPr>
              <w:pStyle w:val="afa"/>
              <w:rPr>
                <w:sz w:val="22"/>
                <w:szCs w:val="22"/>
              </w:rPr>
            </w:pPr>
          </w:p>
        </w:tc>
        <w:tc>
          <w:tcPr>
            <w:tcW w:w="0" w:type="auto"/>
          </w:tcPr>
          <w:p w14:paraId="3447B468" w14:textId="77777777" w:rsidR="00F27CCD" w:rsidRPr="00B41815" w:rsidRDefault="00F27CCD" w:rsidP="00F27CCD">
            <w:pPr>
              <w:pStyle w:val="afa"/>
              <w:rPr>
                <w:sz w:val="22"/>
                <w:szCs w:val="22"/>
              </w:rPr>
            </w:pPr>
          </w:p>
        </w:tc>
        <w:tc>
          <w:tcPr>
            <w:tcW w:w="0" w:type="auto"/>
          </w:tcPr>
          <w:p w14:paraId="3DE0CB9A" w14:textId="77777777" w:rsidR="00F27CCD" w:rsidRPr="00B41815" w:rsidRDefault="00F27CCD" w:rsidP="00F27CCD">
            <w:pPr>
              <w:pStyle w:val="afa"/>
              <w:rPr>
                <w:sz w:val="22"/>
                <w:szCs w:val="22"/>
              </w:rPr>
            </w:pPr>
          </w:p>
        </w:tc>
      </w:tr>
      <w:tr w:rsidR="00F27CCD" w:rsidRPr="00B41815" w14:paraId="2B2AA342" w14:textId="77777777" w:rsidTr="00CE22C2">
        <w:trPr>
          <w:cantSplit/>
        </w:trPr>
        <w:tc>
          <w:tcPr>
            <w:tcW w:w="0" w:type="auto"/>
          </w:tcPr>
          <w:p w14:paraId="4EC9D56A"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300D1029" w14:textId="77777777" w:rsidR="00F27CCD" w:rsidRPr="00B41815" w:rsidRDefault="00F27CCD" w:rsidP="00F27CCD">
            <w:pPr>
              <w:pStyle w:val="afa"/>
              <w:rPr>
                <w:sz w:val="22"/>
                <w:szCs w:val="22"/>
              </w:rPr>
            </w:pPr>
          </w:p>
        </w:tc>
        <w:tc>
          <w:tcPr>
            <w:tcW w:w="0" w:type="auto"/>
          </w:tcPr>
          <w:p w14:paraId="0031C7C5" w14:textId="77777777" w:rsidR="00F27CCD" w:rsidRPr="00B41815" w:rsidRDefault="00F27CCD" w:rsidP="00F27CCD">
            <w:pPr>
              <w:pStyle w:val="afa"/>
              <w:rPr>
                <w:sz w:val="22"/>
                <w:szCs w:val="22"/>
              </w:rPr>
            </w:pPr>
          </w:p>
        </w:tc>
        <w:tc>
          <w:tcPr>
            <w:tcW w:w="0" w:type="auto"/>
          </w:tcPr>
          <w:p w14:paraId="10C98000" w14:textId="77777777" w:rsidR="00F27CCD" w:rsidRPr="00B41815" w:rsidRDefault="00F27CCD" w:rsidP="00F27CCD">
            <w:pPr>
              <w:pStyle w:val="afa"/>
              <w:rPr>
                <w:sz w:val="22"/>
                <w:szCs w:val="22"/>
              </w:rPr>
            </w:pPr>
          </w:p>
        </w:tc>
        <w:tc>
          <w:tcPr>
            <w:tcW w:w="0" w:type="auto"/>
          </w:tcPr>
          <w:p w14:paraId="1D4032A8" w14:textId="77777777" w:rsidR="00F27CCD" w:rsidRPr="00B41815" w:rsidRDefault="00F27CCD" w:rsidP="00F27CCD">
            <w:pPr>
              <w:pStyle w:val="afa"/>
              <w:rPr>
                <w:sz w:val="22"/>
                <w:szCs w:val="22"/>
              </w:rPr>
            </w:pPr>
          </w:p>
        </w:tc>
        <w:tc>
          <w:tcPr>
            <w:tcW w:w="0" w:type="auto"/>
          </w:tcPr>
          <w:p w14:paraId="42E410C8" w14:textId="77777777" w:rsidR="00F27CCD" w:rsidRPr="00B41815" w:rsidRDefault="00F27CCD" w:rsidP="00F27CCD">
            <w:pPr>
              <w:pStyle w:val="afa"/>
              <w:rPr>
                <w:sz w:val="22"/>
                <w:szCs w:val="22"/>
              </w:rPr>
            </w:pPr>
          </w:p>
        </w:tc>
        <w:tc>
          <w:tcPr>
            <w:tcW w:w="0" w:type="auto"/>
          </w:tcPr>
          <w:p w14:paraId="4264AC16" w14:textId="77777777" w:rsidR="00F27CCD" w:rsidRPr="00B41815" w:rsidRDefault="00F27CCD" w:rsidP="00F27CCD">
            <w:pPr>
              <w:pStyle w:val="afa"/>
              <w:rPr>
                <w:sz w:val="22"/>
                <w:szCs w:val="22"/>
              </w:rPr>
            </w:pPr>
          </w:p>
        </w:tc>
      </w:tr>
      <w:tr w:rsidR="00F27CCD" w:rsidRPr="00B41815" w14:paraId="6958519D" w14:textId="77777777" w:rsidTr="00CE22C2">
        <w:trPr>
          <w:cantSplit/>
        </w:trPr>
        <w:tc>
          <w:tcPr>
            <w:tcW w:w="0" w:type="auto"/>
          </w:tcPr>
          <w:p w14:paraId="1DC5D799" w14:textId="77777777" w:rsidR="00F27CCD" w:rsidRPr="00B41815" w:rsidRDefault="00F27CCD" w:rsidP="00F27CCD">
            <w:pPr>
              <w:pStyle w:val="afa"/>
              <w:rPr>
                <w:sz w:val="22"/>
                <w:szCs w:val="22"/>
              </w:rPr>
            </w:pPr>
            <w:r w:rsidRPr="00B41815">
              <w:rPr>
                <w:sz w:val="22"/>
                <w:szCs w:val="22"/>
              </w:rPr>
              <w:t>…</w:t>
            </w:r>
          </w:p>
        </w:tc>
        <w:tc>
          <w:tcPr>
            <w:tcW w:w="0" w:type="auto"/>
          </w:tcPr>
          <w:p w14:paraId="49ECBA09" w14:textId="77777777" w:rsidR="00F27CCD" w:rsidRPr="00B41815" w:rsidRDefault="00F27CCD" w:rsidP="00F27CCD">
            <w:pPr>
              <w:pStyle w:val="afa"/>
              <w:rPr>
                <w:sz w:val="22"/>
                <w:szCs w:val="22"/>
              </w:rPr>
            </w:pPr>
          </w:p>
        </w:tc>
        <w:tc>
          <w:tcPr>
            <w:tcW w:w="0" w:type="auto"/>
          </w:tcPr>
          <w:p w14:paraId="19A9C09E" w14:textId="77777777" w:rsidR="00F27CCD" w:rsidRPr="00B41815" w:rsidRDefault="00F27CCD" w:rsidP="00F27CCD">
            <w:pPr>
              <w:pStyle w:val="afa"/>
              <w:rPr>
                <w:sz w:val="22"/>
                <w:szCs w:val="22"/>
              </w:rPr>
            </w:pPr>
          </w:p>
        </w:tc>
        <w:tc>
          <w:tcPr>
            <w:tcW w:w="0" w:type="auto"/>
          </w:tcPr>
          <w:p w14:paraId="204F1C9B" w14:textId="77777777" w:rsidR="00F27CCD" w:rsidRPr="00B41815" w:rsidRDefault="00F27CCD" w:rsidP="00F27CCD">
            <w:pPr>
              <w:pStyle w:val="afa"/>
              <w:rPr>
                <w:sz w:val="22"/>
                <w:szCs w:val="22"/>
              </w:rPr>
            </w:pPr>
          </w:p>
        </w:tc>
        <w:tc>
          <w:tcPr>
            <w:tcW w:w="0" w:type="auto"/>
          </w:tcPr>
          <w:p w14:paraId="16092A6C" w14:textId="77777777" w:rsidR="00F27CCD" w:rsidRPr="00B41815" w:rsidRDefault="00F27CCD" w:rsidP="00F27CCD">
            <w:pPr>
              <w:pStyle w:val="afa"/>
              <w:rPr>
                <w:sz w:val="22"/>
                <w:szCs w:val="22"/>
              </w:rPr>
            </w:pPr>
          </w:p>
        </w:tc>
        <w:tc>
          <w:tcPr>
            <w:tcW w:w="0" w:type="auto"/>
          </w:tcPr>
          <w:p w14:paraId="78AD28FA" w14:textId="77777777" w:rsidR="00F27CCD" w:rsidRPr="00B41815" w:rsidRDefault="00F27CCD" w:rsidP="00F27CCD">
            <w:pPr>
              <w:pStyle w:val="afa"/>
              <w:rPr>
                <w:sz w:val="22"/>
                <w:szCs w:val="22"/>
              </w:rPr>
            </w:pPr>
          </w:p>
        </w:tc>
        <w:tc>
          <w:tcPr>
            <w:tcW w:w="0" w:type="auto"/>
          </w:tcPr>
          <w:p w14:paraId="260A046B" w14:textId="77777777"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B5FFE10" w14:textId="77777777" w:rsidTr="00CE22C2">
        <w:tc>
          <w:tcPr>
            <w:tcW w:w="4644" w:type="dxa"/>
          </w:tcPr>
          <w:p w14:paraId="7C3FDE94" w14:textId="77777777" w:rsidR="00F27CCD" w:rsidRDefault="00F27CCD" w:rsidP="00F27CCD">
            <w:pPr>
              <w:jc w:val="right"/>
              <w:rPr>
                <w:sz w:val="26"/>
                <w:szCs w:val="26"/>
              </w:rPr>
            </w:pPr>
          </w:p>
          <w:p w14:paraId="394ADF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861CF7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8685CEF" w14:textId="77777777" w:rsidTr="00CE22C2">
        <w:tc>
          <w:tcPr>
            <w:tcW w:w="4644" w:type="dxa"/>
          </w:tcPr>
          <w:p w14:paraId="1CA287C1"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23EA5B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6C2158A"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6" w:name="_Toc309208640"/>
      <w:r w:rsidRPr="000D44BC">
        <w:rPr>
          <w:b/>
          <w:color w:val="000000"/>
          <w:spacing w:val="36"/>
        </w:rPr>
        <w:t>конец формы</w:t>
      </w:r>
    </w:p>
    <w:p w14:paraId="4EC12B5E"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47" w:name="_Toc425777415"/>
      <w:r w:rsidRPr="003135DF">
        <w:lastRenderedPageBreak/>
        <w:t>Инструкции по заполнению</w:t>
      </w:r>
      <w:bookmarkEnd w:id="246"/>
      <w:bookmarkEnd w:id="247"/>
    </w:p>
    <w:p w14:paraId="63A9A5F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7E51C9E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2BA96F4" w14:textId="77777777" w:rsidR="00F27CCD" w:rsidRPr="003135DF" w:rsidRDefault="00F27CCD" w:rsidP="0080265A">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6B3DDCCA"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3F4C1C88"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48" w:name="_Ref55336398"/>
      <w:bookmarkStart w:id="249" w:name="_Toc57314678"/>
      <w:bookmarkStart w:id="250" w:name="_Toc69728992"/>
      <w:bookmarkStart w:id="251" w:name="_Toc309208641"/>
      <w:bookmarkStart w:id="252" w:name="_Toc425777416"/>
      <w:r w:rsidRPr="003135DF">
        <w:rPr>
          <w:b/>
        </w:rPr>
        <w:lastRenderedPageBreak/>
        <w:t>Справка о кадровых ресурсах (форма 10)</w:t>
      </w:r>
      <w:bookmarkEnd w:id="248"/>
      <w:bookmarkEnd w:id="249"/>
      <w:bookmarkEnd w:id="250"/>
      <w:bookmarkEnd w:id="251"/>
      <w:bookmarkEnd w:id="252"/>
    </w:p>
    <w:p w14:paraId="65EF5DA7"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53" w:name="_Toc309208642"/>
      <w:bookmarkStart w:id="254" w:name="_Toc425777417"/>
      <w:r w:rsidRPr="003135DF">
        <w:t>Форма Справки о кадровых ресурсах</w:t>
      </w:r>
      <w:bookmarkEnd w:id="253"/>
      <w:bookmarkEnd w:id="254"/>
    </w:p>
    <w:p w14:paraId="2AE8BE1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DD22E5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85DE0" w14:textId="77777777" w:rsidR="00F27CCD" w:rsidRPr="003135DF" w:rsidRDefault="00F27CCD" w:rsidP="00F27CCD">
      <w:pPr>
        <w:spacing w:before="240" w:after="120"/>
        <w:jc w:val="center"/>
        <w:rPr>
          <w:b/>
        </w:rPr>
      </w:pPr>
      <w:r w:rsidRPr="003135DF">
        <w:rPr>
          <w:b/>
        </w:rPr>
        <w:t>Справка о кадровых ресурсах</w:t>
      </w:r>
    </w:p>
    <w:p w14:paraId="4A4642E6"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04815A4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14:paraId="7E4FD3D8" w14:textId="77777777" w:rsidTr="00CE22C2">
        <w:trPr>
          <w:trHeight w:val="551"/>
          <w:tblHeader/>
        </w:trPr>
        <w:tc>
          <w:tcPr>
            <w:tcW w:w="567" w:type="dxa"/>
            <w:shd w:val="clear" w:color="auto" w:fill="BFBFBF" w:themeFill="background1" w:themeFillShade="BF"/>
            <w:vAlign w:val="center"/>
          </w:tcPr>
          <w:p w14:paraId="717239A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4619A06B"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602BF4EC"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115FE99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2790EFE4"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3C4C08CA" w14:textId="77777777" w:rsidTr="00CE22C2">
        <w:trPr>
          <w:cantSplit/>
        </w:trPr>
        <w:tc>
          <w:tcPr>
            <w:tcW w:w="9498" w:type="dxa"/>
            <w:gridSpan w:val="5"/>
          </w:tcPr>
          <w:p w14:paraId="577EF363"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C3FA770" w14:textId="77777777" w:rsidTr="00CE22C2">
        <w:tc>
          <w:tcPr>
            <w:tcW w:w="567" w:type="dxa"/>
          </w:tcPr>
          <w:p w14:paraId="4BF9EF78"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E64B060" w14:textId="77777777" w:rsidR="00E44D7B" w:rsidRPr="00732F6F" w:rsidRDefault="00E44D7B" w:rsidP="00E44D7B">
            <w:pPr>
              <w:pStyle w:val="afa"/>
              <w:spacing w:before="0" w:after="0"/>
              <w:rPr>
                <w:sz w:val="26"/>
                <w:szCs w:val="26"/>
              </w:rPr>
            </w:pPr>
          </w:p>
        </w:tc>
        <w:tc>
          <w:tcPr>
            <w:tcW w:w="2552" w:type="dxa"/>
          </w:tcPr>
          <w:p w14:paraId="07CF2E4B" w14:textId="77777777" w:rsidR="00E44D7B" w:rsidRPr="000776FB" w:rsidRDefault="00E44D7B" w:rsidP="00E44D7B">
            <w:pPr>
              <w:pStyle w:val="afa"/>
              <w:spacing w:before="0" w:after="0"/>
              <w:rPr>
                <w:szCs w:val="24"/>
              </w:rPr>
            </w:pPr>
          </w:p>
        </w:tc>
        <w:tc>
          <w:tcPr>
            <w:tcW w:w="1984" w:type="dxa"/>
          </w:tcPr>
          <w:p w14:paraId="322F9770" w14:textId="77777777" w:rsidR="00E44D7B" w:rsidRPr="000776FB" w:rsidRDefault="00E44D7B" w:rsidP="00E44D7B">
            <w:pPr>
              <w:pStyle w:val="afa"/>
              <w:spacing w:before="0" w:after="0"/>
              <w:rPr>
                <w:szCs w:val="24"/>
              </w:rPr>
            </w:pPr>
          </w:p>
        </w:tc>
        <w:tc>
          <w:tcPr>
            <w:tcW w:w="1985" w:type="dxa"/>
          </w:tcPr>
          <w:p w14:paraId="66D17342" w14:textId="77777777" w:rsidR="00E44D7B" w:rsidRPr="000776FB" w:rsidRDefault="00E44D7B" w:rsidP="00E44D7B">
            <w:pPr>
              <w:pStyle w:val="afa"/>
              <w:spacing w:before="0" w:after="0"/>
              <w:rPr>
                <w:szCs w:val="24"/>
              </w:rPr>
            </w:pPr>
          </w:p>
        </w:tc>
      </w:tr>
      <w:tr w:rsidR="00E44D7B" w:rsidRPr="009D6B1B" w14:paraId="4535660A" w14:textId="77777777" w:rsidTr="00CE22C2">
        <w:tc>
          <w:tcPr>
            <w:tcW w:w="567" w:type="dxa"/>
          </w:tcPr>
          <w:p w14:paraId="01071BD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08C43B76" w14:textId="77777777" w:rsidR="00E44D7B" w:rsidRPr="00732F6F" w:rsidRDefault="00E44D7B" w:rsidP="00E44D7B">
            <w:pPr>
              <w:pStyle w:val="afa"/>
              <w:spacing w:before="0" w:after="0"/>
              <w:rPr>
                <w:sz w:val="26"/>
                <w:szCs w:val="26"/>
              </w:rPr>
            </w:pPr>
          </w:p>
        </w:tc>
        <w:tc>
          <w:tcPr>
            <w:tcW w:w="2552" w:type="dxa"/>
          </w:tcPr>
          <w:p w14:paraId="6B29D95C" w14:textId="77777777" w:rsidR="00E44D7B" w:rsidRPr="000776FB" w:rsidRDefault="00E44D7B" w:rsidP="00E44D7B">
            <w:pPr>
              <w:pStyle w:val="afa"/>
              <w:spacing w:before="0" w:after="0"/>
              <w:rPr>
                <w:szCs w:val="24"/>
              </w:rPr>
            </w:pPr>
          </w:p>
        </w:tc>
        <w:tc>
          <w:tcPr>
            <w:tcW w:w="1984" w:type="dxa"/>
          </w:tcPr>
          <w:p w14:paraId="3F848C4E" w14:textId="77777777" w:rsidR="00E44D7B" w:rsidRPr="000776FB" w:rsidRDefault="00E44D7B" w:rsidP="00E44D7B">
            <w:pPr>
              <w:pStyle w:val="afa"/>
              <w:spacing w:before="0" w:after="0"/>
              <w:rPr>
                <w:szCs w:val="24"/>
              </w:rPr>
            </w:pPr>
          </w:p>
        </w:tc>
        <w:tc>
          <w:tcPr>
            <w:tcW w:w="1985" w:type="dxa"/>
          </w:tcPr>
          <w:p w14:paraId="5B076187" w14:textId="77777777" w:rsidR="00E44D7B" w:rsidRPr="000776FB" w:rsidRDefault="00E44D7B" w:rsidP="00E44D7B">
            <w:pPr>
              <w:pStyle w:val="afa"/>
              <w:spacing w:before="0" w:after="0"/>
              <w:rPr>
                <w:szCs w:val="24"/>
              </w:rPr>
            </w:pPr>
          </w:p>
        </w:tc>
      </w:tr>
      <w:tr w:rsidR="00E44D7B" w:rsidRPr="009D6B1B" w14:paraId="260DFAC2" w14:textId="77777777" w:rsidTr="00CE22C2">
        <w:tc>
          <w:tcPr>
            <w:tcW w:w="567" w:type="dxa"/>
          </w:tcPr>
          <w:p w14:paraId="2C9859FC"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6BC0F5E8" w14:textId="77777777" w:rsidR="00E44D7B" w:rsidRPr="00732F6F" w:rsidRDefault="00E44D7B" w:rsidP="00E44D7B">
            <w:pPr>
              <w:pStyle w:val="afa"/>
              <w:spacing w:before="0" w:after="0"/>
              <w:rPr>
                <w:sz w:val="26"/>
                <w:szCs w:val="26"/>
              </w:rPr>
            </w:pPr>
          </w:p>
        </w:tc>
        <w:tc>
          <w:tcPr>
            <w:tcW w:w="2552" w:type="dxa"/>
          </w:tcPr>
          <w:p w14:paraId="64A6AB8E" w14:textId="77777777" w:rsidR="00E44D7B" w:rsidRPr="000776FB" w:rsidRDefault="00E44D7B" w:rsidP="00E44D7B">
            <w:pPr>
              <w:pStyle w:val="afa"/>
              <w:spacing w:before="0" w:after="0"/>
              <w:rPr>
                <w:szCs w:val="24"/>
              </w:rPr>
            </w:pPr>
          </w:p>
        </w:tc>
        <w:tc>
          <w:tcPr>
            <w:tcW w:w="1984" w:type="dxa"/>
          </w:tcPr>
          <w:p w14:paraId="6910648A" w14:textId="77777777" w:rsidR="00E44D7B" w:rsidRPr="000776FB" w:rsidRDefault="00E44D7B" w:rsidP="00E44D7B">
            <w:pPr>
              <w:pStyle w:val="afa"/>
              <w:spacing w:before="0" w:after="0"/>
              <w:rPr>
                <w:szCs w:val="24"/>
              </w:rPr>
            </w:pPr>
          </w:p>
        </w:tc>
        <w:tc>
          <w:tcPr>
            <w:tcW w:w="1985" w:type="dxa"/>
          </w:tcPr>
          <w:p w14:paraId="34EDE8EF" w14:textId="77777777" w:rsidR="00E44D7B" w:rsidRPr="000776FB" w:rsidRDefault="00E44D7B" w:rsidP="00E44D7B">
            <w:pPr>
              <w:pStyle w:val="afa"/>
              <w:spacing w:before="0" w:after="0"/>
              <w:rPr>
                <w:szCs w:val="24"/>
              </w:rPr>
            </w:pPr>
          </w:p>
        </w:tc>
      </w:tr>
      <w:tr w:rsidR="00E44D7B" w:rsidRPr="009D6B1B" w14:paraId="178234CE" w14:textId="77777777" w:rsidTr="00CE22C2">
        <w:tc>
          <w:tcPr>
            <w:tcW w:w="567" w:type="dxa"/>
          </w:tcPr>
          <w:p w14:paraId="0159A777" w14:textId="77777777" w:rsidR="00E44D7B" w:rsidRPr="00732F6F" w:rsidRDefault="00E44D7B" w:rsidP="00E44D7B">
            <w:pPr>
              <w:rPr>
                <w:sz w:val="26"/>
                <w:szCs w:val="26"/>
              </w:rPr>
            </w:pPr>
            <w:r w:rsidRPr="00732F6F">
              <w:rPr>
                <w:sz w:val="26"/>
                <w:szCs w:val="26"/>
              </w:rPr>
              <w:t>…</w:t>
            </w:r>
          </w:p>
        </w:tc>
        <w:tc>
          <w:tcPr>
            <w:tcW w:w="2410" w:type="dxa"/>
          </w:tcPr>
          <w:p w14:paraId="677A428A" w14:textId="77777777" w:rsidR="00E44D7B" w:rsidRPr="00732F6F" w:rsidRDefault="00E44D7B" w:rsidP="00E44D7B">
            <w:pPr>
              <w:pStyle w:val="afa"/>
              <w:spacing w:before="0" w:after="0"/>
              <w:rPr>
                <w:sz w:val="26"/>
                <w:szCs w:val="26"/>
              </w:rPr>
            </w:pPr>
          </w:p>
        </w:tc>
        <w:tc>
          <w:tcPr>
            <w:tcW w:w="2552" w:type="dxa"/>
          </w:tcPr>
          <w:p w14:paraId="58579ED2" w14:textId="77777777" w:rsidR="00E44D7B" w:rsidRPr="000776FB" w:rsidRDefault="00E44D7B" w:rsidP="00E44D7B">
            <w:pPr>
              <w:pStyle w:val="afa"/>
              <w:spacing w:before="0" w:after="0"/>
              <w:rPr>
                <w:szCs w:val="24"/>
              </w:rPr>
            </w:pPr>
          </w:p>
        </w:tc>
        <w:tc>
          <w:tcPr>
            <w:tcW w:w="1984" w:type="dxa"/>
          </w:tcPr>
          <w:p w14:paraId="3474B8CE" w14:textId="77777777" w:rsidR="00E44D7B" w:rsidRPr="000776FB" w:rsidRDefault="00E44D7B" w:rsidP="00E44D7B">
            <w:pPr>
              <w:pStyle w:val="afa"/>
              <w:spacing w:before="0" w:after="0"/>
              <w:rPr>
                <w:szCs w:val="24"/>
              </w:rPr>
            </w:pPr>
          </w:p>
        </w:tc>
        <w:tc>
          <w:tcPr>
            <w:tcW w:w="1985" w:type="dxa"/>
          </w:tcPr>
          <w:p w14:paraId="7CE27A7E" w14:textId="77777777" w:rsidR="00E44D7B" w:rsidRPr="000776FB" w:rsidRDefault="00E44D7B" w:rsidP="00E44D7B">
            <w:pPr>
              <w:pStyle w:val="afa"/>
              <w:spacing w:before="0" w:after="0"/>
              <w:rPr>
                <w:szCs w:val="24"/>
              </w:rPr>
            </w:pPr>
          </w:p>
        </w:tc>
      </w:tr>
      <w:tr w:rsidR="00E44D7B" w:rsidRPr="009D6B1B" w14:paraId="52013AB3" w14:textId="77777777" w:rsidTr="00CE22C2">
        <w:trPr>
          <w:cantSplit/>
        </w:trPr>
        <w:tc>
          <w:tcPr>
            <w:tcW w:w="9498" w:type="dxa"/>
            <w:gridSpan w:val="5"/>
          </w:tcPr>
          <w:p w14:paraId="79306E3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BE28DFB" w14:textId="77777777" w:rsidTr="00CE22C2">
        <w:tc>
          <w:tcPr>
            <w:tcW w:w="567" w:type="dxa"/>
          </w:tcPr>
          <w:p w14:paraId="1435D5A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7051F501" w14:textId="77777777" w:rsidR="00E44D7B" w:rsidRPr="00732F6F" w:rsidRDefault="00E44D7B" w:rsidP="00E44D7B">
            <w:pPr>
              <w:pStyle w:val="afa"/>
              <w:spacing w:before="0" w:after="0"/>
              <w:rPr>
                <w:sz w:val="26"/>
                <w:szCs w:val="26"/>
              </w:rPr>
            </w:pPr>
          </w:p>
        </w:tc>
        <w:tc>
          <w:tcPr>
            <w:tcW w:w="2552" w:type="dxa"/>
          </w:tcPr>
          <w:p w14:paraId="13310DF1" w14:textId="77777777" w:rsidR="00E44D7B" w:rsidRPr="000776FB" w:rsidRDefault="00E44D7B" w:rsidP="00E44D7B">
            <w:pPr>
              <w:pStyle w:val="afa"/>
              <w:spacing w:before="0" w:after="0"/>
              <w:rPr>
                <w:szCs w:val="24"/>
              </w:rPr>
            </w:pPr>
          </w:p>
        </w:tc>
        <w:tc>
          <w:tcPr>
            <w:tcW w:w="1984" w:type="dxa"/>
          </w:tcPr>
          <w:p w14:paraId="5BF0A3A7" w14:textId="77777777" w:rsidR="00E44D7B" w:rsidRPr="000776FB" w:rsidRDefault="00E44D7B" w:rsidP="00E44D7B">
            <w:pPr>
              <w:pStyle w:val="afa"/>
              <w:spacing w:before="0" w:after="0"/>
              <w:rPr>
                <w:szCs w:val="24"/>
              </w:rPr>
            </w:pPr>
          </w:p>
        </w:tc>
        <w:tc>
          <w:tcPr>
            <w:tcW w:w="1985" w:type="dxa"/>
          </w:tcPr>
          <w:p w14:paraId="39C313FC" w14:textId="77777777" w:rsidR="00E44D7B" w:rsidRPr="000776FB" w:rsidRDefault="00E44D7B" w:rsidP="00E44D7B">
            <w:pPr>
              <w:pStyle w:val="afa"/>
              <w:spacing w:before="0" w:after="0"/>
              <w:rPr>
                <w:szCs w:val="24"/>
              </w:rPr>
            </w:pPr>
          </w:p>
        </w:tc>
      </w:tr>
      <w:tr w:rsidR="00E44D7B" w:rsidRPr="009D6B1B" w14:paraId="1654598F" w14:textId="77777777" w:rsidTr="00CE22C2">
        <w:tc>
          <w:tcPr>
            <w:tcW w:w="567" w:type="dxa"/>
          </w:tcPr>
          <w:p w14:paraId="0D6D8B1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3E7D879C" w14:textId="77777777" w:rsidR="00E44D7B" w:rsidRPr="00732F6F" w:rsidRDefault="00E44D7B" w:rsidP="00E44D7B">
            <w:pPr>
              <w:pStyle w:val="afa"/>
              <w:spacing w:before="0" w:after="0"/>
              <w:rPr>
                <w:sz w:val="26"/>
                <w:szCs w:val="26"/>
              </w:rPr>
            </w:pPr>
          </w:p>
        </w:tc>
        <w:tc>
          <w:tcPr>
            <w:tcW w:w="2552" w:type="dxa"/>
          </w:tcPr>
          <w:p w14:paraId="70C8437C" w14:textId="77777777" w:rsidR="00E44D7B" w:rsidRPr="000776FB" w:rsidRDefault="00E44D7B" w:rsidP="00E44D7B">
            <w:pPr>
              <w:pStyle w:val="afa"/>
              <w:spacing w:before="0" w:after="0"/>
              <w:rPr>
                <w:szCs w:val="24"/>
              </w:rPr>
            </w:pPr>
          </w:p>
        </w:tc>
        <w:tc>
          <w:tcPr>
            <w:tcW w:w="1984" w:type="dxa"/>
          </w:tcPr>
          <w:p w14:paraId="4DD1E7C1" w14:textId="77777777" w:rsidR="00E44D7B" w:rsidRPr="000776FB" w:rsidRDefault="00E44D7B" w:rsidP="00E44D7B">
            <w:pPr>
              <w:pStyle w:val="afa"/>
              <w:spacing w:before="0" w:after="0"/>
              <w:rPr>
                <w:szCs w:val="24"/>
              </w:rPr>
            </w:pPr>
          </w:p>
        </w:tc>
        <w:tc>
          <w:tcPr>
            <w:tcW w:w="1985" w:type="dxa"/>
          </w:tcPr>
          <w:p w14:paraId="08B4ACC3" w14:textId="77777777" w:rsidR="00E44D7B" w:rsidRPr="000776FB" w:rsidRDefault="00E44D7B" w:rsidP="00E44D7B">
            <w:pPr>
              <w:pStyle w:val="afa"/>
              <w:spacing w:before="0" w:after="0"/>
              <w:rPr>
                <w:szCs w:val="24"/>
              </w:rPr>
            </w:pPr>
          </w:p>
        </w:tc>
      </w:tr>
      <w:tr w:rsidR="00E44D7B" w:rsidRPr="009D6B1B" w14:paraId="75F5E978" w14:textId="77777777" w:rsidTr="00CE22C2">
        <w:tc>
          <w:tcPr>
            <w:tcW w:w="567" w:type="dxa"/>
          </w:tcPr>
          <w:p w14:paraId="3CFC7693"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3C5DC503" w14:textId="77777777" w:rsidR="00E44D7B" w:rsidRPr="00732F6F" w:rsidRDefault="00E44D7B" w:rsidP="00E44D7B">
            <w:pPr>
              <w:pStyle w:val="afa"/>
              <w:spacing w:before="0" w:after="0"/>
              <w:rPr>
                <w:sz w:val="26"/>
                <w:szCs w:val="26"/>
              </w:rPr>
            </w:pPr>
          </w:p>
        </w:tc>
        <w:tc>
          <w:tcPr>
            <w:tcW w:w="2552" w:type="dxa"/>
          </w:tcPr>
          <w:p w14:paraId="745BD53C" w14:textId="77777777" w:rsidR="00E44D7B" w:rsidRPr="000776FB" w:rsidRDefault="00E44D7B" w:rsidP="00E44D7B">
            <w:pPr>
              <w:pStyle w:val="afa"/>
              <w:spacing w:before="0" w:after="0"/>
              <w:rPr>
                <w:szCs w:val="24"/>
              </w:rPr>
            </w:pPr>
          </w:p>
        </w:tc>
        <w:tc>
          <w:tcPr>
            <w:tcW w:w="1984" w:type="dxa"/>
          </w:tcPr>
          <w:p w14:paraId="02105424" w14:textId="77777777" w:rsidR="00E44D7B" w:rsidRPr="000776FB" w:rsidRDefault="00E44D7B" w:rsidP="00E44D7B">
            <w:pPr>
              <w:pStyle w:val="afa"/>
              <w:spacing w:before="0" w:after="0"/>
              <w:rPr>
                <w:szCs w:val="24"/>
              </w:rPr>
            </w:pPr>
          </w:p>
        </w:tc>
        <w:tc>
          <w:tcPr>
            <w:tcW w:w="1985" w:type="dxa"/>
          </w:tcPr>
          <w:p w14:paraId="47788793" w14:textId="77777777" w:rsidR="00E44D7B" w:rsidRPr="000776FB" w:rsidRDefault="00E44D7B" w:rsidP="00E44D7B">
            <w:pPr>
              <w:pStyle w:val="afa"/>
              <w:spacing w:before="0" w:after="0"/>
              <w:rPr>
                <w:szCs w:val="24"/>
              </w:rPr>
            </w:pPr>
          </w:p>
        </w:tc>
      </w:tr>
      <w:tr w:rsidR="00E44D7B" w:rsidRPr="009D6B1B" w14:paraId="30EE4111" w14:textId="77777777" w:rsidTr="00CE22C2">
        <w:tc>
          <w:tcPr>
            <w:tcW w:w="567" w:type="dxa"/>
          </w:tcPr>
          <w:p w14:paraId="760A93FB" w14:textId="77777777" w:rsidR="00E44D7B" w:rsidRPr="00732F6F" w:rsidRDefault="00E44D7B" w:rsidP="00E44D7B">
            <w:pPr>
              <w:rPr>
                <w:sz w:val="26"/>
                <w:szCs w:val="26"/>
              </w:rPr>
            </w:pPr>
            <w:r w:rsidRPr="00732F6F">
              <w:rPr>
                <w:sz w:val="26"/>
                <w:szCs w:val="26"/>
              </w:rPr>
              <w:t>…</w:t>
            </w:r>
          </w:p>
        </w:tc>
        <w:tc>
          <w:tcPr>
            <w:tcW w:w="2410" w:type="dxa"/>
          </w:tcPr>
          <w:p w14:paraId="0EDBF9E6" w14:textId="77777777" w:rsidR="00E44D7B" w:rsidRPr="00732F6F" w:rsidRDefault="00E44D7B" w:rsidP="00E44D7B">
            <w:pPr>
              <w:pStyle w:val="afa"/>
              <w:spacing w:before="0" w:after="0"/>
              <w:rPr>
                <w:sz w:val="26"/>
                <w:szCs w:val="26"/>
              </w:rPr>
            </w:pPr>
          </w:p>
        </w:tc>
        <w:tc>
          <w:tcPr>
            <w:tcW w:w="2552" w:type="dxa"/>
          </w:tcPr>
          <w:p w14:paraId="280EADD2" w14:textId="77777777" w:rsidR="00E44D7B" w:rsidRPr="000776FB" w:rsidRDefault="00E44D7B" w:rsidP="00E44D7B">
            <w:pPr>
              <w:pStyle w:val="afa"/>
              <w:spacing w:before="0" w:after="0"/>
              <w:rPr>
                <w:szCs w:val="24"/>
              </w:rPr>
            </w:pPr>
          </w:p>
        </w:tc>
        <w:tc>
          <w:tcPr>
            <w:tcW w:w="1984" w:type="dxa"/>
          </w:tcPr>
          <w:p w14:paraId="562F0CC8" w14:textId="77777777" w:rsidR="00E44D7B" w:rsidRPr="000776FB" w:rsidRDefault="00E44D7B" w:rsidP="00E44D7B">
            <w:pPr>
              <w:pStyle w:val="afa"/>
              <w:spacing w:before="0" w:after="0"/>
              <w:rPr>
                <w:szCs w:val="24"/>
              </w:rPr>
            </w:pPr>
          </w:p>
        </w:tc>
        <w:tc>
          <w:tcPr>
            <w:tcW w:w="1985" w:type="dxa"/>
          </w:tcPr>
          <w:p w14:paraId="660A3709" w14:textId="77777777" w:rsidR="00E44D7B" w:rsidRPr="000776FB" w:rsidRDefault="00E44D7B" w:rsidP="00E44D7B">
            <w:pPr>
              <w:pStyle w:val="afa"/>
              <w:spacing w:before="0" w:after="0"/>
              <w:rPr>
                <w:szCs w:val="24"/>
              </w:rPr>
            </w:pPr>
          </w:p>
        </w:tc>
      </w:tr>
      <w:tr w:rsidR="00E44D7B" w:rsidRPr="009D6B1B" w14:paraId="075C1333" w14:textId="77777777" w:rsidTr="00CE22C2">
        <w:trPr>
          <w:cantSplit/>
        </w:trPr>
        <w:tc>
          <w:tcPr>
            <w:tcW w:w="9498" w:type="dxa"/>
            <w:gridSpan w:val="5"/>
          </w:tcPr>
          <w:p w14:paraId="3F42F920"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2A487EE3" w14:textId="77777777" w:rsidTr="00CE22C2">
        <w:tc>
          <w:tcPr>
            <w:tcW w:w="567" w:type="dxa"/>
          </w:tcPr>
          <w:p w14:paraId="72594572"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65CA0FE9" w14:textId="77777777" w:rsidR="00E44D7B" w:rsidRPr="00732F6F" w:rsidRDefault="00E44D7B" w:rsidP="00E44D7B">
            <w:pPr>
              <w:pStyle w:val="afa"/>
              <w:spacing w:before="0" w:after="0"/>
              <w:rPr>
                <w:sz w:val="26"/>
                <w:szCs w:val="26"/>
              </w:rPr>
            </w:pPr>
          </w:p>
        </w:tc>
        <w:tc>
          <w:tcPr>
            <w:tcW w:w="2552" w:type="dxa"/>
          </w:tcPr>
          <w:p w14:paraId="13D15442" w14:textId="77777777" w:rsidR="00E44D7B" w:rsidRPr="000776FB" w:rsidRDefault="00E44D7B" w:rsidP="00E44D7B">
            <w:pPr>
              <w:pStyle w:val="afa"/>
              <w:spacing w:before="0" w:after="0"/>
              <w:jc w:val="center"/>
              <w:rPr>
                <w:szCs w:val="24"/>
              </w:rPr>
            </w:pPr>
          </w:p>
        </w:tc>
        <w:tc>
          <w:tcPr>
            <w:tcW w:w="1984" w:type="dxa"/>
          </w:tcPr>
          <w:p w14:paraId="609A300E" w14:textId="77777777" w:rsidR="00E44D7B" w:rsidRPr="000776FB" w:rsidRDefault="00E44D7B" w:rsidP="00E44D7B">
            <w:pPr>
              <w:pStyle w:val="afa"/>
              <w:spacing w:before="0" w:after="0"/>
              <w:rPr>
                <w:szCs w:val="24"/>
              </w:rPr>
            </w:pPr>
          </w:p>
        </w:tc>
        <w:tc>
          <w:tcPr>
            <w:tcW w:w="1985" w:type="dxa"/>
          </w:tcPr>
          <w:p w14:paraId="16327F40" w14:textId="77777777" w:rsidR="00E44D7B" w:rsidRPr="000776FB" w:rsidRDefault="00E44D7B" w:rsidP="00E44D7B">
            <w:pPr>
              <w:pStyle w:val="afa"/>
              <w:spacing w:before="0" w:after="0"/>
              <w:jc w:val="center"/>
              <w:rPr>
                <w:szCs w:val="24"/>
              </w:rPr>
            </w:pPr>
          </w:p>
        </w:tc>
      </w:tr>
      <w:tr w:rsidR="00E44D7B" w:rsidRPr="009D6B1B" w14:paraId="793EC2C7" w14:textId="77777777" w:rsidTr="00CE22C2">
        <w:tc>
          <w:tcPr>
            <w:tcW w:w="567" w:type="dxa"/>
          </w:tcPr>
          <w:p w14:paraId="3A388CA1"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677BEE0" w14:textId="77777777" w:rsidR="00E44D7B" w:rsidRPr="00732F6F" w:rsidRDefault="00E44D7B" w:rsidP="00E44D7B">
            <w:pPr>
              <w:pStyle w:val="afa"/>
              <w:spacing w:before="0" w:after="0"/>
              <w:rPr>
                <w:sz w:val="26"/>
                <w:szCs w:val="26"/>
              </w:rPr>
            </w:pPr>
          </w:p>
        </w:tc>
        <w:tc>
          <w:tcPr>
            <w:tcW w:w="2552" w:type="dxa"/>
          </w:tcPr>
          <w:p w14:paraId="5AE26EAA" w14:textId="77777777" w:rsidR="00E44D7B" w:rsidRPr="000776FB" w:rsidRDefault="00E44D7B" w:rsidP="00E44D7B">
            <w:pPr>
              <w:pStyle w:val="afa"/>
              <w:spacing w:before="0" w:after="0"/>
              <w:jc w:val="center"/>
              <w:rPr>
                <w:szCs w:val="24"/>
              </w:rPr>
            </w:pPr>
          </w:p>
        </w:tc>
        <w:tc>
          <w:tcPr>
            <w:tcW w:w="1984" w:type="dxa"/>
          </w:tcPr>
          <w:p w14:paraId="3BBC610D" w14:textId="77777777" w:rsidR="00E44D7B" w:rsidRPr="000776FB" w:rsidRDefault="00E44D7B" w:rsidP="00E44D7B">
            <w:pPr>
              <w:pStyle w:val="afa"/>
              <w:spacing w:before="0" w:after="0"/>
              <w:rPr>
                <w:szCs w:val="24"/>
              </w:rPr>
            </w:pPr>
          </w:p>
        </w:tc>
        <w:tc>
          <w:tcPr>
            <w:tcW w:w="1985" w:type="dxa"/>
          </w:tcPr>
          <w:p w14:paraId="44E3FBC6" w14:textId="77777777" w:rsidR="00E44D7B" w:rsidRPr="000776FB" w:rsidRDefault="00E44D7B" w:rsidP="00E44D7B">
            <w:pPr>
              <w:pStyle w:val="afa"/>
              <w:spacing w:before="0" w:after="0"/>
              <w:jc w:val="center"/>
              <w:rPr>
                <w:szCs w:val="24"/>
              </w:rPr>
            </w:pPr>
          </w:p>
        </w:tc>
      </w:tr>
      <w:tr w:rsidR="00E44D7B" w:rsidRPr="009D6B1B" w14:paraId="4E4143F0" w14:textId="77777777" w:rsidTr="00CE22C2">
        <w:tc>
          <w:tcPr>
            <w:tcW w:w="567" w:type="dxa"/>
          </w:tcPr>
          <w:p w14:paraId="77C3430D"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8F0462E" w14:textId="77777777" w:rsidR="00E44D7B" w:rsidRPr="00732F6F" w:rsidRDefault="00E44D7B" w:rsidP="00E44D7B">
            <w:pPr>
              <w:pStyle w:val="afa"/>
              <w:spacing w:before="0" w:after="0"/>
              <w:rPr>
                <w:sz w:val="26"/>
                <w:szCs w:val="26"/>
              </w:rPr>
            </w:pPr>
          </w:p>
        </w:tc>
        <w:tc>
          <w:tcPr>
            <w:tcW w:w="2552" w:type="dxa"/>
          </w:tcPr>
          <w:p w14:paraId="54C1214F" w14:textId="77777777" w:rsidR="00E44D7B" w:rsidRPr="00732F6F" w:rsidRDefault="00E44D7B" w:rsidP="00E44D7B">
            <w:pPr>
              <w:pStyle w:val="afa"/>
              <w:spacing w:before="0" w:after="0"/>
              <w:jc w:val="center"/>
              <w:rPr>
                <w:sz w:val="26"/>
                <w:szCs w:val="26"/>
              </w:rPr>
            </w:pPr>
          </w:p>
        </w:tc>
        <w:tc>
          <w:tcPr>
            <w:tcW w:w="1984" w:type="dxa"/>
          </w:tcPr>
          <w:p w14:paraId="1027C24C" w14:textId="77777777" w:rsidR="00E44D7B" w:rsidRPr="00732F6F" w:rsidRDefault="00E44D7B" w:rsidP="00E44D7B">
            <w:pPr>
              <w:pStyle w:val="afa"/>
              <w:spacing w:before="0" w:after="0"/>
              <w:rPr>
                <w:sz w:val="26"/>
                <w:szCs w:val="26"/>
              </w:rPr>
            </w:pPr>
          </w:p>
        </w:tc>
        <w:tc>
          <w:tcPr>
            <w:tcW w:w="1985" w:type="dxa"/>
          </w:tcPr>
          <w:p w14:paraId="605594FB" w14:textId="77777777" w:rsidR="00E44D7B" w:rsidRPr="00732F6F" w:rsidRDefault="00E44D7B" w:rsidP="00E44D7B">
            <w:pPr>
              <w:pStyle w:val="afa"/>
              <w:spacing w:before="0" w:after="0"/>
              <w:jc w:val="center"/>
              <w:rPr>
                <w:sz w:val="26"/>
                <w:szCs w:val="26"/>
              </w:rPr>
            </w:pPr>
          </w:p>
        </w:tc>
      </w:tr>
      <w:tr w:rsidR="00E44D7B" w:rsidRPr="009D6B1B" w14:paraId="78E9FE35" w14:textId="77777777" w:rsidTr="00CE22C2">
        <w:tc>
          <w:tcPr>
            <w:tcW w:w="567" w:type="dxa"/>
          </w:tcPr>
          <w:p w14:paraId="38D83776" w14:textId="77777777" w:rsidR="00E44D7B" w:rsidRPr="00732F6F" w:rsidRDefault="00E44D7B" w:rsidP="00E44D7B">
            <w:pPr>
              <w:rPr>
                <w:sz w:val="26"/>
                <w:szCs w:val="26"/>
              </w:rPr>
            </w:pPr>
            <w:r w:rsidRPr="00732F6F">
              <w:rPr>
                <w:sz w:val="26"/>
                <w:szCs w:val="26"/>
              </w:rPr>
              <w:t>…</w:t>
            </w:r>
          </w:p>
        </w:tc>
        <w:tc>
          <w:tcPr>
            <w:tcW w:w="2410" w:type="dxa"/>
          </w:tcPr>
          <w:p w14:paraId="59D48B93" w14:textId="77777777" w:rsidR="00E44D7B" w:rsidRPr="00732F6F" w:rsidRDefault="00E44D7B" w:rsidP="00E44D7B">
            <w:pPr>
              <w:pStyle w:val="afa"/>
              <w:spacing w:before="0" w:after="0"/>
              <w:rPr>
                <w:sz w:val="26"/>
                <w:szCs w:val="26"/>
              </w:rPr>
            </w:pPr>
          </w:p>
        </w:tc>
        <w:tc>
          <w:tcPr>
            <w:tcW w:w="2552" w:type="dxa"/>
          </w:tcPr>
          <w:p w14:paraId="49FB5AD9" w14:textId="77777777" w:rsidR="00E44D7B" w:rsidRPr="00732F6F" w:rsidRDefault="00E44D7B" w:rsidP="00E44D7B">
            <w:pPr>
              <w:pStyle w:val="afa"/>
              <w:spacing w:before="0" w:after="0"/>
              <w:jc w:val="center"/>
              <w:rPr>
                <w:sz w:val="26"/>
                <w:szCs w:val="26"/>
              </w:rPr>
            </w:pPr>
          </w:p>
        </w:tc>
        <w:tc>
          <w:tcPr>
            <w:tcW w:w="1984" w:type="dxa"/>
          </w:tcPr>
          <w:p w14:paraId="4AD90582" w14:textId="77777777" w:rsidR="00E44D7B" w:rsidRPr="00732F6F" w:rsidRDefault="00E44D7B" w:rsidP="00E44D7B">
            <w:pPr>
              <w:pStyle w:val="afa"/>
              <w:spacing w:before="0" w:after="0"/>
              <w:rPr>
                <w:sz w:val="26"/>
                <w:szCs w:val="26"/>
              </w:rPr>
            </w:pPr>
          </w:p>
        </w:tc>
        <w:tc>
          <w:tcPr>
            <w:tcW w:w="1985" w:type="dxa"/>
          </w:tcPr>
          <w:p w14:paraId="02B51B6E" w14:textId="77777777" w:rsidR="00E44D7B" w:rsidRPr="00732F6F" w:rsidRDefault="00E44D7B" w:rsidP="00E44D7B">
            <w:pPr>
              <w:pStyle w:val="afa"/>
              <w:spacing w:before="0" w:after="0"/>
              <w:jc w:val="center"/>
              <w:rPr>
                <w:sz w:val="26"/>
                <w:szCs w:val="26"/>
              </w:rPr>
            </w:pPr>
          </w:p>
        </w:tc>
      </w:tr>
    </w:tbl>
    <w:p w14:paraId="43CA40C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2D4A8E77" w14:textId="77777777" w:rsidTr="00CE22C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22DC24"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643B79"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2603BFF" w14:textId="77777777" w:rsidTr="00CE22C2">
        <w:tc>
          <w:tcPr>
            <w:tcW w:w="4770" w:type="dxa"/>
            <w:tcBorders>
              <w:top w:val="single" w:sz="4" w:space="0" w:color="auto"/>
              <w:left w:val="single" w:sz="4" w:space="0" w:color="auto"/>
              <w:bottom w:val="single" w:sz="4" w:space="0" w:color="auto"/>
              <w:right w:val="single" w:sz="4" w:space="0" w:color="auto"/>
            </w:tcBorders>
          </w:tcPr>
          <w:p w14:paraId="2048284D"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B3EC6E0" w14:textId="77777777" w:rsidR="00F27CCD" w:rsidRPr="003135DF" w:rsidRDefault="00F27CCD" w:rsidP="00F27CCD">
            <w:pPr>
              <w:pStyle w:val="afa"/>
              <w:rPr>
                <w:color w:val="000000"/>
                <w:szCs w:val="24"/>
              </w:rPr>
            </w:pPr>
          </w:p>
        </w:tc>
      </w:tr>
      <w:tr w:rsidR="00F27CCD" w:rsidRPr="009D6B1B" w14:paraId="3DD4D999" w14:textId="77777777" w:rsidTr="00CE22C2">
        <w:tc>
          <w:tcPr>
            <w:tcW w:w="4770" w:type="dxa"/>
            <w:tcBorders>
              <w:top w:val="single" w:sz="4" w:space="0" w:color="auto"/>
              <w:left w:val="single" w:sz="4" w:space="0" w:color="auto"/>
              <w:bottom w:val="single" w:sz="4" w:space="0" w:color="auto"/>
              <w:right w:val="single" w:sz="4" w:space="0" w:color="auto"/>
            </w:tcBorders>
          </w:tcPr>
          <w:p w14:paraId="40EA5717"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91BE2B3" w14:textId="77777777" w:rsidR="00F27CCD" w:rsidRPr="003135DF" w:rsidRDefault="00F27CCD" w:rsidP="00F27CCD">
            <w:pPr>
              <w:pStyle w:val="afa"/>
              <w:rPr>
                <w:color w:val="000000"/>
                <w:szCs w:val="24"/>
              </w:rPr>
            </w:pPr>
          </w:p>
        </w:tc>
      </w:tr>
      <w:tr w:rsidR="00F27CCD" w:rsidRPr="009D6B1B" w14:paraId="3E794A85" w14:textId="77777777" w:rsidTr="00CE22C2">
        <w:tc>
          <w:tcPr>
            <w:tcW w:w="4770" w:type="dxa"/>
            <w:tcBorders>
              <w:top w:val="single" w:sz="4" w:space="0" w:color="auto"/>
              <w:left w:val="single" w:sz="4" w:space="0" w:color="auto"/>
              <w:bottom w:val="single" w:sz="4" w:space="0" w:color="auto"/>
              <w:right w:val="single" w:sz="4" w:space="0" w:color="auto"/>
            </w:tcBorders>
          </w:tcPr>
          <w:p w14:paraId="29ACA411"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5F1EDFB7"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B269E8C" w14:textId="77777777" w:rsidTr="00CE22C2">
        <w:tc>
          <w:tcPr>
            <w:tcW w:w="4644" w:type="dxa"/>
          </w:tcPr>
          <w:p w14:paraId="4E2C9E64" w14:textId="77777777" w:rsidR="00F27CCD" w:rsidRDefault="00F27CCD" w:rsidP="00F27CCD">
            <w:pPr>
              <w:jc w:val="right"/>
              <w:rPr>
                <w:sz w:val="26"/>
                <w:szCs w:val="26"/>
              </w:rPr>
            </w:pPr>
          </w:p>
          <w:p w14:paraId="20C54682"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B2EBD7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37E4DFA" w14:textId="77777777" w:rsidTr="00CE22C2">
        <w:tc>
          <w:tcPr>
            <w:tcW w:w="4644" w:type="dxa"/>
          </w:tcPr>
          <w:p w14:paraId="739D3C6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223D3B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F824DB4"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44EBE315"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28737DAA"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55" w:name="_Toc309208643"/>
      <w:bookmarkStart w:id="256" w:name="_Toc425777418"/>
      <w:r w:rsidRPr="003135DF">
        <w:lastRenderedPageBreak/>
        <w:t>Инструкции по заполнению</w:t>
      </w:r>
      <w:bookmarkEnd w:id="255"/>
      <w:bookmarkEnd w:id="256"/>
    </w:p>
    <w:p w14:paraId="71A89ED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6CE2D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6825F7C" w14:textId="77777777" w:rsidR="00F27CCD" w:rsidRPr="003135DF" w:rsidRDefault="00F27CCD" w:rsidP="0080265A">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6295F209" w14:textId="77777777" w:rsidR="00F27CCD" w:rsidRPr="003135DF" w:rsidRDefault="00F27CCD" w:rsidP="0080265A">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2D7322E1" w14:textId="77777777" w:rsidR="00F27CCD" w:rsidRPr="003135DF" w:rsidRDefault="00F27CCD" w:rsidP="0080265A">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50DE2E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0C5ED70" w14:textId="77777777" w:rsidR="00F27CCD" w:rsidRPr="003135DF" w:rsidRDefault="00F27CCD" w:rsidP="0080265A">
      <w:pPr>
        <w:pStyle w:val="af8"/>
        <w:numPr>
          <w:ilvl w:val="1"/>
          <w:numId w:val="17"/>
        </w:numPr>
        <w:tabs>
          <w:tab w:val="clear" w:pos="1134"/>
        </w:tabs>
        <w:spacing w:before="120" w:after="60"/>
        <w:contextualSpacing w:val="0"/>
        <w:jc w:val="both"/>
        <w:outlineLvl w:val="0"/>
        <w:rPr>
          <w:b/>
        </w:rPr>
      </w:pPr>
      <w:bookmarkStart w:id="257" w:name="_Ref96861029"/>
      <w:bookmarkStart w:id="258" w:name="_Toc309208644"/>
      <w:bookmarkStart w:id="259" w:name="_Toc425777419"/>
      <w:bookmarkStart w:id="260" w:name="_Ref90381523"/>
      <w:bookmarkStart w:id="261"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57"/>
      <w:bookmarkEnd w:id="258"/>
      <w:bookmarkEnd w:id="259"/>
    </w:p>
    <w:p w14:paraId="7432CCC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62" w:name="_Toc309208645"/>
      <w:bookmarkStart w:id="263"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2"/>
      <w:bookmarkEnd w:id="263"/>
    </w:p>
    <w:p w14:paraId="5BE61E0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61B77AC"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6CAB5A3" w14:textId="77777777" w:rsidR="00F27CCD" w:rsidRPr="003135DF" w:rsidRDefault="00F27CCD" w:rsidP="00F27CCD">
      <w:pPr>
        <w:spacing w:before="240" w:after="120"/>
        <w:jc w:val="center"/>
        <w:rPr>
          <w:b/>
        </w:rPr>
      </w:pPr>
      <w:r w:rsidRPr="003135DF">
        <w:rPr>
          <w:b/>
        </w:rPr>
        <w:t>Уважаемые господа!</w:t>
      </w:r>
    </w:p>
    <w:p w14:paraId="29A6F1E0"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0499F90B"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1F3C63B"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00897DB"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B003751" w14:textId="77777777" w:rsidTr="00CE22C2">
        <w:tc>
          <w:tcPr>
            <w:tcW w:w="4644" w:type="dxa"/>
          </w:tcPr>
          <w:p w14:paraId="04B67EE9" w14:textId="77777777" w:rsidR="00F27CCD" w:rsidRDefault="00F27CCD" w:rsidP="00F27CCD">
            <w:pPr>
              <w:jc w:val="right"/>
              <w:rPr>
                <w:sz w:val="26"/>
                <w:szCs w:val="26"/>
              </w:rPr>
            </w:pPr>
          </w:p>
          <w:p w14:paraId="682F55A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AF603E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5BBF8C2" w14:textId="77777777" w:rsidTr="00CE22C2">
        <w:tc>
          <w:tcPr>
            <w:tcW w:w="4644" w:type="dxa"/>
          </w:tcPr>
          <w:p w14:paraId="6256F1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6B26C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7432176" w14:textId="77777777" w:rsidR="00F27CCD" w:rsidRPr="002008A1" w:rsidRDefault="00F27CCD" w:rsidP="00F27CCD">
      <w:pPr>
        <w:widowControl/>
        <w:autoSpaceDE/>
        <w:autoSpaceDN/>
        <w:adjustRightInd/>
        <w:ind w:left="1497"/>
        <w:jc w:val="both"/>
        <w:rPr>
          <w:sz w:val="26"/>
          <w:szCs w:val="26"/>
        </w:rPr>
      </w:pPr>
    </w:p>
    <w:p w14:paraId="756796C9"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2210A4F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64" w:name="_Toc309208646"/>
      <w:bookmarkStart w:id="265" w:name="_Toc425777421"/>
      <w:r w:rsidRPr="003135DF">
        <w:lastRenderedPageBreak/>
        <w:t>Инструкции по заполнению</w:t>
      </w:r>
      <w:bookmarkEnd w:id="264"/>
      <w:bookmarkEnd w:id="265"/>
    </w:p>
    <w:p w14:paraId="73947835"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1D46E1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D90EE8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6C1BA062" w14:textId="77777777" w:rsidR="00F27CCD" w:rsidRPr="003135DF" w:rsidRDefault="00F27CCD" w:rsidP="0080265A">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0"/>
      <w:bookmarkEnd w:id="261"/>
    </w:p>
    <w:p w14:paraId="7AE4CCCE"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691E8C2" w14:textId="77777777" w:rsidR="00F27CCD" w:rsidRPr="003135DF" w:rsidRDefault="00F27CCD" w:rsidP="0080265A">
      <w:pPr>
        <w:pStyle w:val="af8"/>
        <w:numPr>
          <w:ilvl w:val="1"/>
          <w:numId w:val="17"/>
        </w:numPr>
        <w:tabs>
          <w:tab w:val="clear" w:pos="1134"/>
        </w:tabs>
        <w:spacing w:before="120" w:after="60"/>
        <w:contextualSpacing w:val="0"/>
        <w:jc w:val="both"/>
        <w:outlineLvl w:val="0"/>
        <w:rPr>
          <w:b/>
        </w:rPr>
      </w:pPr>
      <w:bookmarkStart w:id="266" w:name="_Toc297539695"/>
      <w:bookmarkStart w:id="267" w:name="_Toc247539684"/>
      <w:bookmarkStart w:id="268" w:name="_Ref300306096"/>
      <w:bookmarkStart w:id="269" w:name="_Ref300307616"/>
      <w:bookmarkStart w:id="270" w:name="_Toc309208647"/>
      <w:bookmarkStart w:id="271" w:name="_Ref316464564"/>
      <w:bookmarkStart w:id="272" w:name="_Ref316488308"/>
      <w:bookmarkStart w:id="273"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66"/>
      <w:bookmarkEnd w:id="267"/>
      <w:bookmarkEnd w:id="268"/>
      <w:bookmarkEnd w:id="269"/>
      <w:bookmarkEnd w:id="270"/>
      <w:bookmarkEnd w:id="271"/>
      <w:bookmarkEnd w:id="272"/>
      <w:bookmarkEnd w:id="273"/>
    </w:p>
    <w:p w14:paraId="169B1FF0"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74" w:name="_Toc247539685"/>
      <w:bookmarkStart w:id="275" w:name="_Toc152061626"/>
      <w:bookmarkStart w:id="276" w:name="_Toc148958009"/>
      <w:bookmarkStart w:id="277" w:name="_Toc147900824"/>
      <w:bookmarkStart w:id="278" w:name="_Toc131596201"/>
      <w:bookmarkStart w:id="279" w:name="_Toc297539696"/>
      <w:bookmarkStart w:id="280" w:name="_Toc309208648"/>
      <w:bookmarkStart w:id="281" w:name="_Toc425777423"/>
      <w:r w:rsidRPr="003135DF">
        <w:t xml:space="preserve">Форма </w:t>
      </w:r>
      <w:bookmarkEnd w:id="274"/>
      <w:bookmarkEnd w:id="275"/>
      <w:bookmarkEnd w:id="276"/>
      <w:bookmarkEnd w:id="277"/>
      <w:bookmarkEnd w:id="278"/>
      <w:bookmarkEnd w:id="279"/>
      <w:bookmarkEnd w:id="280"/>
      <w:r w:rsidRPr="003135DF">
        <w:t xml:space="preserve">описи документов, содержащихся в заявке на участие в </w:t>
      </w:r>
      <w:r>
        <w:t>закупке</w:t>
      </w:r>
      <w:bookmarkEnd w:id="281"/>
    </w:p>
    <w:p w14:paraId="5824FC4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DEEEB37"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C25207" w14:textId="77777777" w:rsidR="00F27CCD" w:rsidRPr="003135DF" w:rsidRDefault="00F27CCD" w:rsidP="00F27CCD">
      <w:pPr>
        <w:spacing w:before="240" w:after="120"/>
        <w:jc w:val="center"/>
        <w:rPr>
          <w:b/>
        </w:rPr>
      </w:pPr>
      <w:bookmarkStart w:id="282" w:name="_Toc131596202"/>
      <w:bookmarkStart w:id="283" w:name="_Toc125804553"/>
      <w:r w:rsidRPr="003135DF">
        <w:rPr>
          <w:b/>
        </w:rPr>
        <w:t xml:space="preserve">Опись документов, содержащихся </w:t>
      </w:r>
      <w:bookmarkEnd w:id="282"/>
      <w:bookmarkEnd w:id="283"/>
      <w:r w:rsidRPr="003135DF">
        <w:rPr>
          <w:b/>
        </w:rPr>
        <w:t xml:space="preserve">в заявке на участие в </w:t>
      </w:r>
      <w:r>
        <w:rPr>
          <w:b/>
        </w:rPr>
        <w:t>закупке</w:t>
      </w:r>
    </w:p>
    <w:p w14:paraId="46D1C77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14:paraId="3991EA60" w14:textId="77777777" w:rsidTr="00CE22C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DDC983" w14:textId="77777777"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88AA03" w14:textId="77777777"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EF2601" w14:textId="77777777" w:rsidR="00F27CCD" w:rsidRPr="00A75AEC" w:rsidRDefault="00BD3C1D" w:rsidP="00F27CCD">
            <w:pPr>
              <w:snapToGrid w:val="0"/>
              <w:jc w:val="center"/>
              <w:rPr>
                <w:sz w:val="22"/>
                <w:szCs w:val="22"/>
              </w:rPr>
            </w:pPr>
            <w:r>
              <w:rPr>
                <w:sz w:val="22"/>
                <w:szCs w:val="22"/>
              </w:rPr>
              <w:t>Номера страниц</w:t>
            </w:r>
          </w:p>
        </w:tc>
      </w:tr>
      <w:tr w:rsidR="00F27CCD" w:rsidRPr="00A75AEC" w14:paraId="4710E5E5" w14:textId="77777777" w:rsidTr="00CE22C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DD941F0"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C35E98"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10AEDC"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61C3055C" w14:textId="77777777" w:rsidTr="00CE22C2">
        <w:tc>
          <w:tcPr>
            <w:tcW w:w="675" w:type="dxa"/>
            <w:tcBorders>
              <w:top w:val="single" w:sz="4" w:space="0" w:color="auto"/>
              <w:left w:val="single" w:sz="4" w:space="0" w:color="auto"/>
              <w:bottom w:val="single" w:sz="4" w:space="0" w:color="auto"/>
              <w:right w:val="single" w:sz="4" w:space="0" w:color="auto"/>
            </w:tcBorders>
          </w:tcPr>
          <w:p w14:paraId="6E5066F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1D8B1DB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7CFF1B30" w14:textId="77777777" w:rsidR="00F27CCD" w:rsidRPr="003135DF" w:rsidRDefault="00F27CCD" w:rsidP="00F27CCD">
            <w:pPr>
              <w:snapToGrid w:val="0"/>
            </w:pPr>
          </w:p>
        </w:tc>
      </w:tr>
      <w:tr w:rsidR="00F27CCD" w:rsidRPr="00A75AEC" w14:paraId="5477713D" w14:textId="77777777" w:rsidTr="00CE22C2">
        <w:tc>
          <w:tcPr>
            <w:tcW w:w="675" w:type="dxa"/>
            <w:tcBorders>
              <w:top w:val="single" w:sz="4" w:space="0" w:color="auto"/>
              <w:left w:val="single" w:sz="4" w:space="0" w:color="auto"/>
              <w:bottom w:val="single" w:sz="4" w:space="0" w:color="auto"/>
              <w:right w:val="single" w:sz="4" w:space="0" w:color="auto"/>
            </w:tcBorders>
          </w:tcPr>
          <w:p w14:paraId="11B17D4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11EF07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FCEF5B" w14:textId="77777777" w:rsidR="00F27CCD" w:rsidRPr="003135DF" w:rsidRDefault="00F27CCD" w:rsidP="00F27CCD">
            <w:pPr>
              <w:snapToGrid w:val="0"/>
            </w:pPr>
          </w:p>
        </w:tc>
      </w:tr>
      <w:tr w:rsidR="00F27CCD" w:rsidRPr="00A75AEC" w14:paraId="1C3872AD" w14:textId="77777777" w:rsidTr="00CE22C2">
        <w:tc>
          <w:tcPr>
            <w:tcW w:w="675" w:type="dxa"/>
            <w:tcBorders>
              <w:top w:val="single" w:sz="4" w:space="0" w:color="auto"/>
              <w:left w:val="single" w:sz="4" w:space="0" w:color="auto"/>
              <w:bottom w:val="single" w:sz="4" w:space="0" w:color="auto"/>
              <w:right w:val="single" w:sz="4" w:space="0" w:color="auto"/>
            </w:tcBorders>
          </w:tcPr>
          <w:p w14:paraId="054022A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7F27C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126E554" w14:textId="77777777" w:rsidR="00F27CCD" w:rsidRPr="003135DF" w:rsidRDefault="00F27CCD" w:rsidP="00F27CCD">
            <w:pPr>
              <w:snapToGrid w:val="0"/>
            </w:pPr>
          </w:p>
        </w:tc>
      </w:tr>
      <w:tr w:rsidR="00F27CCD" w:rsidRPr="00A75AEC" w14:paraId="32EF881C" w14:textId="77777777" w:rsidTr="00CE22C2">
        <w:tc>
          <w:tcPr>
            <w:tcW w:w="675" w:type="dxa"/>
            <w:tcBorders>
              <w:top w:val="single" w:sz="4" w:space="0" w:color="auto"/>
              <w:left w:val="single" w:sz="4" w:space="0" w:color="auto"/>
              <w:bottom w:val="single" w:sz="4" w:space="0" w:color="auto"/>
              <w:right w:val="single" w:sz="4" w:space="0" w:color="auto"/>
            </w:tcBorders>
          </w:tcPr>
          <w:p w14:paraId="3C94224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9F4BA7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A14C0D" w14:textId="77777777" w:rsidR="00F27CCD" w:rsidRPr="003135DF" w:rsidRDefault="00F27CCD" w:rsidP="00F27CCD">
            <w:pPr>
              <w:snapToGrid w:val="0"/>
            </w:pPr>
          </w:p>
        </w:tc>
      </w:tr>
      <w:tr w:rsidR="00F27CCD" w:rsidRPr="00A75AEC" w14:paraId="495CCA9B" w14:textId="77777777" w:rsidTr="00CE22C2">
        <w:tc>
          <w:tcPr>
            <w:tcW w:w="675" w:type="dxa"/>
            <w:tcBorders>
              <w:top w:val="single" w:sz="4" w:space="0" w:color="auto"/>
              <w:left w:val="single" w:sz="4" w:space="0" w:color="auto"/>
              <w:bottom w:val="single" w:sz="4" w:space="0" w:color="auto"/>
              <w:right w:val="single" w:sz="4" w:space="0" w:color="auto"/>
            </w:tcBorders>
          </w:tcPr>
          <w:p w14:paraId="2A45578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3C19E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9BAABC7" w14:textId="77777777" w:rsidR="00F27CCD" w:rsidRPr="003135DF" w:rsidRDefault="00F27CCD" w:rsidP="00F27CCD">
            <w:pPr>
              <w:snapToGrid w:val="0"/>
            </w:pPr>
          </w:p>
        </w:tc>
      </w:tr>
      <w:tr w:rsidR="00F27CCD" w:rsidRPr="00A75AEC" w14:paraId="51AAEFDF" w14:textId="77777777" w:rsidTr="00CE22C2">
        <w:tc>
          <w:tcPr>
            <w:tcW w:w="675" w:type="dxa"/>
            <w:tcBorders>
              <w:top w:val="single" w:sz="4" w:space="0" w:color="auto"/>
              <w:left w:val="single" w:sz="4" w:space="0" w:color="auto"/>
              <w:bottom w:val="single" w:sz="4" w:space="0" w:color="auto"/>
              <w:right w:val="single" w:sz="4" w:space="0" w:color="auto"/>
            </w:tcBorders>
          </w:tcPr>
          <w:p w14:paraId="07D589E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193F5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9F91D9" w14:textId="77777777" w:rsidR="00F27CCD" w:rsidRPr="003135DF" w:rsidRDefault="00F27CCD" w:rsidP="00F27CCD">
            <w:pPr>
              <w:snapToGrid w:val="0"/>
            </w:pPr>
          </w:p>
        </w:tc>
      </w:tr>
      <w:tr w:rsidR="00F27CCD" w:rsidRPr="00A75AEC" w14:paraId="6F12EC4B" w14:textId="77777777" w:rsidTr="00CE22C2">
        <w:tc>
          <w:tcPr>
            <w:tcW w:w="675" w:type="dxa"/>
            <w:tcBorders>
              <w:top w:val="single" w:sz="4" w:space="0" w:color="auto"/>
              <w:left w:val="single" w:sz="4" w:space="0" w:color="auto"/>
              <w:bottom w:val="single" w:sz="4" w:space="0" w:color="auto"/>
              <w:right w:val="single" w:sz="4" w:space="0" w:color="auto"/>
            </w:tcBorders>
          </w:tcPr>
          <w:p w14:paraId="25C1272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E073D7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CE9ABB" w14:textId="77777777" w:rsidR="00F27CCD" w:rsidRPr="003135DF" w:rsidRDefault="00F27CCD" w:rsidP="00F27CCD">
            <w:pPr>
              <w:snapToGrid w:val="0"/>
            </w:pPr>
          </w:p>
        </w:tc>
      </w:tr>
      <w:tr w:rsidR="00F27CCD" w:rsidRPr="00A75AEC" w14:paraId="28D4C611" w14:textId="77777777" w:rsidTr="00CE22C2">
        <w:tc>
          <w:tcPr>
            <w:tcW w:w="675" w:type="dxa"/>
            <w:tcBorders>
              <w:top w:val="single" w:sz="4" w:space="0" w:color="auto"/>
              <w:left w:val="single" w:sz="4" w:space="0" w:color="auto"/>
              <w:bottom w:val="single" w:sz="4" w:space="0" w:color="auto"/>
              <w:right w:val="single" w:sz="4" w:space="0" w:color="auto"/>
            </w:tcBorders>
          </w:tcPr>
          <w:p w14:paraId="43FFFC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E95BC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1703602" w14:textId="77777777" w:rsidR="00F27CCD" w:rsidRPr="003135DF" w:rsidRDefault="00F27CCD" w:rsidP="00F27CCD">
            <w:pPr>
              <w:snapToGrid w:val="0"/>
            </w:pPr>
          </w:p>
        </w:tc>
      </w:tr>
      <w:tr w:rsidR="00F27CCD" w:rsidRPr="00A75AEC" w14:paraId="084FF376" w14:textId="77777777" w:rsidTr="00CE22C2">
        <w:tc>
          <w:tcPr>
            <w:tcW w:w="675" w:type="dxa"/>
            <w:tcBorders>
              <w:top w:val="single" w:sz="4" w:space="0" w:color="auto"/>
              <w:left w:val="single" w:sz="4" w:space="0" w:color="auto"/>
              <w:bottom w:val="single" w:sz="4" w:space="0" w:color="auto"/>
              <w:right w:val="single" w:sz="4" w:space="0" w:color="auto"/>
            </w:tcBorders>
          </w:tcPr>
          <w:p w14:paraId="05BF3D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B1358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D5F9E7C" w14:textId="77777777" w:rsidR="00F27CCD" w:rsidRPr="003135DF" w:rsidRDefault="00F27CCD" w:rsidP="00F27CCD">
            <w:pPr>
              <w:snapToGrid w:val="0"/>
            </w:pPr>
          </w:p>
        </w:tc>
      </w:tr>
      <w:tr w:rsidR="00F27CCD" w:rsidRPr="00A75AEC" w14:paraId="71B1BF84" w14:textId="77777777" w:rsidTr="00CE22C2">
        <w:tc>
          <w:tcPr>
            <w:tcW w:w="675" w:type="dxa"/>
            <w:tcBorders>
              <w:top w:val="single" w:sz="4" w:space="0" w:color="auto"/>
              <w:left w:val="single" w:sz="4" w:space="0" w:color="auto"/>
              <w:bottom w:val="single" w:sz="4" w:space="0" w:color="auto"/>
              <w:right w:val="single" w:sz="4" w:space="0" w:color="auto"/>
            </w:tcBorders>
          </w:tcPr>
          <w:p w14:paraId="7E3BA57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46ED5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90CF8CE" w14:textId="77777777" w:rsidR="00F27CCD" w:rsidRPr="003135DF" w:rsidRDefault="00F27CCD" w:rsidP="00F27CCD">
            <w:pPr>
              <w:snapToGrid w:val="0"/>
            </w:pPr>
          </w:p>
        </w:tc>
      </w:tr>
      <w:tr w:rsidR="00F27CCD" w:rsidRPr="00A75AEC" w14:paraId="21FB0954" w14:textId="77777777" w:rsidTr="00CE22C2">
        <w:tc>
          <w:tcPr>
            <w:tcW w:w="675" w:type="dxa"/>
            <w:tcBorders>
              <w:top w:val="single" w:sz="4" w:space="0" w:color="auto"/>
              <w:left w:val="single" w:sz="4" w:space="0" w:color="auto"/>
              <w:bottom w:val="single" w:sz="4" w:space="0" w:color="auto"/>
              <w:right w:val="single" w:sz="4" w:space="0" w:color="auto"/>
            </w:tcBorders>
          </w:tcPr>
          <w:p w14:paraId="4B0D0C2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E9764D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03986B" w14:textId="77777777" w:rsidR="00F27CCD" w:rsidRPr="003135DF" w:rsidRDefault="00F27CCD" w:rsidP="00F27CCD">
            <w:pPr>
              <w:snapToGrid w:val="0"/>
            </w:pPr>
          </w:p>
        </w:tc>
      </w:tr>
      <w:tr w:rsidR="00F27CCD" w:rsidRPr="00A75AEC" w14:paraId="261129AE" w14:textId="77777777" w:rsidTr="00CE22C2">
        <w:tc>
          <w:tcPr>
            <w:tcW w:w="675" w:type="dxa"/>
            <w:tcBorders>
              <w:top w:val="single" w:sz="4" w:space="0" w:color="auto"/>
              <w:left w:val="single" w:sz="4" w:space="0" w:color="auto"/>
              <w:bottom w:val="single" w:sz="4" w:space="0" w:color="auto"/>
              <w:right w:val="single" w:sz="4" w:space="0" w:color="auto"/>
            </w:tcBorders>
          </w:tcPr>
          <w:p w14:paraId="36A1A7C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2AEED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CC421D" w14:textId="77777777" w:rsidR="00F27CCD" w:rsidRPr="003135DF" w:rsidRDefault="00F27CCD" w:rsidP="00F27CCD">
            <w:pPr>
              <w:snapToGrid w:val="0"/>
            </w:pPr>
          </w:p>
        </w:tc>
      </w:tr>
      <w:tr w:rsidR="00F27CCD" w:rsidRPr="00A75AEC" w14:paraId="6A98BFA8" w14:textId="77777777" w:rsidTr="00CE22C2">
        <w:tc>
          <w:tcPr>
            <w:tcW w:w="675" w:type="dxa"/>
            <w:tcBorders>
              <w:top w:val="single" w:sz="4" w:space="0" w:color="auto"/>
              <w:left w:val="single" w:sz="4" w:space="0" w:color="auto"/>
              <w:bottom w:val="single" w:sz="4" w:space="0" w:color="auto"/>
              <w:right w:val="single" w:sz="4" w:space="0" w:color="auto"/>
            </w:tcBorders>
          </w:tcPr>
          <w:p w14:paraId="7B78B53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0CC602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B92D241" w14:textId="77777777" w:rsidR="00F27CCD" w:rsidRPr="003135DF" w:rsidRDefault="00F27CCD" w:rsidP="00F27CCD">
            <w:pPr>
              <w:snapToGrid w:val="0"/>
            </w:pPr>
          </w:p>
        </w:tc>
      </w:tr>
      <w:tr w:rsidR="00F27CCD" w:rsidRPr="00A75AEC" w14:paraId="44FEAA7C" w14:textId="77777777" w:rsidTr="00CE22C2">
        <w:tc>
          <w:tcPr>
            <w:tcW w:w="675" w:type="dxa"/>
            <w:tcBorders>
              <w:top w:val="single" w:sz="4" w:space="0" w:color="auto"/>
              <w:left w:val="single" w:sz="4" w:space="0" w:color="auto"/>
              <w:bottom w:val="single" w:sz="4" w:space="0" w:color="auto"/>
              <w:right w:val="single" w:sz="4" w:space="0" w:color="auto"/>
            </w:tcBorders>
          </w:tcPr>
          <w:p w14:paraId="00FD8B2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9CFA84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76F76B" w14:textId="77777777" w:rsidR="00F27CCD" w:rsidRPr="003135DF" w:rsidRDefault="00F27CCD" w:rsidP="00F27CCD">
            <w:pPr>
              <w:snapToGrid w:val="0"/>
            </w:pPr>
          </w:p>
        </w:tc>
      </w:tr>
      <w:tr w:rsidR="00F27CCD" w:rsidRPr="00A75AEC" w14:paraId="2FE37278" w14:textId="77777777" w:rsidTr="00CE22C2">
        <w:tc>
          <w:tcPr>
            <w:tcW w:w="675" w:type="dxa"/>
            <w:tcBorders>
              <w:top w:val="single" w:sz="4" w:space="0" w:color="auto"/>
              <w:left w:val="single" w:sz="4" w:space="0" w:color="auto"/>
              <w:bottom w:val="single" w:sz="4" w:space="0" w:color="auto"/>
              <w:right w:val="single" w:sz="4" w:space="0" w:color="auto"/>
            </w:tcBorders>
          </w:tcPr>
          <w:p w14:paraId="78DF3A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DBD5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A8EB5DB" w14:textId="77777777" w:rsidR="00F27CCD" w:rsidRPr="003135DF" w:rsidRDefault="00F27CCD" w:rsidP="00F27CCD">
            <w:pPr>
              <w:snapToGrid w:val="0"/>
            </w:pPr>
          </w:p>
        </w:tc>
      </w:tr>
      <w:tr w:rsidR="00F27CCD" w:rsidRPr="00A75AEC" w14:paraId="2240FCDD" w14:textId="77777777" w:rsidTr="00CE22C2">
        <w:tc>
          <w:tcPr>
            <w:tcW w:w="675" w:type="dxa"/>
            <w:tcBorders>
              <w:top w:val="single" w:sz="4" w:space="0" w:color="auto"/>
              <w:left w:val="single" w:sz="4" w:space="0" w:color="auto"/>
              <w:bottom w:val="single" w:sz="4" w:space="0" w:color="auto"/>
              <w:right w:val="single" w:sz="4" w:space="0" w:color="auto"/>
            </w:tcBorders>
          </w:tcPr>
          <w:p w14:paraId="43AB2C4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8CD781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D856A05" w14:textId="77777777" w:rsidR="00F27CCD" w:rsidRPr="003135DF" w:rsidRDefault="00F27CCD" w:rsidP="00F27CCD">
            <w:pPr>
              <w:snapToGrid w:val="0"/>
            </w:pPr>
          </w:p>
        </w:tc>
      </w:tr>
      <w:tr w:rsidR="00F27CCD" w:rsidRPr="00A75AEC" w14:paraId="2E62B633" w14:textId="77777777" w:rsidTr="00CE22C2">
        <w:tc>
          <w:tcPr>
            <w:tcW w:w="675" w:type="dxa"/>
            <w:tcBorders>
              <w:top w:val="single" w:sz="4" w:space="0" w:color="auto"/>
              <w:left w:val="single" w:sz="4" w:space="0" w:color="auto"/>
              <w:bottom w:val="single" w:sz="4" w:space="0" w:color="auto"/>
              <w:right w:val="single" w:sz="4" w:space="0" w:color="auto"/>
            </w:tcBorders>
          </w:tcPr>
          <w:p w14:paraId="323162D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BAA4AB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F01428B" w14:textId="77777777" w:rsidR="00F27CCD" w:rsidRPr="003135DF" w:rsidRDefault="00F27CCD" w:rsidP="00F27CCD">
            <w:pPr>
              <w:snapToGrid w:val="0"/>
            </w:pPr>
          </w:p>
        </w:tc>
      </w:tr>
      <w:tr w:rsidR="00F27CCD" w:rsidRPr="00A75AEC" w14:paraId="4095FA2C" w14:textId="77777777" w:rsidTr="00CE22C2">
        <w:tc>
          <w:tcPr>
            <w:tcW w:w="675" w:type="dxa"/>
            <w:tcBorders>
              <w:top w:val="single" w:sz="4" w:space="0" w:color="auto"/>
              <w:left w:val="single" w:sz="4" w:space="0" w:color="auto"/>
              <w:bottom w:val="single" w:sz="4" w:space="0" w:color="auto"/>
              <w:right w:val="single" w:sz="4" w:space="0" w:color="auto"/>
            </w:tcBorders>
          </w:tcPr>
          <w:p w14:paraId="1BF484F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E9EBC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A5AACA" w14:textId="77777777" w:rsidR="00F27CCD" w:rsidRPr="003135DF" w:rsidRDefault="00F27CCD" w:rsidP="00F27CCD">
            <w:pPr>
              <w:snapToGrid w:val="0"/>
            </w:pPr>
          </w:p>
        </w:tc>
      </w:tr>
      <w:tr w:rsidR="00F27CCD" w:rsidRPr="00A75AEC" w14:paraId="6327431B" w14:textId="77777777" w:rsidTr="00CE22C2">
        <w:tc>
          <w:tcPr>
            <w:tcW w:w="675" w:type="dxa"/>
            <w:tcBorders>
              <w:top w:val="single" w:sz="4" w:space="0" w:color="auto"/>
              <w:left w:val="single" w:sz="4" w:space="0" w:color="auto"/>
              <w:bottom w:val="single" w:sz="4" w:space="0" w:color="auto"/>
              <w:right w:val="single" w:sz="4" w:space="0" w:color="auto"/>
            </w:tcBorders>
          </w:tcPr>
          <w:p w14:paraId="54AB4E5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AE8353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94E7D3C" w14:textId="77777777" w:rsidR="00F27CCD" w:rsidRPr="003135DF" w:rsidRDefault="00F27CCD" w:rsidP="00F27CCD">
            <w:pPr>
              <w:snapToGrid w:val="0"/>
            </w:pPr>
          </w:p>
        </w:tc>
      </w:tr>
      <w:tr w:rsidR="00F27CCD" w:rsidRPr="00A75AEC" w14:paraId="67032BB0" w14:textId="77777777" w:rsidTr="00CE22C2">
        <w:tc>
          <w:tcPr>
            <w:tcW w:w="675" w:type="dxa"/>
            <w:tcBorders>
              <w:top w:val="single" w:sz="4" w:space="0" w:color="auto"/>
              <w:left w:val="single" w:sz="4" w:space="0" w:color="auto"/>
              <w:bottom w:val="single" w:sz="4" w:space="0" w:color="auto"/>
              <w:right w:val="single" w:sz="4" w:space="0" w:color="auto"/>
            </w:tcBorders>
          </w:tcPr>
          <w:p w14:paraId="74465A9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A0F4A3F"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7A02DA0" w14:textId="77777777" w:rsidR="00F27CCD" w:rsidRPr="003135DF" w:rsidRDefault="00F27CCD" w:rsidP="00F27CCD">
            <w:pPr>
              <w:snapToGrid w:val="0"/>
            </w:pPr>
          </w:p>
        </w:tc>
      </w:tr>
      <w:tr w:rsidR="00F27CCD" w:rsidRPr="00A75AEC" w14:paraId="52B51814" w14:textId="77777777" w:rsidTr="00CE22C2">
        <w:tc>
          <w:tcPr>
            <w:tcW w:w="675" w:type="dxa"/>
            <w:tcBorders>
              <w:top w:val="single" w:sz="4" w:space="0" w:color="auto"/>
              <w:left w:val="single" w:sz="4" w:space="0" w:color="auto"/>
              <w:bottom w:val="single" w:sz="4" w:space="0" w:color="auto"/>
              <w:right w:val="single" w:sz="4" w:space="0" w:color="auto"/>
            </w:tcBorders>
          </w:tcPr>
          <w:p w14:paraId="7FAFF39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C212DAB"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FE1C0FA" w14:textId="77777777" w:rsidR="00F27CCD" w:rsidRPr="003135DF" w:rsidRDefault="00F27CCD" w:rsidP="00F27CCD">
            <w:pPr>
              <w:snapToGrid w:val="0"/>
            </w:pPr>
          </w:p>
        </w:tc>
      </w:tr>
      <w:tr w:rsidR="00F27CCD" w:rsidRPr="00A75AEC" w14:paraId="51AE3133" w14:textId="77777777" w:rsidTr="00CE22C2">
        <w:tc>
          <w:tcPr>
            <w:tcW w:w="675" w:type="dxa"/>
            <w:tcBorders>
              <w:top w:val="single" w:sz="4" w:space="0" w:color="auto"/>
              <w:left w:val="single" w:sz="4" w:space="0" w:color="auto"/>
              <w:bottom w:val="single" w:sz="4" w:space="0" w:color="auto"/>
              <w:right w:val="single" w:sz="4" w:space="0" w:color="auto"/>
            </w:tcBorders>
          </w:tcPr>
          <w:p w14:paraId="0869884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39D59B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6889AF9" w14:textId="77777777" w:rsidR="00F27CCD" w:rsidRPr="003135DF" w:rsidRDefault="00F27CCD" w:rsidP="00F27CCD">
            <w:pPr>
              <w:snapToGrid w:val="0"/>
            </w:pPr>
          </w:p>
        </w:tc>
      </w:tr>
      <w:tr w:rsidR="00F27CCD" w:rsidRPr="00A75AEC" w14:paraId="65A6B4B1" w14:textId="77777777" w:rsidTr="00CE22C2">
        <w:tc>
          <w:tcPr>
            <w:tcW w:w="675" w:type="dxa"/>
            <w:tcBorders>
              <w:top w:val="single" w:sz="4" w:space="0" w:color="auto"/>
              <w:left w:val="single" w:sz="4" w:space="0" w:color="auto"/>
              <w:bottom w:val="single" w:sz="4" w:space="0" w:color="auto"/>
              <w:right w:val="single" w:sz="4" w:space="0" w:color="auto"/>
            </w:tcBorders>
          </w:tcPr>
          <w:p w14:paraId="22A25D3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9DE480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F7E91A7" w14:textId="77777777" w:rsidR="00F27CCD" w:rsidRPr="003135DF" w:rsidRDefault="00F27CCD" w:rsidP="00F27CCD">
            <w:pPr>
              <w:snapToGrid w:val="0"/>
            </w:pPr>
          </w:p>
        </w:tc>
      </w:tr>
      <w:tr w:rsidR="00F27CCD" w:rsidRPr="00A75AEC" w14:paraId="52ADC238" w14:textId="77777777" w:rsidTr="00CE22C2">
        <w:tc>
          <w:tcPr>
            <w:tcW w:w="675" w:type="dxa"/>
            <w:tcBorders>
              <w:top w:val="single" w:sz="4" w:space="0" w:color="auto"/>
              <w:left w:val="single" w:sz="4" w:space="0" w:color="auto"/>
              <w:bottom w:val="single" w:sz="4" w:space="0" w:color="auto"/>
              <w:right w:val="single" w:sz="4" w:space="0" w:color="auto"/>
            </w:tcBorders>
          </w:tcPr>
          <w:p w14:paraId="476EE2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3F0B68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4963CF8" w14:textId="77777777" w:rsidR="00F27CCD" w:rsidRPr="003135DF" w:rsidRDefault="00F27CCD" w:rsidP="00F27CCD">
            <w:pPr>
              <w:snapToGrid w:val="0"/>
            </w:pPr>
          </w:p>
        </w:tc>
      </w:tr>
      <w:tr w:rsidR="00F27CCD" w:rsidRPr="00A75AEC" w14:paraId="2F500509" w14:textId="77777777" w:rsidTr="00CE22C2">
        <w:tc>
          <w:tcPr>
            <w:tcW w:w="675" w:type="dxa"/>
            <w:tcBorders>
              <w:top w:val="single" w:sz="4" w:space="0" w:color="auto"/>
              <w:left w:val="single" w:sz="4" w:space="0" w:color="auto"/>
              <w:bottom w:val="single" w:sz="4" w:space="0" w:color="auto"/>
              <w:right w:val="single" w:sz="4" w:space="0" w:color="auto"/>
            </w:tcBorders>
          </w:tcPr>
          <w:p w14:paraId="6F00CD2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CCB908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874AE4F"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CE01305" w14:textId="77777777" w:rsidTr="00CE22C2">
        <w:tc>
          <w:tcPr>
            <w:tcW w:w="4644" w:type="dxa"/>
          </w:tcPr>
          <w:p w14:paraId="2BDDF952" w14:textId="77777777" w:rsidR="00F27CCD" w:rsidRDefault="00F27CCD" w:rsidP="00F27CCD">
            <w:pPr>
              <w:jc w:val="right"/>
              <w:rPr>
                <w:sz w:val="26"/>
                <w:szCs w:val="26"/>
              </w:rPr>
            </w:pPr>
          </w:p>
          <w:p w14:paraId="7DB28A7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576E29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0468F2" w14:textId="77777777" w:rsidTr="00CE22C2">
        <w:tc>
          <w:tcPr>
            <w:tcW w:w="4644" w:type="dxa"/>
          </w:tcPr>
          <w:p w14:paraId="3B46A84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0B31A4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E3ABA25"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3E03FA0E"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284" w:name="_Toc297539697"/>
      <w:bookmarkStart w:id="285" w:name="_Toc247539686"/>
      <w:bookmarkStart w:id="286" w:name="_Toc152061627"/>
      <w:bookmarkStart w:id="287" w:name="_Toc148958010"/>
      <w:bookmarkStart w:id="288" w:name="_Toc147900825"/>
      <w:bookmarkStart w:id="289" w:name="_Toc131596203"/>
      <w:bookmarkStart w:id="290" w:name="_Toc309208649"/>
      <w:bookmarkStart w:id="291" w:name="_Toc425777424"/>
      <w:r w:rsidRPr="00A325FF">
        <w:lastRenderedPageBreak/>
        <w:t>Инструкции по заполнению</w:t>
      </w:r>
      <w:bookmarkEnd w:id="284"/>
      <w:bookmarkEnd w:id="285"/>
      <w:bookmarkEnd w:id="286"/>
      <w:bookmarkEnd w:id="287"/>
      <w:bookmarkEnd w:id="288"/>
      <w:bookmarkEnd w:id="289"/>
      <w:bookmarkEnd w:id="290"/>
      <w:bookmarkEnd w:id="291"/>
    </w:p>
    <w:p w14:paraId="399CB20B" w14:textId="77777777" w:rsidR="00F27CCD" w:rsidRPr="00A325FF" w:rsidRDefault="00F27CCD" w:rsidP="0080265A">
      <w:pPr>
        <w:pStyle w:val="af8"/>
        <w:numPr>
          <w:ilvl w:val="3"/>
          <w:numId w:val="17"/>
        </w:numPr>
        <w:spacing w:before="60" w:after="60"/>
        <w:contextualSpacing w:val="0"/>
        <w:jc w:val="both"/>
      </w:pPr>
      <w:bookmarkStart w:id="292" w:name="_Toc127576657"/>
      <w:bookmarkStart w:id="293" w:name="_Toc125957012"/>
      <w:bookmarkStart w:id="294" w:name="_Toc125804555"/>
      <w:bookmarkStart w:id="295" w:name="_Toc122020991"/>
      <w:bookmarkStart w:id="296" w:name="_Toc121661478"/>
      <w:bookmarkStart w:id="297" w:name="_Toc121276870"/>
      <w:bookmarkStart w:id="298"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4B672A5C"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4FD0E782" w14:textId="77777777" w:rsidR="00F27CCD" w:rsidRPr="00A325FF" w:rsidRDefault="00F27CCD" w:rsidP="0080265A">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2"/>
      <w:bookmarkEnd w:id="293"/>
      <w:bookmarkEnd w:id="294"/>
      <w:bookmarkEnd w:id="295"/>
      <w:bookmarkEnd w:id="296"/>
      <w:bookmarkEnd w:id="297"/>
      <w:bookmarkEnd w:id="298"/>
    </w:p>
    <w:p w14:paraId="1C4E4922" w14:textId="77777777" w:rsidR="00F27CCD" w:rsidRPr="00A325FF" w:rsidRDefault="00F27CCD" w:rsidP="0080265A">
      <w:pPr>
        <w:pStyle w:val="af8"/>
        <w:numPr>
          <w:ilvl w:val="3"/>
          <w:numId w:val="17"/>
        </w:numPr>
        <w:spacing w:before="60" w:after="60"/>
        <w:contextualSpacing w:val="0"/>
        <w:jc w:val="both"/>
      </w:pPr>
      <w:bookmarkStart w:id="299" w:name="_Toc127576658"/>
      <w:bookmarkStart w:id="300" w:name="_Toc125957013"/>
      <w:bookmarkStart w:id="301" w:name="_Toc125804556"/>
      <w:bookmarkStart w:id="302" w:name="_Toc122020992"/>
      <w:bookmarkStart w:id="303" w:name="_Toc121661479"/>
      <w:bookmarkStart w:id="304" w:name="_Toc121276871"/>
      <w:bookmarkStart w:id="305"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299"/>
      <w:bookmarkEnd w:id="300"/>
      <w:bookmarkEnd w:id="301"/>
      <w:bookmarkEnd w:id="302"/>
      <w:bookmarkEnd w:id="303"/>
      <w:bookmarkEnd w:id="304"/>
      <w:bookmarkEnd w:id="305"/>
    </w:p>
    <w:p w14:paraId="02586E34"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58873FF"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06" w:name="_Ref347323321"/>
      <w:bookmarkStart w:id="307" w:name="_Toc425777425"/>
      <w:r w:rsidRPr="00A325FF">
        <w:rPr>
          <w:b/>
        </w:rPr>
        <w:lastRenderedPageBreak/>
        <w:t>Справка об участии в судебных разбирательствах (форма 13)</w:t>
      </w:r>
      <w:bookmarkEnd w:id="306"/>
      <w:bookmarkEnd w:id="307"/>
    </w:p>
    <w:p w14:paraId="2ED6AC78"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08" w:name="_Toc425777426"/>
      <w:r w:rsidRPr="00A325FF">
        <w:t>Форма справки об участии в судебных разбирательствах</w:t>
      </w:r>
      <w:bookmarkEnd w:id="308"/>
    </w:p>
    <w:p w14:paraId="7CA3563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12FD8B9"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4399E92E"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14:paraId="4DD2A665" w14:textId="77777777" w:rsidTr="00CE22C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293577E" w14:textId="77777777" w:rsidR="00F27CCD" w:rsidRPr="00357343" w:rsidRDefault="00F27CCD" w:rsidP="00F27CCD">
            <w:pPr>
              <w:jc w:val="center"/>
              <w:outlineLvl w:val="0"/>
              <w:rPr>
                <w:sz w:val="22"/>
                <w:szCs w:val="22"/>
              </w:rPr>
            </w:pPr>
            <w:bookmarkStart w:id="309" w:name="_Toc425777427"/>
            <w:r>
              <w:rPr>
                <w:sz w:val="22"/>
                <w:szCs w:val="22"/>
              </w:rPr>
              <w:t>№</w:t>
            </w:r>
            <w:r w:rsidRPr="00357343">
              <w:rPr>
                <w:sz w:val="22"/>
                <w:szCs w:val="22"/>
              </w:rPr>
              <w:t xml:space="preserve"> п/п</w:t>
            </w:r>
            <w:bookmarkEnd w:id="30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9901EB7" w14:textId="77777777" w:rsidR="00F27CCD" w:rsidRPr="00357343" w:rsidRDefault="00F27CCD" w:rsidP="00F27CCD">
            <w:pPr>
              <w:jc w:val="center"/>
              <w:outlineLvl w:val="0"/>
              <w:rPr>
                <w:sz w:val="22"/>
                <w:szCs w:val="22"/>
              </w:rPr>
            </w:pPr>
            <w:bookmarkStart w:id="310"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8F7372F" w14:textId="77777777" w:rsidR="00F27CCD" w:rsidRPr="00357343" w:rsidRDefault="00F27CCD" w:rsidP="00F27CCD">
            <w:pPr>
              <w:jc w:val="center"/>
              <w:outlineLvl w:val="0"/>
              <w:rPr>
                <w:sz w:val="22"/>
                <w:szCs w:val="22"/>
              </w:rPr>
            </w:pPr>
            <w:bookmarkStart w:id="311"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F0CFBB7" w14:textId="77777777" w:rsidR="00F27CCD" w:rsidRPr="00357343" w:rsidRDefault="00F27CCD" w:rsidP="00F27CCD">
            <w:pPr>
              <w:jc w:val="center"/>
              <w:outlineLvl w:val="0"/>
              <w:rPr>
                <w:sz w:val="22"/>
                <w:szCs w:val="22"/>
              </w:rPr>
            </w:pPr>
            <w:bookmarkStart w:id="312"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2155B3" w14:textId="77777777" w:rsidR="00F27CCD" w:rsidRPr="00357343" w:rsidRDefault="00F27CCD" w:rsidP="00F27CCD">
            <w:pPr>
              <w:ind w:left="-70"/>
              <w:jc w:val="center"/>
              <w:outlineLvl w:val="0"/>
              <w:rPr>
                <w:sz w:val="22"/>
                <w:szCs w:val="22"/>
              </w:rPr>
            </w:pPr>
            <w:bookmarkStart w:id="313"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9E1930A" w14:textId="77777777" w:rsidR="00F27CCD" w:rsidRPr="00357343" w:rsidRDefault="00F27CCD" w:rsidP="00F27CCD">
            <w:pPr>
              <w:jc w:val="center"/>
              <w:outlineLvl w:val="0"/>
              <w:rPr>
                <w:sz w:val="22"/>
                <w:szCs w:val="22"/>
              </w:rPr>
            </w:pPr>
            <w:bookmarkStart w:id="314"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4"/>
          </w:p>
        </w:tc>
      </w:tr>
      <w:tr w:rsidR="00F27CCD" w:rsidRPr="00357343" w14:paraId="59D03D17" w14:textId="77777777" w:rsidTr="00CE22C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4660A3" w14:textId="77777777" w:rsidR="00F27CCD" w:rsidRPr="0012109F" w:rsidRDefault="00F27CCD" w:rsidP="00F27CCD">
            <w:pPr>
              <w:jc w:val="center"/>
              <w:outlineLvl w:val="0"/>
              <w:rPr>
                <w:i/>
                <w:sz w:val="18"/>
                <w:szCs w:val="18"/>
                <w:lang w:val="en-US"/>
              </w:rPr>
            </w:pPr>
            <w:bookmarkStart w:id="315" w:name="_Toc425777433"/>
            <w:r w:rsidRPr="0012109F">
              <w:rPr>
                <w:i/>
                <w:sz w:val="18"/>
                <w:szCs w:val="18"/>
                <w:lang w:val="en-US"/>
              </w:rPr>
              <w:t>1</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7F60EEE" w14:textId="77777777" w:rsidR="00F27CCD" w:rsidRPr="0012109F" w:rsidRDefault="00F27CCD" w:rsidP="00F27CCD">
            <w:pPr>
              <w:jc w:val="center"/>
              <w:outlineLvl w:val="0"/>
              <w:rPr>
                <w:i/>
                <w:sz w:val="18"/>
                <w:szCs w:val="18"/>
                <w:lang w:val="en-US"/>
              </w:rPr>
            </w:pPr>
            <w:bookmarkStart w:id="316" w:name="_Toc425777434"/>
            <w:r w:rsidRPr="0012109F">
              <w:rPr>
                <w:i/>
                <w:sz w:val="18"/>
                <w:szCs w:val="18"/>
                <w:lang w:val="en-US"/>
              </w:rPr>
              <w:t>2</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5A77F66" w14:textId="77777777" w:rsidR="00F27CCD" w:rsidRPr="0012109F" w:rsidRDefault="00F27CCD" w:rsidP="00F27CCD">
            <w:pPr>
              <w:jc w:val="center"/>
              <w:outlineLvl w:val="0"/>
              <w:rPr>
                <w:i/>
                <w:sz w:val="18"/>
                <w:szCs w:val="18"/>
                <w:lang w:val="en-US"/>
              </w:rPr>
            </w:pPr>
            <w:bookmarkStart w:id="317" w:name="_Toc425777435"/>
            <w:r w:rsidRPr="0012109F">
              <w:rPr>
                <w:i/>
                <w:sz w:val="18"/>
                <w:szCs w:val="18"/>
                <w:lang w:val="en-US"/>
              </w:rPr>
              <w:t>3</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5CF5C13" w14:textId="77777777" w:rsidR="00F27CCD" w:rsidRPr="0012109F" w:rsidRDefault="00F27CCD" w:rsidP="00F27CCD">
            <w:pPr>
              <w:jc w:val="center"/>
              <w:outlineLvl w:val="0"/>
              <w:rPr>
                <w:i/>
                <w:sz w:val="18"/>
                <w:szCs w:val="18"/>
                <w:lang w:val="en-US"/>
              </w:rPr>
            </w:pPr>
            <w:bookmarkStart w:id="318" w:name="_Toc425777436"/>
            <w:r w:rsidRPr="0012109F">
              <w:rPr>
                <w:i/>
                <w:sz w:val="18"/>
                <w:szCs w:val="18"/>
                <w:lang w:val="en-US"/>
              </w:rPr>
              <w:t>4</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0D95" w14:textId="77777777" w:rsidR="00F27CCD" w:rsidRPr="0012109F" w:rsidRDefault="00F27CCD" w:rsidP="00F27CCD">
            <w:pPr>
              <w:ind w:left="-70"/>
              <w:jc w:val="center"/>
              <w:outlineLvl w:val="0"/>
              <w:rPr>
                <w:i/>
                <w:sz w:val="18"/>
                <w:szCs w:val="18"/>
                <w:lang w:val="en-US"/>
              </w:rPr>
            </w:pPr>
            <w:bookmarkStart w:id="319" w:name="_Toc425777437"/>
            <w:r w:rsidRPr="0012109F">
              <w:rPr>
                <w:i/>
                <w:sz w:val="18"/>
                <w:szCs w:val="18"/>
                <w:lang w:val="en-US"/>
              </w:rPr>
              <w:t>5</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71EE50" w14:textId="77777777" w:rsidR="00F27CCD" w:rsidRPr="0012109F" w:rsidRDefault="00F27CCD" w:rsidP="00F27CCD">
            <w:pPr>
              <w:jc w:val="center"/>
              <w:outlineLvl w:val="0"/>
              <w:rPr>
                <w:i/>
                <w:sz w:val="18"/>
                <w:szCs w:val="18"/>
                <w:lang w:val="en-US"/>
              </w:rPr>
            </w:pPr>
            <w:bookmarkStart w:id="320" w:name="_Toc425777438"/>
            <w:r w:rsidRPr="0012109F">
              <w:rPr>
                <w:i/>
                <w:sz w:val="18"/>
                <w:szCs w:val="18"/>
                <w:lang w:val="en-US"/>
              </w:rPr>
              <w:t>6</w:t>
            </w:r>
            <w:bookmarkEnd w:id="320"/>
          </w:p>
        </w:tc>
      </w:tr>
      <w:tr w:rsidR="00F27CCD" w:rsidRPr="0056070C" w14:paraId="14563E95"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24C486E1"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277325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1D21954"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422856F"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B65A59A"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EDA37" w14:textId="77777777" w:rsidR="00F27CCD" w:rsidRPr="0056070C" w:rsidRDefault="00F27CCD" w:rsidP="00F27CCD">
            <w:pPr>
              <w:jc w:val="both"/>
              <w:outlineLvl w:val="0"/>
              <w:rPr>
                <w:sz w:val="26"/>
                <w:szCs w:val="26"/>
              </w:rPr>
            </w:pPr>
          </w:p>
        </w:tc>
      </w:tr>
      <w:tr w:rsidR="00F27CCD" w:rsidRPr="0056070C" w14:paraId="359CB72B"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4BABA25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2808129"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6E7B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37BDFCB"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2455074"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82C4695" w14:textId="77777777" w:rsidR="00F27CCD" w:rsidRPr="0056070C" w:rsidRDefault="00F27CCD" w:rsidP="00F27CCD">
            <w:pPr>
              <w:jc w:val="both"/>
              <w:outlineLvl w:val="0"/>
              <w:rPr>
                <w:sz w:val="26"/>
                <w:szCs w:val="26"/>
              </w:rPr>
            </w:pPr>
          </w:p>
        </w:tc>
      </w:tr>
      <w:tr w:rsidR="00F27CCD" w:rsidRPr="0056070C" w14:paraId="3724B3D6"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582BBBD2"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0D140E8"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16B3C10D"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901CF1E"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7358A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51C3B88" w14:textId="77777777" w:rsidR="00F27CCD" w:rsidRPr="0056070C" w:rsidRDefault="00F27CCD" w:rsidP="00F27CCD">
            <w:pPr>
              <w:jc w:val="both"/>
              <w:outlineLvl w:val="0"/>
              <w:rPr>
                <w:sz w:val="26"/>
                <w:szCs w:val="26"/>
              </w:rPr>
            </w:pPr>
          </w:p>
        </w:tc>
      </w:tr>
      <w:tr w:rsidR="00F27CCD" w:rsidRPr="0056070C" w14:paraId="5D18759F"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1613F402"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1684AD59"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AFAE0C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8E545E"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047496E"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9D8CC0B" w14:textId="77777777" w:rsidR="00F27CCD" w:rsidRPr="0056070C" w:rsidRDefault="00F27CCD" w:rsidP="00F27CCD">
            <w:pPr>
              <w:jc w:val="both"/>
              <w:outlineLvl w:val="0"/>
              <w:rPr>
                <w:sz w:val="26"/>
                <w:szCs w:val="26"/>
              </w:rPr>
            </w:pPr>
          </w:p>
        </w:tc>
      </w:tr>
    </w:tbl>
    <w:p w14:paraId="0E653460"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5B96F1A8"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48C1AF5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3CD1812E" w14:textId="77777777" w:rsidTr="00CE22C2">
        <w:tc>
          <w:tcPr>
            <w:tcW w:w="4644" w:type="dxa"/>
          </w:tcPr>
          <w:p w14:paraId="49719439" w14:textId="77777777" w:rsidR="00F27CCD" w:rsidRDefault="00F27CCD" w:rsidP="00F27CCD">
            <w:pPr>
              <w:jc w:val="right"/>
              <w:rPr>
                <w:sz w:val="26"/>
                <w:szCs w:val="26"/>
              </w:rPr>
            </w:pPr>
          </w:p>
          <w:p w14:paraId="255017D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CAF516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506C067A" w14:textId="77777777" w:rsidTr="00CE22C2">
        <w:tc>
          <w:tcPr>
            <w:tcW w:w="4644" w:type="dxa"/>
          </w:tcPr>
          <w:p w14:paraId="4C55891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87A21B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415B79" w14:textId="77777777" w:rsidR="00F27CCD" w:rsidRDefault="00F27CCD" w:rsidP="00F27CCD">
      <w:pPr>
        <w:pStyle w:val="af7"/>
        <w:tabs>
          <w:tab w:val="num" w:pos="1134"/>
        </w:tabs>
        <w:spacing w:before="120" w:line="240" w:lineRule="auto"/>
        <w:rPr>
          <w:sz w:val="26"/>
          <w:szCs w:val="26"/>
        </w:rPr>
      </w:pPr>
    </w:p>
    <w:p w14:paraId="755F1309"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5B6A378E"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4E22306"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21" w:name="_Toc425777439"/>
      <w:r w:rsidRPr="00A325FF">
        <w:lastRenderedPageBreak/>
        <w:t>Инструкции по заполнению</w:t>
      </w:r>
      <w:bookmarkEnd w:id="321"/>
    </w:p>
    <w:p w14:paraId="426647E4"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68E0BDD5"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0DF8393"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69C76728"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21CD51AF" w14:textId="77777777" w:rsidR="00F27CCD" w:rsidRPr="00A325FF" w:rsidRDefault="00F27CCD" w:rsidP="0080265A">
      <w:pPr>
        <w:pStyle w:val="af8"/>
        <w:numPr>
          <w:ilvl w:val="1"/>
          <w:numId w:val="17"/>
        </w:numPr>
        <w:tabs>
          <w:tab w:val="clear" w:pos="1134"/>
        </w:tabs>
        <w:spacing w:before="120" w:after="60"/>
        <w:ind w:left="709" w:hanging="709"/>
        <w:contextualSpacing w:val="0"/>
        <w:jc w:val="both"/>
        <w:outlineLvl w:val="0"/>
        <w:rPr>
          <w:b/>
        </w:rPr>
      </w:pPr>
      <w:bookmarkStart w:id="322" w:name="_Ref347258875"/>
      <w:bookmarkStart w:id="323" w:name="_Toc425777440"/>
      <w:bookmarkStart w:id="324" w:name="_Ref300311430"/>
      <w:bookmarkStart w:id="325" w:name="_Toc309208650"/>
      <w:bookmarkStart w:id="326"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2"/>
      <w:bookmarkEnd w:id="323"/>
    </w:p>
    <w:p w14:paraId="5CC36C7B"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27" w:name="_Ref347323432"/>
      <w:bookmarkStart w:id="328" w:name="_Toc425777441"/>
      <w:r w:rsidRPr="00A325FF">
        <w:t xml:space="preserve">Форма </w:t>
      </w:r>
      <w:r w:rsidRPr="00E274B2">
        <w:t>гарантийного письма на предоставление сведений о цепочке собственников</w:t>
      </w:r>
      <w:bookmarkEnd w:id="327"/>
      <w:bookmarkEnd w:id="328"/>
    </w:p>
    <w:p w14:paraId="5025969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D0E9B2F"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3BB0315" w14:textId="77777777" w:rsidTr="00CE22C2">
        <w:tc>
          <w:tcPr>
            <w:tcW w:w="4360" w:type="dxa"/>
            <w:shd w:val="clear" w:color="auto" w:fill="auto"/>
            <w:vAlign w:val="center"/>
          </w:tcPr>
          <w:p w14:paraId="446437BC" w14:textId="77777777"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29" w:name="_Toc425777442"/>
            <w:r w:rsidRPr="00080929">
              <w:rPr>
                <w:b/>
                <w:iCs/>
                <w:snapToGrid w:val="0"/>
                <w:color w:val="943634"/>
              </w:rPr>
              <w:t>БЛАНК ПРЕДПРИЯТИЯ</w:t>
            </w:r>
            <w:bookmarkEnd w:id="329"/>
          </w:p>
        </w:tc>
      </w:tr>
    </w:tbl>
    <w:p w14:paraId="48722A06" w14:textId="77777777" w:rsidR="00F27CCD" w:rsidRDefault="00F27CCD" w:rsidP="00F27CCD">
      <w:pPr>
        <w:spacing w:before="240" w:after="120"/>
        <w:jc w:val="center"/>
        <w:rPr>
          <w:bCs/>
          <w:sz w:val="28"/>
          <w:szCs w:val="28"/>
        </w:rPr>
      </w:pPr>
      <w:r>
        <w:rPr>
          <w:bCs/>
          <w:sz w:val="28"/>
          <w:szCs w:val="28"/>
        </w:rPr>
        <w:t>ГАРАНТИЙНОЕ ПИСЬМО</w:t>
      </w:r>
    </w:p>
    <w:p w14:paraId="5EC30983"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454FF88D" w14:textId="77777777" w:rsidTr="00CE22C2">
        <w:tc>
          <w:tcPr>
            <w:tcW w:w="3437" w:type="dxa"/>
            <w:shd w:val="clear" w:color="auto" w:fill="auto"/>
            <w:vAlign w:val="center"/>
          </w:tcPr>
          <w:p w14:paraId="7B50BE8D"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63AB30DD" w14:textId="77777777" w:rsidR="00F27CCD" w:rsidRPr="00AA327A" w:rsidRDefault="00F27CCD" w:rsidP="00F27CCD">
            <w:pPr>
              <w:jc w:val="center"/>
              <w:rPr>
                <w:sz w:val="26"/>
                <w:szCs w:val="26"/>
                <w:lang w:val="en-US"/>
              </w:rPr>
            </w:pPr>
          </w:p>
        </w:tc>
        <w:tc>
          <w:tcPr>
            <w:tcW w:w="3969" w:type="dxa"/>
            <w:shd w:val="clear" w:color="auto" w:fill="auto"/>
            <w:vAlign w:val="center"/>
          </w:tcPr>
          <w:p w14:paraId="397E820D"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27FF0C2C" w14:textId="77777777" w:rsidR="00F27CCD" w:rsidRDefault="00F27CCD" w:rsidP="00F27CCD">
      <w:pPr>
        <w:ind w:firstLine="708"/>
        <w:jc w:val="both"/>
      </w:pPr>
    </w:p>
    <w:p w14:paraId="7E82AA61"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75CF467E"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BD04856"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073C8C1"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24E99930"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30A690B1" w14:textId="77777777" w:rsidR="00F27CCD" w:rsidRDefault="00F27CCD" w:rsidP="00F27CCD">
      <w:pPr>
        <w:ind w:firstLine="708"/>
        <w:jc w:val="both"/>
      </w:pPr>
    </w:p>
    <w:p w14:paraId="0109B05E"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48AC873" w14:textId="77777777" w:rsidTr="00CE22C2">
        <w:tc>
          <w:tcPr>
            <w:tcW w:w="4644" w:type="dxa"/>
          </w:tcPr>
          <w:p w14:paraId="6BBFC65C"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29AAD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4BCFB87" w14:textId="77777777" w:rsidTr="00CE22C2">
        <w:tc>
          <w:tcPr>
            <w:tcW w:w="4644" w:type="dxa"/>
          </w:tcPr>
          <w:p w14:paraId="6B38CA47"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CB4F23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10A31E7" w14:textId="77777777" w:rsidR="00F27CCD" w:rsidRDefault="00F27CCD" w:rsidP="00F27CCD">
      <w:pPr>
        <w:jc w:val="right"/>
        <w:rPr>
          <w:sz w:val="26"/>
          <w:szCs w:val="26"/>
        </w:rPr>
      </w:pPr>
    </w:p>
    <w:p w14:paraId="1F2925D0" w14:textId="77777777" w:rsidR="00F27CCD" w:rsidRDefault="00F27CCD" w:rsidP="00F27CCD">
      <w:pPr>
        <w:jc w:val="right"/>
        <w:rPr>
          <w:sz w:val="26"/>
          <w:szCs w:val="26"/>
        </w:rPr>
      </w:pPr>
    </w:p>
    <w:p w14:paraId="089C6D90"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7423EE59" w14:textId="77777777" w:rsidR="00F27CCD" w:rsidRDefault="00F27CCD" w:rsidP="00F27CCD">
      <w:pPr>
        <w:ind w:firstLine="708"/>
        <w:jc w:val="both"/>
      </w:pPr>
    </w:p>
    <w:p w14:paraId="217BBFA6" w14:textId="77777777" w:rsidR="00F27CCD" w:rsidRDefault="00F27CCD" w:rsidP="00F27CCD"/>
    <w:p w14:paraId="23740BC3" w14:textId="77777777" w:rsidR="00F27CCD" w:rsidRPr="003437F4" w:rsidRDefault="00F27CCD" w:rsidP="00F27CCD"/>
    <w:p w14:paraId="35F4041E"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6D4EC94A"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0" w:name="_Toc425777445"/>
      <w:r w:rsidRPr="00A325FF">
        <w:rPr>
          <w:b/>
        </w:rPr>
        <w:lastRenderedPageBreak/>
        <w:t xml:space="preserve">Банковская гарантия </w:t>
      </w:r>
      <w:bookmarkEnd w:id="324"/>
      <w:bookmarkEnd w:id="325"/>
      <w:r w:rsidRPr="00A325FF">
        <w:rPr>
          <w:b/>
        </w:rPr>
        <w:t>(форма 1</w:t>
      </w:r>
      <w:r w:rsidR="001119BB">
        <w:rPr>
          <w:b/>
        </w:rPr>
        <w:t>5</w:t>
      </w:r>
      <w:r w:rsidRPr="00A325FF">
        <w:rPr>
          <w:b/>
        </w:rPr>
        <w:t>)</w:t>
      </w:r>
      <w:bookmarkEnd w:id="326"/>
      <w:bookmarkEnd w:id="330"/>
    </w:p>
    <w:p w14:paraId="028D0649"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1" w:name="_Toc309208651"/>
      <w:bookmarkStart w:id="332" w:name="_Toc425777446"/>
      <w:r w:rsidRPr="00A325FF">
        <w:t>Форма банковской гарантии</w:t>
      </w:r>
      <w:bookmarkEnd w:id="331"/>
      <w:bookmarkEnd w:id="332"/>
    </w:p>
    <w:p w14:paraId="7736CF4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792848E"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AF4008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C46C474" w14:textId="77777777" w:rsidTr="00F27CCD">
        <w:tc>
          <w:tcPr>
            <w:tcW w:w="4503" w:type="dxa"/>
          </w:tcPr>
          <w:p w14:paraId="1DC4CC5B"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21E070F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3A5A6628"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390DEFBD" w14:textId="77777777" w:rsidR="00F27CCD" w:rsidRDefault="00F27CCD" w:rsidP="00F27CCD">
            <w:pPr>
              <w:pStyle w:val="A20"/>
              <w:spacing w:before="0" w:after="0"/>
              <w:ind w:left="0" w:firstLine="0"/>
              <w:jc w:val="right"/>
              <w:rPr>
                <w:rFonts w:ascii="Times New Roman" w:hAnsi="Times New Roman"/>
              </w:rPr>
            </w:pPr>
          </w:p>
          <w:p w14:paraId="66B2EC04"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14:paraId="791544C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3FFD1CCD"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71EB8A20"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9E7D3AC" w14:textId="58998905" w:rsidR="00F11179" w:rsidRPr="00F11179" w:rsidRDefault="00F27CCD" w:rsidP="00CE22C2">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1D6B053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DB4AA70"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3A36CE36" w14:textId="31DBF165" w:rsidR="00F11179" w:rsidRPr="00F11179" w:rsidRDefault="00F27CCD" w:rsidP="00CE22C2">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503BD5B9" w14:textId="0B5B32F2" w:rsidR="00F27CCD" w:rsidRPr="00A325FF" w:rsidRDefault="00F11179" w:rsidP="00CE22C2">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2282F70C" w14:textId="21B95222" w:rsidR="00F27CCD" w:rsidRPr="00CE22C2" w:rsidRDefault="00F27CCD" w:rsidP="00CE22C2">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4C9CB14B" w14:textId="0F5211DF"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28C791ED" w14:textId="2133E1DE" w:rsidR="00F27CCD" w:rsidRPr="004E3883" w:rsidRDefault="00F27CCD" w:rsidP="00CE22C2">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14:paraId="54412397"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1FF4639"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37F3285F" w14:textId="610FA010" w:rsidR="00F27CCD" w:rsidRPr="004E3883" w:rsidRDefault="00F27CCD" w:rsidP="00CE22C2">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26110220" w14:textId="77777777"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758B4B3B"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7BD20CD1"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442ADD4" w14:textId="77777777" w:rsidR="00F27CCD" w:rsidRDefault="00F27CCD" w:rsidP="00F27CCD">
      <w:pPr>
        <w:pStyle w:val="A20"/>
        <w:spacing w:before="0" w:after="0"/>
        <w:ind w:left="0" w:firstLine="0"/>
        <w:rPr>
          <w:rFonts w:ascii="Times New Roman" w:hAnsi="Times New Roman"/>
        </w:rPr>
      </w:pPr>
    </w:p>
    <w:p w14:paraId="4D137A4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003AF1C8" w14:textId="2DAD8B0D"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43CB172" w14:textId="77777777" w:rsidR="00F27CCD" w:rsidRPr="00A325FF" w:rsidRDefault="00F27CCD" w:rsidP="00F27CCD">
      <w:pPr>
        <w:pStyle w:val="A20"/>
        <w:spacing w:before="0" w:after="0"/>
        <w:ind w:left="0" w:firstLine="0"/>
        <w:rPr>
          <w:rFonts w:ascii="Times New Roman" w:hAnsi="Times New Roman"/>
          <w:b w:val="0"/>
          <w:sz w:val="24"/>
          <w:szCs w:val="24"/>
        </w:rPr>
      </w:pPr>
    </w:p>
    <w:p w14:paraId="2770112C"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114F85A7" w14:textId="77777777" w:rsidR="00F27CCD" w:rsidRPr="00A325FF" w:rsidRDefault="00F27CCD" w:rsidP="00F27CCD">
      <w:pPr>
        <w:pStyle w:val="A20"/>
        <w:spacing w:before="0" w:after="0"/>
        <w:ind w:left="0" w:firstLine="0"/>
        <w:rPr>
          <w:rFonts w:ascii="Times New Roman" w:hAnsi="Times New Roman"/>
          <w:b w:val="0"/>
          <w:sz w:val="24"/>
          <w:szCs w:val="24"/>
        </w:rPr>
      </w:pPr>
    </w:p>
    <w:p w14:paraId="32C701C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78DD6D2F" w14:textId="758DDC23"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240131FB" w14:textId="77777777" w:rsidR="00F27CCD" w:rsidRPr="003A579E" w:rsidRDefault="00F27CCD" w:rsidP="00F27CCD">
      <w:pPr>
        <w:ind w:firstLine="708"/>
        <w:rPr>
          <w:b/>
          <w:sz w:val="22"/>
          <w:szCs w:val="22"/>
        </w:rPr>
      </w:pPr>
      <w:r w:rsidRPr="003A579E">
        <w:rPr>
          <w:b/>
          <w:sz w:val="22"/>
          <w:szCs w:val="22"/>
        </w:rPr>
        <w:t>М.П.</w:t>
      </w:r>
    </w:p>
    <w:p w14:paraId="1DD0A40E" w14:textId="77777777" w:rsidR="00F27CCD" w:rsidRDefault="00F27CCD" w:rsidP="00F27CCD">
      <w:pPr>
        <w:rPr>
          <w:sz w:val="22"/>
          <w:szCs w:val="22"/>
        </w:rPr>
      </w:pPr>
    </w:p>
    <w:p w14:paraId="68327CA8"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73E5357C" w14:textId="77777777" w:rsidR="00F27CCD" w:rsidRPr="00A325FF" w:rsidRDefault="00F27CCD" w:rsidP="00F27CCD">
      <w:pPr>
        <w:widowControl/>
        <w:autoSpaceDE/>
        <w:autoSpaceDN/>
        <w:adjustRightInd/>
        <w:spacing w:after="200" w:line="276" w:lineRule="auto"/>
      </w:pPr>
    </w:p>
    <w:p w14:paraId="3B41CAF0"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3"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3"/>
    </w:p>
    <w:p w14:paraId="66131A73"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4"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4"/>
    </w:p>
    <w:p w14:paraId="05EA8FA3"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2951C3C" w14:textId="77777777" w:rsidR="00F27CCD" w:rsidRDefault="00F27CCD" w:rsidP="00F27CCD">
      <w:pPr>
        <w:spacing w:before="240"/>
        <w:rPr>
          <w:color w:val="548DD4" w:themeColor="text2" w:themeTint="99"/>
          <w:sz w:val="22"/>
          <w:szCs w:val="22"/>
        </w:rPr>
      </w:pPr>
      <w:bookmarkStart w:id="335"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7D68F03A" w14:textId="77777777" w:rsidR="00F27CCD" w:rsidRPr="00A325FF" w:rsidRDefault="00F27CCD" w:rsidP="00F27CCD">
      <w:pPr>
        <w:spacing w:before="240"/>
        <w:jc w:val="center"/>
        <w:rPr>
          <w:b/>
        </w:rPr>
      </w:pPr>
      <w:r w:rsidRPr="00A325FF">
        <w:rPr>
          <w:b/>
        </w:rPr>
        <w:t>ДОВЕРЕННОСТЬ № ____</w:t>
      </w:r>
      <w:bookmarkEnd w:id="335"/>
    </w:p>
    <w:p w14:paraId="3DD4D762" w14:textId="77777777" w:rsidR="00F27CCD" w:rsidRPr="00A325FF" w:rsidRDefault="00F27CCD" w:rsidP="00F27CCD">
      <w:pPr>
        <w:jc w:val="both"/>
      </w:pPr>
      <w:r w:rsidRPr="00A325FF">
        <w:t>г. Москва____________________________________________________</w:t>
      </w:r>
      <w:r>
        <w:t>____</w:t>
      </w:r>
      <w:r w:rsidRPr="00A325FF">
        <w:t>___________</w:t>
      </w:r>
    </w:p>
    <w:p w14:paraId="29579D4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21386124"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0AF36119" w14:textId="77777777" w:rsidR="00F27CCD" w:rsidRPr="00A325FF" w:rsidRDefault="00F27CCD" w:rsidP="00F27CCD">
      <w:pPr>
        <w:jc w:val="both"/>
      </w:pPr>
      <w:r w:rsidRPr="00A325FF">
        <w:t>____________________________________________________</w:t>
      </w:r>
      <w:r>
        <w:t>_____</w:t>
      </w:r>
      <w:r w:rsidRPr="00A325FF">
        <w:t>___________________</w:t>
      </w:r>
    </w:p>
    <w:p w14:paraId="35E0A65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65A4288" w14:textId="77777777" w:rsidR="00F27CCD" w:rsidRPr="00A325FF" w:rsidRDefault="00F27CCD" w:rsidP="00F27CCD">
      <w:pPr>
        <w:jc w:val="both"/>
      </w:pPr>
      <w:r w:rsidRPr="00A325FF">
        <w:t>доверяет _______________________________________________________</w:t>
      </w:r>
      <w:r>
        <w:t>_____</w:t>
      </w:r>
      <w:r w:rsidRPr="00A325FF">
        <w:t>________</w:t>
      </w:r>
    </w:p>
    <w:p w14:paraId="4FB71699"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DEAD874"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57EB10E"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185B5AE7"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3BB0A4B" w14:textId="77777777"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14:paraId="39867F77"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77D4D61D" w14:textId="77777777" w:rsidR="00F27CCD" w:rsidRPr="00A325FF" w:rsidRDefault="00F27CCD" w:rsidP="00F27CCD">
      <w:pPr>
        <w:jc w:val="center"/>
        <w:rPr>
          <w:b/>
        </w:rPr>
      </w:pPr>
      <w:r>
        <w:rPr>
          <w:b/>
        </w:rPr>
        <w:t>_______________________________________________________________________________</w:t>
      </w:r>
    </w:p>
    <w:p w14:paraId="3B2707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634D1D1A" w14:textId="77777777" w:rsidR="00F27CCD" w:rsidRPr="002B10CF" w:rsidRDefault="00F27CCD" w:rsidP="00F27CCD">
      <w:pPr>
        <w:spacing w:before="120"/>
        <w:rPr>
          <w:sz w:val="26"/>
          <w:szCs w:val="26"/>
        </w:rPr>
      </w:pPr>
    </w:p>
    <w:p w14:paraId="206250E7" w14:textId="77777777" w:rsidR="00F27CCD" w:rsidRPr="00A325FF" w:rsidRDefault="00F27CCD" w:rsidP="00F27CCD">
      <w:r w:rsidRPr="00A325FF">
        <w:t>Подпись _______________________________________________________________</w:t>
      </w:r>
      <w:r>
        <w:t>_____</w:t>
      </w:r>
      <w:r w:rsidRPr="00A325FF">
        <w:t>_</w:t>
      </w:r>
    </w:p>
    <w:p w14:paraId="76C67B5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3775C49E" w14:textId="77777777" w:rsidR="00F27CCD" w:rsidRPr="00A325FF" w:rsidRDefault="00F27CCD" w:rsidP="00F27CCD">
      <w:r w:rsidRPr="00A325FF">
        <w:t>удостоверяем.</w:t>
      </w:r>
    </w:p>
    <w:p w14:paraId="3C04B458" w14:textId="77777777" w:rsidR="00F27CCD" w:rsidRPr="002B10CF" w:rsidRDefault="00F27CCD" w:rsidP="00F27CCD">
      <w:pPr>
        <w:rPr>
          <w:sz w:val="26"/>
          <w:szCs w:val="26"/>
        </w:rPr>
      </w:pPr>
    </w:p>
    <w:p w14:paraId="1B8770BC" w14:textId="77777777" w:rsidR="00F27CCD" w:rsidRPr="00A325FF" w:rsidRDefault="00F27CCD" w:rsidP="00F27CCD">
      <w:r w:rsidRPr="00A325FF">
        <w:t>Доверенность действительна по «____» _____________ 20___ г.</w:t>
      </w:r>
    </w:p>
    <w:p w14:paraId="35FC8AD4" w14:textId="77777777" w:rsidR="00F27CCD" w:rsidRPr="002B10CF" w:rsidRDefault="00F27CCD" w:rsidP="00F27CCD">
      <w:pPr>
        <w:rPr>
          <w:sz w:val="26"/>
          <w:szCs w:val="26"/>
        </w:rPr>
      </w:pPr>
    </w:p>
    <w:p w14:paraId="3466B923"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63D9508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2F40D16" w14:textId="77777777" w:rsidR="00F27CCD" w:rsidRDefault="00F27CCD" w:rsidP="00F27CCD">
      <w:pPr>
        <w:rPr>
          <w:sz w:val="26"/>
          <w:szCs w:val="26"/>
        </w:rPr>
      </w:pPr>
    </w:p>
    <w:p w14:paraId="07A6D2F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25F9377C"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4D26863" w14:textId="77777777" w:rsidR="00F27CCD" w:rsidRDefault="00F27CCD" w:rsidP="00F27CCD">
      <w:pPr>
        <w:rPr>
          <w:sz w:val="26"/>
          <w:szCs w:val="26"/>
        </w:rPr>
      </w:pPr>
    </w:p>
    <w:p w14:paraId="76FB7DB8" w14:textId="77777777" w:rsidR="00F27CCD" w:rsidRPr="00692760" w:rsidRDefault="00F27CCD" w:rsidP="00F27CCD">
      <w:pPr>
        <w:rPr>
          <w:b/>
          <w:sz w:val="22"/>
          <w:szCs w:val="22"/>
        </w:rPr>
      </w:pPr>
      <w:r w:rsidRPr="00692760">
        <w:rPr>
          <w:b/>
          <w:sz w:val="22"/>
          <w:szCs w:val="22"/>
        </w:rPr>
        <w:t>М.П.</w:t>
      </w:r>
    </w:p>
    <w:p w14:paraId="2913014B" w14:textId="77777777" w:rsidR="00F27CCD" w:rsidRDefault="00F27CCD" w:rsidP="00F27CCD">
      <w:pPr>
        <w:rPr>
          <w:sz w:val="26"/>
          <w:szCs w:val="26"/>
        </w:rPr>
      </w:pPr>
    </w:p>
    <w:p w14:paraId="5925610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0A092284"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6" w:name="_Toc425777449"/>
      <w:r w:rsidRPr="00A325FF">
        <w:rPr>
          <w:b/>
        </w:rPr>
        <w:lastRenderedPageBreak/>
        <w:t>Банковская гарантия (форма 1</w:t>
      </w:r>
      <w:r w:rsidR="001119BB">
        <w:rPr>
          <w:b/>
        </w:rPr>
        <w:t>7</w:t>
      </w:r>
      <w:r w:rsidRPr="00A325FF">
        <w:rPr>
          <w:b/>
        </w:rPr>
        <w:t>)</w:t>
      </w:r>
      <w:bookmarkEnd w:id="336"/>
    </w:p>
    <w:p w14:paraId="1B7DDFEC"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7" w:name="_Toc425777450"/>
      <w:r w:rsidRPr="00A325FF">
        <w:t>Форма банковской гарантии</w:t>
      </w:r>
      <w:bookmarkEnd w:id="337"/>
      <w:r w:rsidRPr="00A325FF">
        <w:t xml:space="preserve"> </w:t>
      </w:r>
    </w:p>
    <w:p w14:paraId="47041C8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CE721C7"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2A07C6F5"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1ED01658" w14:textId="77777777" w:rsidTr="00F27CCD">
        <w:tc>
          <w:tcPr>
            <w:tcW w:w="4503" w:type="dxa"/>
          </w:tcPr>
          <w:p w14:paraId="07685B8E"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498D130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4420C9F7"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38F0E651" w14:textId="77777777" w:rsidR="00F27CCD" w:rsidRDefault="00F27CCD" w:rsidP="00F27CCD">
            <w:pPr>
              <w:pStyle w:val="A20"/>
              <w:spacing w:before="0" w:after="0"/>
              <w:ind w:left="0" w:firstLine="0"/>
              <w:jc w:val="right"/>
              <w:rPr>
                <w:rFonts w:ascii="Times New Roman" w:hAnsi="Times New Roman"/>
              </w:rPr>
            </w:pPr>
          </w:p>
          <w:p w14:paraId="0CC08640"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0EAEA0A"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216297"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2FF5FF7E"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2EF795BD" w14:textId="5C2AC6CB"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B383106"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35330477" w14:textId="7C2249B5"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19E6AABF" w14:textId="17FB8672" w:rsidR="00F27CCD" w:rsidRPr="00A325FF" w:rsidRDefault="00F11179" w:rsidP="00CE22C2">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46FC0CFB"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4E8ACD8D"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71AD8BA8" w14:textId="6151780B" w:rsidR="00F27CCD" w:rsidRPr="00A325FF" w:rsidRDefault="00F27CCD" w:rsidP="00CE22C2">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29D39D06" w14:textId="00ED88F9" w:rsidR="00F27CCD" w:rsidRPr="00A325FF" w:rsidRDefault="00F27CCD" w:rsidP="00CE22C2">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301492BE" w14:textId="5F9C8F79"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363BC5B9" w14:textId="6E0EA6EF" w:rsidR="00F27CCD" w:rsidRPr="00A325FF" w:rsidRDefault="00F27CCD" w:rsidP="00CE22C2">
      <w:pPr>
        <w:spacing w:before="60" w:after="60"/>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Москвы.</w:t>
      </w:r>
    </w:p>
    <w:p w14:paraId="4AF6B6DD" w14:textId="77777777" w:rsidR="00F11179" w:rsidRPr="00CE22C2" w:rsidRDefault="00F11179" w:rsidP="00CE22C2">
      <w:pPr>
        <w:spacing w:before="60" w:after="60"/>
        <w:ind w:firstLine="851"/>
        <w:jc w:val="both"/>
        <w:rPr>
          <w:sz w:val="26"/>
        </w:rPr>
      </w:pPr>
    </w:p>
    <w:p w14:paraId="772953D5"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82043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1E7C8B5" w14:textId="77777777" w:rsidR="00F27CCD" w:rsidRDefault="00F27CCD" w:rsidP="00F27CCD">
      <w:pPr>
        <w:pStyle w:val="A20"/>
        <w:spacing w:before="0" w:after="0"/>
        <w:ind w:left="0" w:firstLine="0"/>
        <w:rPr>
          <w:rFonts w:ascii="Times New Roman" w:hAnsi="Times New Roman"/>
        </w:rPr>
      </w:pPr>
    </w:p>
    <w:p w14:paraId="540B99B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C154378"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36CA36B3" w14:textId="77777777" w:rsidR="00F27CCD" w:rsidRPr="003A579E" w:rsidRDefault="00F27CCD" w:rsidP="00F27CCD">
      <w:pPr>
        <w:pStyle w:val="A20"/>
        <w:spacing w:before="0" w:after="0"/>
        <w:ind w:left="0" w:firstLine="0"/>
        <w:rPr>
          <w:rFonts w:ascii="Times New Roman" w:hAnsi="Times New Roman"/>
          <w:b w:val="0"/>
          <w:sz w:val="26"/>
          <w:szCs w:val="26"/>
        </w:rPr>
      </w:pPr>
    </w:p>
    <w:p w14:paraId="06A13E4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2DF0E0B" w14:textId="77777777" w:rsidR="00F27CCD" w:rsidRDefault="00F27CCD" w:rsidP="00F27CCD">
      <w:pPr>
        <w:pStyle w:val="A20"/>
        <w:spacing w:before="0" w:after="0"/>
        <w:ind w:left="0" w:firstLine="0"/>
        <w:rPr>
          <w:rFonts w:ascii="Times New Roman" w:hAnsi="Times New Roman"/>
          <w:b w:val="0"/>
          <w:sz w:val="26"/>
          <w:szCs w:val="26"/>
        </w:rPr>
      </w:pPr>
    </w:p>
    <w:p w14:paraId="20FAD08C" w14:textId="5E232075"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6CB67FF2"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305749E5" w14:textId="77777777" w:rsidR="00F27CCD" w:rsidRDefault="00F27CCD" w:rsidP="00F27CCD">
      <w:pPr>
        <w:rPr>
          <w:sz w:val="26"/>
          <w:szCs w:val="26"/>
        </w:rPr>
      </w:pPr>
    </w:p>
    <w:p w14:paraId="32C663F3" w14:textId="1FBAAE16"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57B537F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5E2FE9FF" w14:textId="77777777" w:rsidR="00F27CCD" w:rsidRDefault="00F27CCD" w:rsidP="00F27CCD">
      <w:pPr>
        <w:rPr>
          <w:sz w:val="26"/>
          <w:szCs w:val="26"/>
        </w:rPr>
      </w:pPr>
    </w:p>
    <w:p w14:paraId="6F30C67B" w14:textId="77777777" w:rsidR="00F27CCD" w:rsidRDefault="00F27CCD" w:rsidP="00F27CCD">
      <w:pPr>
        <w:rPr>
          <w:b/>
          <w:sz w:val="22"/>
          <w:szCs w:val="22"/>
        </w:rPr>
      </w:pPr>
      <w:r w:rsidRPr="00692760">
        <w:rPr>
          <w:b/>
          <w:sz w:val="22"/>
          <w:szCs w:val="22"/>
        </w:rPr>
        <w:t>М.П.</w:t>
      </w:r>
    </w:p>
    <w:p w14:paraId="43020793" w14:textId="77777777" w:rsidR="00F27CCD" w:rsidRPr="00692760" w:rsidRDefault="00F27CCD" w:rsidP="00F27CCD">
      <w:pPr>
        <w:rPr>
          <w:b/>
          <w:sz w:val="22"/>
          <w:szCs w:val="22"/>
        </w:rPr>
      </w:pPr>
    </w:p>
    <w:p w14:paraId="3FE96293"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777788E0"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3FCAF3A9"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8"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38"/>
    </w:p>
    <w:p w14:paraId="67F25EA7"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9" w:name="_Toc425777452"/>
      <w:r w:rsidRPr="00A325FF">
        <w:t>Форма акта приемки Банковской гарантии</w:t>
      </w:r>
      <w:bookmarkEnd w:id="339"/>
    </w:p>
    <w:p w14:paraId="582618B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88EFB79" w14:textId="77777777" w:rsidR="00F27CCD" w:rsidRPr="00A325FF" w:rsidRDefault="00F27CCD" w:rsidP="00F27CCD">
      <w:pPr>
        <w:spacing w:before="360"/>
        <w:jc w:val="center"/>
        <w:rPr>
          <w:b/>
        </w:rPr>
      </w:pPr>
      <w:r w:rsidRPr="00A325FF">
        <w:rPr>
          <w:b/>
        </w:rPr>
        <w:t>Акт приема-передачи</w:t>
      </w:r>
    </w:p>
    <w:p w14:paraId="30522660" w14:textId="77777777" w:rsidR="00F27CCD" w:rsidRPr="00A325FF" w:rsidRDefault="00F27CCD" w:rsidP="00F27CCD">
      <w:pPr>
        <w:jc w:val="center"/>
        <w:rPr>
          <w:b/>
        </w:rPr>
      </w:pPr>
      <w:r w:rsidRPr="00A325FF">
        <w:rPr>
          <w:b/>
        </w:rPr>
        <w:t>Банковской гарантии</w:t>
      </w:r>
    </w:p>
    <w:p w14:paraId="5A970D69"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14:paraId="23F4D842" w14:textId="77777777" w:rsidTr="00CE22C2">
        <w:tc>
          <w:tcPr>
            <w:tcW w:w="3437" w:type="dxa"/>
            <w:shd w:val="clear" w:color="auto" w:fill="auto"/>
            <w:vAlign w:val="center"/>
          </w:tcPr>
          <w:p w14:paraId="6FEA5B7E" w14:textId="77777777" w:rsidR="00F27CCD" w:rsidRPr="007E5AFA" w:rsidRDefault="00F27CCD" w:rsidP="00F27CCD">
            <w:r w:rsidRPr="007E5AFA">
              <w:t>г. Москва</w:t>
            </w:r>
          </w:p>
        </w:tc>
        <w:tc>
          <w:tcPr>
            <w:tcW w:w="2767" w:type="dxa"/>
            <w:shd w:val="clear" w:color="auto" w:fill="auto"/>
            <w:vAlign w:val="center"/>
          </w:tcPr>
          <w:p w14:paraId="0CC4F5A0" w14:textId="77777777" w:rsidR="00F27CCD" w:rsidRPr="007E5AFA" w:rsidRDefault="00F27CCD" w:rsidP="00F27CCD">
            <w:pPr>
              <w:jc w:val="center"/>
              <w:rPr>
                <w:lang w:val="en-US"/>
              </w:rPr>
            </w:pPr>
          </w:p>
        </w:tc>
        <w:tc>
          <w:tcPr>
            <w:tcW w:w="3969" w:type="dxa"/>
            <w:shd w:val="clear" w:color="auto" w:fill="auto"/>
            <w:vAlign w:val="center"/>
          </w:tcPr>
          <w:p w14:paraId="7B0FB08C" w14:textId="77777777" w:rsidR="00F27CCD" w:rsidRPr="007E5AFA" w:rsidRDefault="00F27CCD" w:rsidP="00F27CCD">
            <w:pPr>
              <w:jc w:val="right"/>
            </w:pPr>
            <w:r w:rsidRPr="007E5AFA">
              <w:t>«__» __________ 201_ г.</w:t>
            </w:r>
          </w:p>
        </w:tc>
      </w:tr>
    </w:tbl>
    <w:p w14:paraId="031916F3" w14:textId="77777777" w:rsidR="00F27CCD" w:rsidRDefault="00F27CCD" w:rsidP="00F27CCD">
      <w:pPr>
        <w:jc w:val="both"/>
      </w:pPr>
    </w:p>
    <w:p w14:paraId="749219E1"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23F7B006"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4651E44B"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289425"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FC83199"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E2392A0"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5BCC802" w14:textId="77777777" w:rsidR="00F27CCD" w:rsidRPr="007E5AFA" w:rsidRDefault="00F27CCD" w:rsidP="00F27CCD">
            <w:pPr>
              <w:pStyle w:val="af8"/>
              <w:ind w:left="0"/>
              <w:jc w:val="center"/>
              <w:rPr>
                <w:b/>
                <w:lang w:eastAsia="en-US"/>
              </w:rPr>
            </w:pPr>
            <w:r w:rsidRPr="007E5AFA">
              <w:rPr>
                <w:b/>
              </w:rPr>
              <w:t>Бенефициар</w:t>
            </w:r>
          </w:p>
        </w:tc>
      </w:tr>
      <w:tr w:rsidR="00F27CCD" w14:paraId="4630781C"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EAFFCD8"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5083BE03"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91D673B"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0E4316"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3889FF51"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7CB133" w14:textId="77777777" w:rsidR="00F27CCD" w:rsidRDefault="00F27CCD" w:rsidP="00F27CCD">
            <w:pPr>
              <w:pStyle w:val="af8"/>
              <w:ind w:left="0"/>
              <w:jc w:val="both"/>
            </w:pPr>
          </w:p>
          <w:p w14:paraId="66A6C200"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6D56FD"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AEEB58"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877B18" w14:textId="77777777" w:rsidR="00F27CCD" w:rsidRDefault="00F27CCD" w:rsidP="00F27CCD">
            <w:pPr>
              <w:pStyle w:val="af8"/>
              <w:ind w:left="0"/>
              <w:jc w:val="both"/>
              <w:rPr>
                <w:lang w:eastAsia="en-US"/>
              </w:rPr>
            </w:pPr>
          </w:p>
        </w:tc>
      </w:tr>
    </w:tbl>
    <w:p w14:paraId="211497BA"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2E0D711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17D478A0" w14:textId="77777777" w:rsidTr="00CE22C2">
        <w:tc>
          <w:tcPr>
            <w:tcW w:w="4721" w:type="dxa"/>
          </w:tcPr>
          <w:p w14:paraId="54B96EBA" w14:textId="77777777" w:rsidR="00F27CCD" w:rsidRPr="00A325FF" w:rsidRDefault="00F27CCD" w:rsidP="00F27CCD">
            <w:r w:rsidRPr="00A325FF">
              <w:rPr>
                <w:b/>
              </w:rPr>
              <w:t>От Бенефициара/Заказчика:</w:t>
            </w:r>
          </w:p>
        </w:tc>
        <w:tc>
          <w:tcPr>
            <w:tcW w:w="269" w:type="dxa"/>
          </w:tcPr>
          <w:p w14:paraId="68D9C5D0" w14:textId="77777777" w:rsidR="00F27CCD" w:rsidRPr="00A325FF" w:rsidRDefault="00F27CCD" w:rsidP="00F27CCD"/>
        </w:tc>
        <w:tc>
          <w:tcPr>
            <w:tcW w:w="4724" w:type="dxa"/>
          </w:tcPr>
          <w:p w14:paraId="05869A27" w14:textId="77777777" w:rsidR="00F27CCD" w:rsidRPr="00A325FF" w:rsidRDefault="00F27CCD" w:rsidP="00F27CCD">
            <w:r w:rsidRPr="00A325FF">
              <w:rPr>
                <w:b/>
              </w:rPr>
              <w:t>От Принципала/Исполнителя:</w:t>
            </w:r>
          </w:p>
        </w:tc>
      </w:tr>
      <w:tr w:rsidR="00F27CCD" w14:paraId="5663E7AE" w14:textId="77777777" w:rsidTr="00CE22C2">
        <w:tc>
          <w:tcPr>
            <w:tcW w:w="4721" w:type="dxa"/>
          </w:tcPr>
          <w:p w14:paraId="4D245D47" w14:textId="77777777" w:rsidR="00F27CCD" w:rsidRDefault="00F27CCD" w:rsidP="00F27CCD">
            <w:pPr>
              <w:rPr>
                <w:b/>
                <w:sz w:val="28"/>
                <w:szCs w:val="28"/>
              </w:rPr>
            </w:pPr>
          </w:p>
        </w:tc>
        <w:tc>
          <w:tcPr>
            <w:tcW w:w="269" w:type="dxa"/>
          </w:tcPr>
          <w:p w14:paraId="071B4DC1" w14:textId="77777777" w:rsidR="00F27CCD" w:rsidRDefault="00F27CCD" w:rsidP="00F27CCD">
            <w:pPr>
              <w:rPr>
                <w:sz w:val="28"/>
                <w:szCs w:val="28"/>
              </w:rPr>
            </w:pPr>
          </w:p>
        </w:tc>
        <w:tc>
          <w:tcPr>
            <w:tcW w:w="4724" w:type="dxa"/>
          </w:tcPr>
          <w:p w14:paraId="3D829A3D" w14:textId="77777777" w:rsidR="00F27CCD" w:rsidRDefault="00F27CCD" w:rsidP="00F27CCD">
            <w:pPr>
              <w:rPr>
                <w:b/>
                <w:sz w:val="28"/>
                <w:szCs w:val="28"/>
              </w:rPr>
            </w:pPr>
          </w:p>
        </w:tc>
      </w:tr>
      <w:tr w:rsidR="00F27CCD" w14:paraId="7DBDDCBC" w14:textId="77777777" w:rsidTr="00CE22C2">
        <w:tc>
          <w:tcPr>
            <w:tcW w:w="4721" w:type="dxa"/>
          </w:tcPr>
          <w:p w14:paraId="51BBF007" w14:textId="77777777" w:rsidR="00F27CCD" w:rsidRDefault="00F27CCD" w:rsidP="00F27CCD">
            <w:pPr>
              <w:rPr>
                <w:sz w:val="28"/>
                <w:szCs w:val="28"/>
              </w:rPr>
            </w:pPr>
          </w:p>
        </w:tc>
        <w:tc>
          <w:tcPr>
            <w:tcW w:w="269" w:type="dxa"/>
          </w:tcPr>
          <w:p w14:paraId="31F41303" w14:textId="77777777" w:rsidR="00F27CCD" w:rsidRDefault="00F27CCD" w:rsidP="00F27CCD">
            <w:pPr>
              <w:rPr>
                <w:sz w:val="28"/>
                <w:szCs w:val="28"/>
              </w:rPr>
            </w:pPr>
          </w:p>
        </w:tc>
        <w:tc>
          <w:tcPr>
            <w:tcW w:w="4724" w:type="dxa"/>
          </w:tcPr>
          <w:p w14:paraId="7B8A2517" w14:textId="77777777" w:rsidR="00F27CCD" w:rsidRDefault="00F27CCD" w:rsidP="00F27CCD">
            <w:pPr>
              <w:rPr>
                <w:sz w:val="28"/>
                <w:szCs w:val="28"/>
              </w:rPr>
            </w:pPr>
          </w:p>
        </w:tc>
      </w:tr>
      <w:tr w:rsidR="00F27CCD" w14:paraId="63665AA0" w14:textId="77777777" w:rsidTr="00CE22C2">
        <w:tc>
          <w:tcPr>
            <w:tcW w:w="4721" w:type="dxa"/>
          </w:tcPr>
          <w:p w14:paraId="77CA2263"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096272E" w14:textId="77777777" w:rsidR="00F27CCD" w:rsidRDefault="00F27CCD" w:rsidP="00F27CCD">
            <w:pPr>
              <w:rPr>
                <w:sz w:val="28"/>
                <w:szCs w:val="28"/>
              </w:rPr>
            </w:pPr>
          </w:p>
        </w:tc>
        <w:tc>
          <w:tcPr>
            <w:tcW w:w="4724" w:type="dxa"/>
          </w:tcPr>
          <w:p w14:paraId="3B69C2E3"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42A3DCD1" w14:textId="77777777" w:rsidTr="00CE22C2">
        <w:trPr>
          <w:cantSplit/>
        </w:trPr>
        <w:tc>
          <w:tcPr>
            <w:tcW w:w="4721" w:type="dxa"/>
            <w:vAlign w:val="bottom"/>
          </w:tcPr>
          <w:p w14:paraId="68AF95FF" w14:textId="77777777" w:rsidR="00F27CCD" w:rsidRDefault="00F27CCD" w:rsidP="00F27CCD">
            <w:pPr>
              <w:jc w:val="center"/>
              <w:rPr>
                <w:sz w:val="28"/>
                <w:szCs w:val="28"/>
              </w:rPr>
            </w:pPr>
            <w:r>
              <w:rPr>
                <w:sz w:val="28"/>
                <w:szCs w:val="28"/>
              </w:rPr>
              <w:t>м.п.</w:t>
            </w:r>
          </w:p>
        </w:tc>
        <w:tc>
          <w:tcPr>
            <w:tcW w:w="269" w:type="dxa"/>
          </w:tcPr>
          <w:p w14:paraId="331A4ABA" w14:textId="77777777" w:rsidR="00F27CCD" w:rsidRDefault="00F27CCD" w:rsidP="00F27CCD">
            <w:pPr>
              <w:rPr>
                <w:sz w:val="28"/>
                <w:szCs w:val="28"/>
              </w:rPr>
            </w:pPr>
          </w:p>
        </w:tc>
        <w:tc>
          <w:tcPr>
            <w:tcW w:w="4724" w:type="dxa"/>
            <w:vAlign w:val="bottom"/>
          </w:tcPr>
          <w:p w14:paraId="12B19B6A" w14:textId="77777777" w:rsidR="00F27CCD" w:rsidRDefault="00F27CCD" w:rsidP="00F27CCD">
            <w:pPr>
              <w:jc w:val="center"/>
              <w:rPr>
                <w:sz w:val="28"/>
                <w:szCs w:val="28"/>
              </w:rPr>
            </w:pPr>
            <w:r>
              <w:rPr>
                <w:sz w:val="28"/>
                <w:szCs w:val="28"/>
              </w:rPr>
              <w:t>м.п.</w:t>
            </w:r>
          </w:p>
        </w:tc>
      </w:tr>
    </w:tbl>
    <w:p w14:paraId="235B1751" w14:textId="77777777" w:rsidR="00F27CCD" w:rsidRDefault="00F27CCD" w:rsidP="00F27CCD">
      <w:pPr>
        <w:rPr>
          <w:sz w:val="22"/>
          <w:szCs w:val="22"/>
        </w:rPr>
      </w:pPr>
    </w:p>
    <w:p w14:paraId="789A4CA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27B6E6B"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40"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0"/>
    </w:p>
    <w:p w14:paraId="6447F149"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41" w:name="_Toc425777454"/>
      <w:r w:rsidRPr="00A325FF">
        <w:t>Форма справки о цепочке собственников компании</w:t>
      </w:r>
      <w:bookmarkEnd w:id="341"/>
    </w:p>
    <w:p w14:paraId="3700655F"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53DBDE9" w14:textId="77777777"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67016650" w14:textId="77777777" w:rsidTr="00CE22C2">
        <w:tc>
          <w:tcPr>
            <w:tcW w:w="8930" w:type="dxa"/>
            <w:vAlign w:val="center"/>
            <w:hideMark/>
          </w:tcPr>
          <w:p w14:paraId="4CAB69A9" w14:textId="77777777" w:rsidR="00F27CCD" w:rsidRDefault="00F27CCD" w:rsidP="00F27CCD">
            <w:pPr>
              <w:spacing w:after="60"/>
              <w:jc w:val="right"/>
              <w:rPr>
                <w:lang w:eastAsia="en-US"/>
              </w:rPr>
            </w:pPr>
            <w:r>
              <w:rPr>
                <w:lang w:eastAsia="en-US"/>
              </w:rPr>
              <w:t>«__» __________ 201_ г.</w:t>
            </w:r>
          </w:p>
        </w:tc>
      </w:tr>
    </w:tbl>
    <w:p w14:paraId="3BBEF6CF"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E22C2" w14:paraId="1DCF318E" w14:textId="77777777" w:rsidTr="00CE22C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80F44A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6CCAAD1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36600C93"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E22C2" w14:paraId="1D07AB14" w14:textId="77777777"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30ACD95F" w14:textId="77777777"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14:paraId="721BE19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32AAFE2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4E602C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670469F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2F634B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F48F57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7CFE8FF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CE571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194B067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E43998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266E1B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EEBA9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479362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14:paraId="691E72D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027AC3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CE22C2" w14:paraId="3BCD242C" w14:textId="77777777"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4A3AEEF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14:paraId="51EE454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CE3D26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B0BF36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48516B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0C5976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74EA00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E5E74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895121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19E30FD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36E4442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E17BF8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201C31D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14:paraId="74B169D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55370BD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5034A9F8" w14:textId="77777777" w:rsidTr="00CE22C2">
        <w:trPr>
          <w:trHeight w:val="315"/>
        </w:trPr>
        <w:tc>
          <w:tcPr>
            <w:tcW w:w="582" w:type="dxa"/>
            <w:tcBorders>
              <w:top w:val="nil"/>
              <w:left w:val="single" w:sz="4" w:space="0" w:color="auto"/>
              <w:bottom w:val="single" w:sz="4" w:space="0" w:color="auto"/>
              <w:right w:val="single" w:sz="4" w:space="0" w:color="auto"/>
            </w:tcBorders>
            <w:noWrap/>
            <w:vAlign w:val="bottom"/>
            <w:hideMark/>
          </w:tcPr>
          <w:p w14:paraId="47F17E4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16856E6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7E89F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23F0C3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7C57CB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E4D67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0A93BA4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05D0B7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C8E4C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2A1B48B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C059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5432E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D6264B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72BE66F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0D82063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61E0EDA5" w14:textId="77777777" w:rsidTr="00CE22C2">
        <w:trPr>
          <w:trHeight w:val="315"/>
        </w:trPr>
        <w:tc>
          <w:tcPr>
            <w:tcW w:w="582" w:type="dxa"/>
            <w:tcBorders>
              <w:top w:val="nil"/>
              <w:left w:val="single" w:sz="4" w:space="0" w:color="auto"/>
              <w:bottom w:val="single" w:sz="4" w:space="0" w:color="auto"/>
              <w:right w:val="single" w:sz="4" w:space="0" w:color="auto"/>
            </w:tcBorders>
            <w:noWrap/>
            <w:vAlign w:val="bottom"/>
            <w:hideMark/>
          </w:tcPr>
          <w:p w14:paraId="0F6967F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9C60C2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DCE02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353EDA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45D0330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F4238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0A7DCC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171E3A5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DAFBB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9C4457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9A8F31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181A60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5CBF02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BC8E12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047399D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D09C36A"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A9A5F45"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F45C8E3"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533878BE"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8A166D" w14:textId="77777777" w:rsidTr="00CE22C2">
        <w:trPr>
          <w:jc w:val="right"/>
        </w:trPr>
        <w:tc>
          <w:tcPr>
            <w:tcW w:w="4644" w:type="dxa"/>
            <w:hideMark/>
          </w:tcPr>
          <w:p w14:paraId="387CE76B" w14:textId="77777777" w:rsidR="00F27CCD" w:rsidRDefault="00F27CCD" w:rsidP="00F27CCD">
            <w:pPr>
              <w:jc w:val="right"/>
              <w:rPr>
                <w:sz w:val="26"/>
                <w:szCs w:val="26"/>
              </w:rPr>
            </w:pPr>
            <w:r>
              <w:rPr>
                <w:sz w:val="26"/>
                <w:szCs w:val="26"/>
              </w:rPr>
              <w:t>_________________________________</w:t>
            </w:r>
          </w:p>
          <w:p w14:paraId="2AC6B7E8"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2251A9E8" w14:textId="77777777" w:rsidTr="00CE22C2">
        <w:trPr>
          <w:jc w:val="right"/>
        </w:trPr>
        <w:tc>
          <w:tcPr>
            <w:tcW w:w="4644" w:type="dxa"/>
            <w:hideMark/>
          </w:tcPr>
          <w:p w14:paraId="608B1096" w14:textId="77777777" w:rsidR="00F27CCD" w:rsidRDefault="00F27CCD" w:rsidP="00F27CCD">
            <w:pPr>
              <w:jc w:val="right"/>
              <w:rPr>
                <w:sz w:val="26"/>
                <w:szCs w:val="26"/>
              </w:rPr>
            </w:pPr>
            <w:r>
              <w:rPr>
                <w:sz w:val="26"/>
                <w:szCs w:val="26"/>
              </w:rPr>
              <w:t>_________________________________</w:t>
            </w:r>
          </w:p>
          <w:p w14:paraId="5208452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31F000B9"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F589212" w14:textId="77777777" w:rsidR="00BD3C1D" w:rsidRDefault="00BD3C1D">
      <w:pPr>
        <w:widowControl/>
        <w:autoSpaceDE/>
        <w:autoSpaceDN/>
        <w:adjustRightInd/>
        <w:spacing w:after="200" w:line="276" w:lineRule="auto"/>
        <w:rPr>
          <w:b/>
          <w:color w:val="000000"/>
          <w:spacing w:val="36"/>
        </w:rPr>
      </w:pPr>
      <w:r>
        <w:rPr>
          <w:b/>
          <w:color w:val="000000"/>
          <w:spacing w:val="36"/>
        </w:rPr>
        <w:lastRenderedPageBreak/>
        <w:br w:type="page"/>
      </w:r>
    </w:p>
    <w:p w14:paraId="63E8A6B6"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6F507CB7"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7DCD6832"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4C233FC6"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7F526146"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CE22C2" w:rsidRPr="00671466" w14:paraId="739BCD69" w14:textId="77777777" w:rsidTr="00CE22C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66AAC2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55BE3A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1389AEB"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CE22C2" w:rsidRPr="00671466" w14:paraId="4C0ED3B1"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B241D26"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737EFE5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9EF36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18FD500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48F32E6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3447D87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3475BA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23936E5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9FC7ED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169B787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65685B91"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6F8DC5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2CE595A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7EAB01C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0171296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6D4D5DA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CE22C2" w:rsidRPr="00671466" w14:paraId="15B53973"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FDC14A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9102A7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2C3A309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4F67A38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55F9E14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6E44ACE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5BA9C54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B02FB6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C7395D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948BA9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562A158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2787E4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2368595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537FE2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001DE3B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6BA812E0" w14:textId="77777777" w:rsidTr="00CE22C2">
        <w:trPr>
          <w:trHeight w:val="315"/>
        </w:trPr>
        <w:tc>
          <w:tcPr>
            <w:tcW w:w="582" w:type="dxa"/>
            <w:tcBorders>
              <w:top w:val="nil"/>
              <w:left w:val="single" w:sz="4" w:space="0" w:color="auto"/>
              <w:bottom w:val="single" w:sz="4" w:space="0" w:color="auto"/>
              <w:right w:val="single" w:sz="4" w:space="0" w:color="auto"/>
            </w:tcBorders>
            <w:noWrap/>
          </w:tcPr>
          <w:p w14:paraId="6469A813"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461CB0F"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76B7C88D"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395BBB8"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224F23F0"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51227A77"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32C0FDA0"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0CEA729"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02EFA70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3EE7E7A0"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61ADB96C"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60AF3BF9"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3D9CB432"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FB9BBDB"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5368844B"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2AB3F60F"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9E90F37"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CF983E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46F7D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C9F87F8"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F2FEEC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CE88F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E8468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9E5B73A"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5CB30948"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5B77E77F"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1F8D2E6"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61BF7A4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09C2BC87"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EC74C81"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ECEB2F4"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0948651"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54F378D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B7080D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60B87A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360F44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98922D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D0B398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2AB91C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B04DBB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246E7D9C"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3DD599FF"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6819AB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75181D9D"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3934FB68"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409DA9DC"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7B8A3808"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279B6782"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5CF18B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75D8B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9083B8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BE0695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B36B4A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CBC65E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29DE12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DD267DB"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6BE73797"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204C7F70"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31C1AE9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E540549"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85BBC5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254B14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662153DE"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42DFE6A3"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0FDEA35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B2E2F6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5DC7B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66B466C"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C797CF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BCFB5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C03BF3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CC06DC"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3C300A40"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1A061B6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7563CAB"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42626ECC"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5541598E"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4715876F"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1FF987EA"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62BA5D4"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29FD1C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83ED17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CF5F7A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32B8BF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8A4DCE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7BAFB1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B3F2FD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21A40F0"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243A1320"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2FC879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CEAAB50"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21BACE6B"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168D94BF"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50902DDD"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63C664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0811C19F"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385842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42C2A6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D63A7E1"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32C433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41C9FE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30315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E1EC8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3C2F5E"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5F1FCB2"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F780072"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9B5EFB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63B9A1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375DF4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3C029116"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4984D5F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D2983CA"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C3DB68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68FEA4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A1B771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AB48A4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B29358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6F792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2C1C7E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F1E4AA5"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78228D74"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6099A289"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00FD444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0F321258"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0EF681A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1D9A8A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6289003"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281EA5C7"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4CB1C37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AA5437D"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11AEB4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C0C69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E8FEA8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25C63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E31FF2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F164679"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49A587D"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204186A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0CD7AD4E"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49204DBF"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77536C01"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663577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C1FB990"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47F87603"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3ACA7C50"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50FEBA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ED0DA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D59A47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306C9D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79EC7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E713CE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93AB2E0"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6BED1B5B"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3F66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53ABB17"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49284E4E"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2A50D4DD"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7A02E38B"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BE053B7"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796AF00"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1D4257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2ADE79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99C5B9"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A43237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CB3B31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4E967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927CE3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71ED58B"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04F30CDE"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7B414C2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146F02"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1F36197"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40F3AABB"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5EE9AFB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606A28C"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65B30ED"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3AC45A2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19C485F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2354BDE9"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0506515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E6A305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ACD885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9F472C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21E44231"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4CCC1BFB"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4D5A3F4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A3A717E"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F20BB6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5C3177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8682C64"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F7BAAF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70FBD27B"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370FAE5"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055F45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C8B7C9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E3724D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48D153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374836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7E2C443"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1902C1C"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2F90BFB"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74D85E8"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416FA8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10953647"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47500E9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54CBE0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22E018"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0CCD3A88"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7C6A9C1"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6B6B0855"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42BA011"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18A850F8"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C36F4B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3355DF6D"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0692A20"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5D81B2B7"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53B1ECF3"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BDBFFAA"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1EC1158"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08624F1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3E80CB0B"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6DFA4CD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3662F13B"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24D60447"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384B1B9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46D714D"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5A078D4"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8483F65"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66B4F27C"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6C7755C"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CEE1CFE"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05DB1C8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41E35D2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4A79C51C"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C8BAD7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58BB14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B1E0B2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7A9F9144"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694C85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0A1CB233"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416ECF64"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531700A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47FD70A"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769571A"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F3F4A5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132FBE"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1D1B3A7B"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89F4BD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522D31B3"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2AD87B84"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4E074879"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08743BC7"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25F165"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0AAA10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CF18F8B"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09ECF4D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278C8CB"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EBC0FE7" w14:textId="77777777" w:rsidR="00BD3C1D" w:rsidRPr="00671466" w:rsidRDefault="00BD3C1D" w:rsidP="00BD3C1D">
      <w:pPr>
        <w:tabs>
          <w:tab w:val="center" w:pos="4677"/>
          <w:tab w:val="right" w:pos="9355"/>
        </w:tabs>
        <w:jc w:val="right"/>
        <w:rPr>
          <w:rFonts w:eastAsia="Calibri"/>
          <w:b/>
          <w:szCs w:val="20"/>
        </w:rPr>
      </w:pPr>
    </w:p>
    <w:p w14:paraId="1FBAE9EF"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60AD4792" w14:textId="77777777"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729F8C65" w14:textId="77777777" w:rsidR="00BD3C1D" w:rsidRPr="00AD412C" w:rsidRDefault="00BD3C1D" w:rsidP="00AD412C">
      <w:pPr>
        <w:pStyle w:val="af8"/>
        <w:spacing w:before="60" w:after="60"/>
        <w:ind w:left="1134"/>
        <w:contextualSpacing w:val="0"/>
        <w:jc w:val="both"/>
        <w:outlineLvl w:val="1"/>
      </w:pPr>
    </w:p>
    <w:p w14:paraId="6DD9EF28"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42" w:name="_Toc425777455"/>
      <w:r w:rsidRPr="00A325FF">
        <w:t>Инструкции по заполнению</w:t>
      </w:r>
      <w:bookmarkEnd w:id="342"/>
    </w:p>
    <w:p w14:paraId="5CB8C41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747C295"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57009D41"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9D9942"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320D603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46317673"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299EA6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15C235FB"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569D9973"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p>
    <w:p w14:paraId="7714C4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2C7B431"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7258B11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4F8D96FE"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5E6629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72603BC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0E218BB"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2CDBBD3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4F79804"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298F968A" w14:textId="77777777" w:rsidR="00F27CCD" w:rsidRDefault="00F27CCD" w:rsidP="00F27CCD"/>
    <w:p w14:paraId="048EF1BF" w14:textId="77777777" w:rsidR="00F27CCD" w:rsidRDefault="00F27CCD" w:rsidP="00F27CCD">
      <w:pPr>
        <w:pStyle w:val="af7"/>
        <w:spacing w:line="240" w:lineRule="auto"/>
        <w:rPr>
          <w:sz w:val="24"/>
          <w:szCs w:val="24"/>
        </w:rPr>
        <w:sectPr w:rsidR="00F27CCD" w:rsidSect="00F27CCD">
          <w:footerReference w:type="default" r:id="rId20"/>
          <w:pgSz w:w="16838" w:h="11906" w:orient="landscape"/>
          <w:pgMar w:top="993" w:right="1134" w:bottom="707" w:left="1134" w:header="708" w:footer="708" w:gutter="0"/>
          <w:cols w:space="708"/>
          <w:docGrid w:linePitch="360"/>
        </w:sectPr>
      </w:pPr>
    </w:p>
    <w:p w14:paraId="7ADCD60B" w14:textId="77777777" w:rsidR="00F27CCD" w:rsidRPr="00D83C1D" w:rsidRDefault="00F27CCD" w:rsidP="0080265A">
      <w:pPr>
        <w:pStyle w:val="af8"/>
        <w:numPr>
          <w:ilvl w:val="2"/>
          <w:numId w:val="17"/>
        </w:numPr>
        <w:tabs>
          <w:tab w:val="clear" w:pos="1134"/>
        </w:tabs>
        <w:spacing w:before="60" w:after="60"/>
        <w:contextualSpacing w:val="0"/>
        <w:jc w:val="both"/>
        <w:outlineLvl w:val="1"/>
      </w:pPr>
      <w:bookmarkStart w:id="343" w:name="_Toc425777456"/>
      <w:r w:rsidRPr="00A325FF">
        <w:lastRenderedPageBreak/>
        <w:t xml:space="preserve">Форма </w:t>
      </w:r>
      <w:r>
        <w:t>согласия</w:t>
      </w:r>
      <w:r w:rsidRPr="00D83C1D">
        <w:t xml:space="preserve"> на обработку персональных данных</w:t>
      </w:r>
      <w:bookmarkEnd w:id="343"/>
    </w:p>
    <w:p w14:paraId="050C63E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614ACB"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7A7F1839"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78D131A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0C6B9424" w14:textId="77777777" w:rsidR="00F27CCD" w:rsidRPr="00D83C1D" w:rsidRDefault="00F27CCD" w:rsidP="0080265A">
      <w:pPr>
        <w:pStyle w:val="af8"/>
        <w:widowControl/>
        <w:numPr>
          <w:ilvl w:val="0"/>
          <w:numId w:val="46"/>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14:paraId="161ED7E9"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84DCD47"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1BC8E926"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05A50DCE"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280F57C0"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FA63843"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56C96889"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07BC35E7"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5A6C8222"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C93A6E"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1658F1D0" w14:textId="77777777" w:rsidTr="00CE22C2">
        <w:trPr>
          <w:jc w:val="right"/>
        </w:trPr>
        <w:tc>
          <w:tcPr>
            <w:tcW w:w="4644" w:type="dxa"/>
          </w:tcPr>
          <w:p w14:paraId="35D34CE7" w14:textId="77777777" w:rsidR="00F27CCD" w:rsidRDefault="00F27CCD" w:rsidP="00F27CCD">
            <w:pPr>
              <w:jc w:val="right"/>
              <w:rPr>
                <w:sz w:val="26"/>
                <w:szCs w:val="26"/>
              </w:rPr>
            </w:pPr>
          </w:p>
          <w:p w14:paraId="063A039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AA7E714"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4F7CADB4" w14:textId="77777777" w:rsidTr="00CE22C2">
        <w:trPr>
          <w:jc w:val="right"/>
        </w:trPr>
        <w:tc>
          <w:tcPr>
            <w:tcW w:w="4644" w:type="dxa"/>
          </w:tcPr>
          <w:p w14:paraId="6D4182AA"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53EA64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7D20C507" w14:textId="77777777"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14:paraId="6D339A4C" w14:textId="77777777" w:rsidR="001119BB" w:rsidRDefault="001119BB" w:rsidP="001119BB">
      <w:pPr>
        <w:pStyle w:val="af8"/>
        <w:spacing w:before="120" w:after="60"/>
        <w:ind w:left="1134"/>
        <w:contextualSpacing w:val="0"/>
        <w:outlineLvl w:val="0"/>
        <w:rPr>
          <w:b/>
        </w:rPr>
      </w:pPr>
      <w:bookmarkStart w:id="344" w:name="_Toc425777457"/>
    </w:p>
    <w:p w14:paraId="6FB34014" w14:textId="77777777" w:rsidR="00FA4E7F" w:rsidRPr="00CA4D10" w:rsidRDefault="00FA4E7F" w:rsidP="0080265A">
      <w:pPr>
        <w:pStyle w:val="af8"/>
        <w:numPr>
          <w:ilvl w:val="1"/>
          <w:numId w:val="17"/>
        </w:numPr>
        <w:tabs>
          <w:tab w:val="clear" w:pos="1134"/>
        </w:tabs>
        <w:spacing w:before="120" w:after="60"/>
        <w:contextualSpacing w:val="0"/>
        <w:outlineLvl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lastRenderedPageBreak/>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44"/>
    </w:p>
    <w:p w14:paraId="4AAE43D0" w14:textId="77777777" w:rsidR="00FA4E7F" w:rsidRPr="00CA4D10" w:rsidRDefault="00FA4E7F" w:rsidP="0080265A">
      <w:pPr>
        <w:pStyle w:val="af8"/>
        <w:numPr>
          <w:ilvl w:val="2"/>
          <w:numId w:val="17"/>
        </w:numPr>
        <w:tabs>
          <w:tab w:val="clear" w:pos="1134"/>
        </w:tabs>
        <w:spacing w:before="60" w:after="60"/>
        <w:contextualSpacing w:val="0"/>
        <w:jc w:val="both"/>
        <w:outlineLvl w:val="1"/>
      </w:pPr>
      <w:bookmarkStart w:id="345" w:name="_Toc425777458"/>
      <w:r w:rsidRPr="00CA4D10">
        <w:t xml:space="preserve">Форма плана распределения объемов </w:t>
      </w:r>
      <w:r>
        <w:t>поставок товаров</w:t>
      </w:r>
      <w:r w:rsidRPr="00CA4D10">
        <w:rPr>
          <w:b/>
        </w:rPr>
        <w:t xml:space="preserve"> </w:t>
      </w:r>
      <w:r w:rsidRPr="00CA4D10">
        <w:t xml:space="preserve">между генеральным </w:t>
      </w:r>
      <w:r>
        <w:t>поставщиком</w:t>
      </w:r>
      <w:r w:rsidRPr="00CA4D10">
        <w:t xml:space="preserve"> и </w:t>
      </w:r>
      <w:r>
        <w:t>субпоставщиками</w:t>
      </w:r>
      <w:bookmarkEnd w:id="345"/>
    </w:p>
    <w:p w14:paraId="1A6C68D8" w14:textId="77777777"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4BFED79F" w14:textId="77777777"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14:paraId="0AA2CE99" w14:textId="77777777"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14:paraId="22DC8346" w14:textId="77777777"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CE22C2" w:rsidRPr="00CA4D10" w14:paraId="60EB97DA" w14:textId="77777777" w:rsidTr="00CE22C2">
        <w:trPr>
          <w:cantSplit/>
        </w:trPr>
        <w:tc>
          <w:tcPr>
            <w:tcW w:w="614" w:type="dxa"/>
            <w:vMerge w:val="restart"/>
            <w:shd w:val="clear" w:color="auto" w:fill="D9D9D9" w:themeFill="background1" w:themeFillShade="D9"/>
            <w:vAlign w:val="center"/>
          </w:tcPr>
          <w:p w14:paraId="00A4D70C" w14:textId="77777777" w:rsidR="00FA4E7F" w:rsidRPr="00CA4D10" w:rsidRDefault="00FA4E7F" w:rsidP="00FA4E7F">
            <w:pPr>
              <w:jc w:val="center"/>
              <w:rPr>
                <w:sz w:val="22"/>
                <w:szCs w:val="22"/>
              </w:rPr>
            </w:pPr>
            <w:r w:rsidRPr="00CA4D10">
              <w:rPr>
                <w:sz w:val="22"/>
                <w:szCs w:val="22"/>
              </w:rPr>
              <w:t>№ п/п</w:t>
            </w:r>
          </w:p>
        </w:tc>
        <w:tc>
          <w:tcPr>
            <w:tcW w:w="2598" w:type="dxa"/>
            <w:vMerge w:val="restart"/>
            <w:shd w:val="clear" w:color="auto" w:fill="D9D9D9" w:themeFill="background1" w:themeFillShade="D9"/>
            <w:vAlign w:val="center"/>
          </w:tcPr>
          <w:p w14:paraId="4EDA86D4" w14:textId="77777777"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14:paraId="307357F2" w14:textId="77777777"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14:paraId="5401B78E" w14:textId="77777777"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CE22C2" w:rsidRPr="00CA4D10" w14:paraId="4CE37F82" w14:textId="77777777" w:rsidTr="00CE22C2">
        <w:trPr>
          <w:cantSplit/>
        </w:trPr>
        <w:tc>
          <w:tcPr>
            <w:tcW w:w="614" w:type="dxa"/>
            <w:vMerge/>
            <w:shd w:val="clear" w:color="auto" w:fill="D9D9D9" w:themeFill="background1" w:themeFillShade="D9"/>
          </w:tcPr>
          <w:p w14:paraId="492D7B28" w14:textId="77777777" w:rsidR="00FA4E7F" w:rsidRPr="00CA4D10" w:rsidRDefault="00FA4E7F" w:rsidP="00FA4E7F">
            <w:pPr>
              <w:rPr>
                <w:sz w:val="22"/>
                <w:szCs w:val="22"/>
              </w:rPr>
            </w:pPr>
          </w:p>
        </w:tc>
        <w:tc>
          <w:tcPr>
            <w:tcW w:w="2598" w:type="dxa"/>
            <w:vMerge/>
            <w:shd w:val="clear" w:color="auto" w:fill="D9D9D9" w:themeFill="background1" w:themeFillShade="D9"/>
          </w:tcPr>
          <w:p w14:paraId="70DA9C1F" w14:textId="77777777" w:rsidR="00FA4E7F" w:rsidRPr="00CA4D10" w:rsidRDefault="00FA4E7F" w:rsidP="00FA4E7F">
            <w:pPr>
              <w:rPr>
                <w:sz w:val="22"/>
                <w:szCs w:val="22"/>
              </w:rPr>
            </w:pPr>
          </w:p>
        </w:tc>
        <w:tc>
          <w:tcPr>
            <w:tcW w:w="1875" w:type="dxa"/>
            <w:vMerge/>
            <w:shd w:val="clear" w:color="auto" w:fill="D9D9D9" w:themeFill="background1" w:themeFillShade="D9"/>
          </w:tcPr>
          <w:p w14:paraId="0DA4555D" w14:textId="77777777" w:rsidR="00FA4E7F" w:rsidRPr="00CA4D10" w:rsidRDefault="00FA4E7F" w:rsidP="00FA4E7F">
            <w:pPr>
              <w:rPr>
                <w:sz w:val="22"/>
                <w:szCs w:val="22"/>
              </w:rPr>
            </w:pPr>
          </w:p>
        </w:tc>
        <w:tc>
          <w:tcPr>
            <w:tcW w:w="1619" w:type="dxa"/>
            <w:shd w:val="clear" w:color="auto" w:fill="D9D9D9" w:themeFill="background1" w:themeFillShade="D9"/>
            <w:vAlign w:val="center"/>
          </w:tcPr>
          <w:p w14:paraId="746B8D40" w14:textId="77777777"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14:paraId="5D16C07E" w14:textId="77777777"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товаров</w:t>
            </w:r>
          </w:p>
        </w:tc>
      </w:tr>
      <w:tr w:rsidR="00CE22C2" w:rsidRPr="00CA4D10" w14:paraId="5744927B" w14:textId="77777777" w:rsidTr="00CE22C2">
        <w:trPr>
          <w:cantSplit/>
        </w:trPr>
        <w:tc>
          <w:tcPr>
            <w:tcW w:w="614" w:type="dxa"/>
            <w:shd w:val="clear" w:color="auto" w:fill="D9D9D9" w:themeFill="background1" w:themeFillShade="D9"/>
          </w:tcPr>
          <w:p w14:paraId="4E9F80FB" w14:textId="77777777"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14:paraId="58240675" w14:textId="77777777"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14:paraId="79189835" w14:textId="77777777"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14:paraId="3F942410" w14:textId="77777777"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14:paraId="31384890" w14:textId="77777777" w:rsidR="00FA4E7F" w:rsidRPr="00CA4D10" w:rsidRDefault="00FA4E7F" w:rsidP="00FA4E7F">
            <w:pPr>
              <w:jc w:val="center"/>
              <w:rPr>
                <w:i/>
                <w:sz w:val="18"/>
                <w:szCs w:val="18"/>
                <w:lang w:val="en-US"/>
              </w:rPr>
            </w:pPr>
            <w:r w:rsidRPr="00CA4D10">
              <w:rPr>
                <w:i/>
                <w:sz w:val="18"/>
                <w:szCs w:val="18"/>
                <w:lang w:val="en-US"/>
              </w:rPr>
              <w:t>5</w:t>
            </w:r>
          </w:p>
        </w:tc>
      </w:tr>
      <w:tr w:rsidR="00FA4E7F" w:rsidRPr="00CA4D10" w14:paraId="72CF9A7C" w14:textId="77777777" w:rsidTr="00CE22C2">
        <w:tc>
          <w:tcPr>
            <w:tcW w:w="614" w:type="dxa"/>
          </w:tcPr>
          <w:p w14:paraId="7CB44E2C"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2C27F7DB" w14:textId="77777777" w:rsidR="00FA4E7F" w:rsidRPr="00CA4D10" w:rsidRDefault="00FA4E7F" w:rsidP="00FA4E7F">
            <w:pPr>
              <w:rPr>
                <w:sz w:val="22"/>
                <w:szCs w:val="22"/>
              </w:rPr>
            </w:pPr>
          </w:p>
        </w:tc>
        <w:tc>
          <w:tcPr>
            <w:tcW w:w="1875" w:type="dxa"/>
          </w:tcPr>
          <w:p w14:paraId="145C486E" w14:textId="77777777" w:rsidR="00FA4E7F" w:rsidRPr="00CA4D10" w:rsidRDefault="00FA4E7F" w:rsidP="00FA4E7F">
            <w:pPr>
              <w:rPr>
                <w:sz w:val="22"/>
                <w:szCs w:val="22"/>
              </w:rPr>
            </w:pPr>
          </w:p>
        </w:tc>
        <w:tc>
          <w:tcPr>
            <w:tcW w:w="1619" w:type="dxa"/>
          </w:tcPr>
          <w:p w14:paraId="33535C75" w14:textId="77777777" w:rsidR="00FA4E7F" w:rsidRPr="00CA4D10" w:rsidRDefault="00FA4E7F" w:rsidP="00FA4E7F">
            <w:pPr>
              <w:rPr>
                <w:sz w:val="22"/>
                <w:szCs w:val="22"/>
              </w:rPr>
            </w:pPr>
          </w:p>
        </w:tc>
        <w:tc>
          <w:tcPr>
            <w:tcW w:w="1484" w:type="dxa"/>
          </w:tcPr>
          <w:p w14:paraId="200ECCB2" w14:textId="77777777" w:rsidR="00FA4E7F" w:rsidRPr="00CA4D10" w:rsidRDefault="00FA4E7F" w:rsidP="00FA4E7F">
            <w:pPr>
              <w:rPr>
                <w:sz w:val="22"/>
                <w:szCs w:val="22"/>
              </w:rPr>
            </w:pPr>
          </w:p>
        </w:tc>
      </w:tr>
      <w:tr w:rsidR="00FA4E7F" w:rsidRPr="00CA4D10" w14:paraId="40A91178" w14:textId="77777777" w:rsidTr="00CE22C2">
        <w:tc>
          <w:tcPr>
            <w:tcW w:w="614" w:type="dxa"/>
          </w:tcPr>
          <w:p w14:paraId="21666E60"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71A51EEE" w14:textId="77777777" w:rsidR="00FA4E7F" w:rsidRPr="00CA4D10" w:rsidRDefault="00FA4E7F" w:rsidP="00FA4E7F">
            <w:pPr>
              <w:rPr>
                <w:sz w:val="22"/>
                <w:szCs w:val="22"/>
              </w:rPr>
            </w:pPr>
          </w:p>
        </w:tc>
        <w:tc>
          <w:tcPr>
            <w:tcW w:w="1875" w:type="dxa"/>
          </w:tcPr>
          <w:p w14:paraId="66A08A4B" w14:textId="77777777" w:rsidR="00FA4E7F" w:rsidRPr="00CA4D10" w:rsidRDefault="00FA4E7F" w:rsidP="00FA4E7F">
            <w:pPr>
              <w:rPr>
                <w:sz w:val="22"/>
                <w:szCs w:val="22"/>
              </w:rPr>
            </w:pPr>
          </w:p>
        </w:tc>
        <w:tc>
          <w:tcPr>
            <w:tcW w:w="1619" w:type="dxa"/>
          </w:tcPr>
          <w:p w14:paraId="37E64693" w14:textId="77777777" w:rsidR="00FA4E7F" w:rsidRPr="00CA4D10" w:rsidRDefault="00FA4E7F" w:rsidP="00FA4E7F">
            <w:pPr>
              <w:rPr>
                <w:sz w:val="22"/>
                <w:szCs w:val="22"/>
              </w:rPr>
            </w:pPr>
          </w:p>
        </w:tc>
        <w:tc>
          <w:tcPr>
            <w:tcW w:w="1484" w:type="dxa"/>
          </w:tcPr>
          <w:p w14:paraId="182E3B63" w14:textId="77777777" w:rsidR="00FA4E7F" w:rsidRPr="00CA4D10" w:rsidRDefault="00FA4E7F" w:rsidP="00FA4E7F">
            <w:pPr>
              <w:rPr>
                <w:sz w:val="22"/>
                <w:szCs w:val="22"/>
              </w:rPr>
            </w:pPr>
          </w:p>
        </w:tc>
      </w:tr>
      <w:tr w:rsidR="00FA4E7F" w:rsidRPr="00CA4D10" w14:paraId="79F9AEBD" w14:textId="77777777" w:rsidTr="00CE22C2">
        <w:tc>
          <w:tcPr>
            <w:tcW w:w="614" w:type="dxa"/>
          </w:tcPr>
          <w:p w14:paraId="310FED87"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4B183214" w14:textId="77777777" w:rsidR="00FA4E7F" w:rsidRPr="00CA4D10" w:rsidRDefault="00FA4E7F" w:rsidP="00FA4E7F">
            <w:pPr>
              <w:rPr>
                <w:sz w:val="22"/>
                <w:szCs w:val="22"/>
              </w:rPr>
            </w:pPr>
          </w:p>
        </w:tc>
        <w:tc>
          <w:tcPr>
            <w:tcW w:w="1875" w:type="dxa"/>
          </w:tcPr>
          <w:p w14:paraId="7A460187" w14:textId="77777777" w:rsidR="00FA4E7F" w:rsidRPr="00CA4D10" w:rsidRDefault="00FA4E7F" w:rsidP="00FA4E7F">
            <w:pPr>
              <w:rPr>
                <w:sz w:val="22"/>
                <w:szCs w:val="22"/>
              </w:rPr>
            </w:pPr>
          </w:p>
        </w:tc>
        <w:tc>
          <w:tcPr>
            <w:tcW w:w="1619" w:type="dxa"/>
          </w:tcPr>
          <w:p w14:paraId="6AB59732" w14:textId="77777777" w:rsidR="00FA4E7F" w:rsidRPr="00CA4D10" w:rsidRDefault="00FA4E7F" w:rsidP="00FA4E7F">
            <w:pPr>
              <w:rPr>
                <w:sz w:val="22"/>
                <w:szCs w:val="22"/>
              </w:rPr>
            </w:pPr>
          </w:p>
        </w:tc>
        <w:tc>
          <w:tcPr>
            <w:tcW w:w="1484" w:type="dxa"/>
          </w:tcPr>
          <w:p w14:paraId="53763C71" w14:textId="77777777" w:rsidR="00FA4E7F" w:rsidRPr="00CA4D10" w:rsidRDefault="00FA4E7F" w:rsidP="00FA4E7F">
            <w:pPr>
              <w:rPr>
                <w:sz w:val="22"/>
                <w:szCs w:val="22"/>
              </w:rPr>
            </w:pPr>
          </w:p>
        </w:tc>
      </w:tr>
      <w:tr w:rsidR="00FA4E7F" w:rsidRPr="00CA4D10" w14:paraId="5183EF72" w14:textId="77777777" w:rsidTr="00CE22C2">
        <w:tc>
          <w:tcPr>
            <w:tcW w:w="614" w:type="dxa"/>
          </w:tcPr>
          <w:p w14:paraId="7AB173E1" w14:textId="77777777" w:rsidR="00FA4E7F" w:rsidRPr="00CA4D10" w:rsidRDefault="00FA4E7F" w:rsidP="00FA4E7F">
            <w:pPr>
              <w:rPr>
                <w:sz w:val="22"/>
                <w:szCs w:val="22"/>
              </w:rPr>
            </w:pPr>
            <w:r w:rsidRPr="00CA4D10">
              <w:rPr>
                <w:sz w:val="22"/>
                <w:szCs w:val="22"/>
              </w:rPr>
              <w:t>…</w:t>
            </w:r>
          </w:p>
        </w:tc>
        <w:tc>
          <w:tcPr>
            <w:tcW w:w="2598" w:type="dxa"/>
          </w:tcPr>
          <w:p w14:paraId="04B77C3F" w14:textId="77777777" w:rsidR="00FA4E7F" w:rsidRPr="00CA4D10" w:rsidRDefault="00FA4E7F" w:rsidP="00FA4E7F">
            <w:pPr>
              <w:rPr>
                <w:sz w:val="22"/>
                <w:szCs w:val="22"/>
              </w:rPr>
            </w:pPr>
          </w:p>
        </w:tc>
        <w:tc>
          <w:tcPr>
            <w:tcW w:w="1875" w:type="dxa"/>
          </w:tcPr>
          <w:p w14:paraId="0E2639F5" w14:textId="77777777" w:rsidR="00FA4E7F" w:rsidRPr="00CA4D10" w:rsidRDefault="00FA4E7F" w:rsidP="00FA4E7F">
            <w:pPr>
              <w:rPr>
                <w:sz w:val="22"/>
                <w:szCs w:val="22"/>
              </w:rPr>
            </w:pPr>
          </w:p>
        </w:tc>
        <w:tc>
          <w:tcPr>
            <w:tcW w:w="1619" w:type="dxa"/>
          </w:tcPr>
          <w:p w14:paraId="6B8A20E7" w14:textId="77777777" w:rsidR="00FA4E7F" w:rsidRPr="00CA4D10" w:rsidRDefault="00FA4E7F" w:rsidP="00FA4E7F">
            <w:pPr>
              <w:rPr>
                <w:sz w:val="22"/>
                <w:szCs w:val="22"/>
              </w:rPr>
            </w:pPr>
          </w:p>
        </w:tc>
        <w:tc>
          <w:tcPr>
            <w:tcW w:w="1484" w:type="dxa"/>
          </w:tcPr>
          <w:p w14:paraId="2D1D20E6" w14:textId="77777777" w:rsidR="00FA4E7F" w:rsidRPr="00CA4D10" w:rsidRDefault="00FA4E7F" w:rsidP="00FA4E7F">
            <w:pPr>
              <w:rPr>
                <w:sz w:val="22"/>
                <w:szCs w:val="22"/>
              </w:rPr>
            </w:pPr>
          </w:p>
        </w:tc>
      </w:tr>
      <w:tr w:rsidR="00FA4E7F" w:rsidRPr="00CA4D10" w14:paraId="6DF6258F" w14:textId="77777777" w:rsidTr="00CE22C2">
        <w:tc>
          <w:tcPr>
            <w:tcW w:w="5087" w:type="dxa"/>
            <w:gridSpan w:val="3"/>
          </w:tcPr>
          <w:p w14:paraId="4D85C4BA" w14:textId="77777777" w:rsidR="00FA4E7F" w:rsidRPr="00CA4D10" w:rsidRDefault="00FA4E7F" w:rsidP="00FA4E7F">
            <w:pPr>
              <w:rPr>
                <w:b/>
                <w:sz w:val="22"/>
                <w:szCs w:val="22"/>
              </w:rPr>
            </w:pPr>
            <w:r w:rsidRPr="00CA4D10">
              <w:rPr>
                <w:b/>
                <w:sz w:val="22"/>
                <w:szCs w:val="22"/>
              </w:rPr>
              <w:t>ИТОГО</w:t>
            </w:r>
          </w:p>
        </w:tc>
        <w:tc>
          <w:tcPr>
            <w:tcW w:w="1619" w:type="dxa"/>
          </w:tcPr>
          <w:p w14:paraId="1FD8E505" w14:textId="77777777" w:rsidR="00FA4E7F" w:rsidRPr="00CA4D10" w:rsidRDefault="00FA4E7F" w:rsidP="00FA4E7F">
            <w:pPr>
              <w:rPr>
                <w:b/>
                <w:sz w:val="22"/>
                <w:szCs w:val="22"/>
              </w:rPr>
            </w:pPr>
          </w:p>
        </w:tc>
        <w:tc>
          <w:tcPr>
            <w:tcW w:w="1484" w:type="dxa"/>
          </w:tcPr>
          <w:p w14:paraId="5ED6B54D" w14:textId="77777777" w:rsidR="00FA4E7F" w:rsidRPr="00CA4D10" w:rsidRDefault="00FA4E7F" w:rsidP="00FA4E7F">
            <w:pPr>
              <w:rPr>
                <w:b/>
                <w:sz w:val="22"/>
                <w:szCs w:val="22"/>
              </w:rPr>
            </w:pPr>
            <w:r w:rsidRPr="00CA4D10">
              <w:rPr>
                <w:b/>
                <w:sz w:val="22"/>
                <w:szCs w:val="22"/>
              </w:rPr>
              <w:t>100%</w:t>
            </w:r>
          </w:p>
        </w:tc>
      </w:tr>
    </w:tbl>
    <w:p w14:paraId="170BCFF2" w14:textId="77777777"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14:paraId="16A366A3" w14:textId="77777777" w:rsidTr="00CE22C2">
        <w:tc>
          <w:tcPr>
            <w:tcW w:w="4644" w:type="dxa"/>
          </w:tcPr>
          <w:p w14:paraId="3B352718" w14:textId="77777777" w:rsidR="00FA4E7F" w:rsidRDefault="00FA4E7F" w:rsidP="00FA4E7F">
            <w:pPr>
              <w:jc w:val="right"/>
              <w:rPr>
                <w:sz w:val="26"/>
                <w:szCs w:val="26"/>
              </w:rPr>
            </w:pPr>
          </w:p>
          <w:p w14:paraId="012995B2" w14:textId="77777777" w:rsidR="00FA4E7F" w:rsidRPr="00F0507E" w:rsidRDefault="00FA4E7F" w:rsidP="00FA4E7F">
            <w:pPr>
              <w:jc w:val="right"/>
              <w:rPr>
                <w:sz w:val="26"/>
                <w:szCs w:val="26"/>
              </w:rPr>
            </w:pPr>
            <w:r>
              <w:rPr>
                <w:sz w:val="26"/>
                <w:szCs w:val="26"/>
              </w:rPr>
              <w:t>___________________________</w:t>
            </w:r>
            <w:r w:rsidRPr="00F0507E">
              <w:rPr>
                <w:sz w:val="26"/>
                <w:szCs w:val="26"/>
              </w:rPr>
              <w:t>_______</w:t>
            </w:r>
          </w:p>
          <w:p w14:paraId="33607634" w14:textId="77777777"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14:paraId="26F1E23B" w14:textId="77777777" w:rsidTr="00CE22C2">
        <w:tc>
          <w:tcPr>
            <w:tcW w:w="4644" w:type="dxa"/>
          </w:tcPr>
          <w:p w14:paraId="15A52D9B" w14:textId="77777777" w:rsidR="00FA4E7F" w:rsidRPr="00F0507E" w:rsidRDefault="00FA4E7F" w:rsidP="00FA4E7F">
            <w:pPr>
              <w:jc w:val="right"/>
              <w:rPr>
                <w:sz w:val="26"/>
                <w:szCs w:val="26"/>
              </w:rPr>
            </w:pPr>
            <w:r>
              <w:rPr>
                <w:sz w:val="26"/>
                <w:szCs w:val="26"/>
              </w:rPr>
              <w:t>_________________</w:t>
            </w:r>
            <w:r w:rsidRPr="00F0507E">
              <w:rPr>
                <w:sz w:val="26"/>
                <w:szCs w:val="26"/>
              </w:rPr>
              <w:t>_________________</w:t>
            </w:r>
          </w:p>
          <w:p w14:paraId="7CD35FD8" w14:textId="77777777"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10E36E" w14:textId="77777777" w:rsidR="00FA4E7F" w:rsidRPr="00D46F55" w:rsidRDefault="00FA4E7F" w:rsidP="00FA4E7F">
            <w:pPr>
              <w:tabs>
                <w:tab w:val="left" w:pos="4428"/>
              </w:tabs>
              <w:jc w:val="center"/>
              <w:rPr>
                <w:sz w:val="26"/>
                <w:szCs w:val="26"/>
                <w:vertAlign w:val="superscript"/>
              </w:rPr>
            </w:pPr>
          </w:p>
        </w:tc>
      </w:tr>
    </w:tbl>
    <w:p w14:paraId="2880C129" w14:textId="77777777"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6E7EFF8F" w14:textId="77777777" w:rsidR="00FA4E7F" w:rsidRDefault="00FA4E7F" w:rsidP="0080265A">
      <w:pPr>
        <w:pStyle w:val="af8"/>
        <w:numPr>
          <w:ilvl w:val="2"/>
          <w:numId w:val="17"/>
        </w:numPr>
        <w:tabs>
          <w:tab w:val="clear" w:pos="1134"/>
        </w:tabs>
        <w:spacing w:before="60" w:after="60"/>
        <w:contextualSpacing w:val="0"/>
        <w:jc w:val="both"/>
        <w:outlineLvl w:val="0"/>
        <w:rPr>
          <w:sz w:val="26"/>
          <w:szCs w:val="26"/>
        </w:rPr>
        <w:sectPr w:rsidR="00FA4E7F" w:rsidSect="00FA4E7F">
          <w:footerReference w:type="default" r:id="rId21"/>
          <w:pgSz w:w="11906" w:h="16838"/>
          <w:pgMar w:top="1134" w:right="707" w:bottom="1134" w:left="1701" w:header="708" w:footer="708" w:gutter="0"/>
          <w:cols w:space="708"/>
          <w:docGrid w:linePitch="360"/>
        </w:sectPr>
      </w:pPr>
    </w:p>
    <w:p w14:paraId="191EFD99" w14:textId="77777777" w:rsidR="00FA4E7F" w:rsidRPr="003135DF" w:rsidRDefault="00FA4E7F" w:rsidP="0080265A">
      <w:pPr>
        <w:pStyle w:val="af8"/>
        <w:numPr>
          <w:ilvl w:val="2"/>
          <w:numId w:val="17"/>
        </w:numPr>
        <w:tabs>
          <w:tab w:val="clear" w:pos="1134"/>
        </w:tabs>
        <w:spacing w:before="60" w:after="60"/>
        <w:contextualSpacing w:val="0"/>
        <w:jc w:val="both"/>
        <w:outlineLvl w:val="1"/>
      </w:pPr>
      <w:bookmarkStart w:id="346" w:name="_Toc425777459"/>
      <w:r w:rsidRPr="003135DF">
        <w:lastRenderedPageBreak/>
        <w:t>Инструкции по заполнению</w:t>
      </w:r>
      <w:bookmarkEnd w:id="346"/>
    </w:p>
    <w:p w14:paraId="54F398BE" w14:textId="77777777" w:rsidR="00FA4E7F" w:rsidRPr="00B31838" w:rsidRDefault="00FA4E7F" w:rsidP="0080265A">
      <w:pPr>
        <w:pStyle w:val="af8"/>
        <w:numPr>
          <w:ilvl w:val="3"/>
          <w:numId w:val="17"/>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14:paraId="203799C7" w14:textId="77777777" w:rsidR="00FA4E7F" w:rsidRPr="00B31838" w:rsidRDefault="00FA4E7F"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10131839" w14:textId="77777777" w:rsidR="00FA4E7F" w:rsidRPr="00B31838" w:rsidRDefault="00FA4E7F" w:rsidP="0080265A">
      <w:pPr>
        <w:pStyle w:val="af8"/>
        <w:numPr>
          <w:ilvl w:val="3"/>
          <w:numId w:val="1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14:paraId="47950DA3" w14:textId="77777777" w:rsidR="00FA4E7F" w:rsidRPr="00B31838" w:rsidRDefault="00FA4E7F" w:rsidP="0080265A">
      <w:pPr>
        <w:pStyle w:val="af8"/>
        <w:numPr>
          <w:ilvl w:val="3"/>
          <w:numId w:val="17"/>
        </w:numPr>
        <w:spacing w:before="60" w:after="60"/>
        <w:contextualSpacing w:val="0"/>
        <w:jc w:val="both"/>
      </w:pPr>
      <w:r w:rsidRPr="00B31838">
        <w:t xml:space="preserve">В данной форме генеральный </w:t>
      </w:r>
      <w:r>
        <w:t>поставщик</w:t>
      </w:r>
      <w:r w:rsidRPr="00B31838">
        <w:t xml:space="preserve"> указывает:</w:t>
      </w:r>
    </w:p>
    <w:p w14:paraId="3C38F245" w14:textId="77777777" w:rsidR="00FA4E7F" w:rsidRPr="00B31838" w:rsidRDefault="00FA4E7F" w:rsidP="0080265A">
      <w:pPr>
        <w:pStyle w:val="af8"/>
        <w:numPr>
          <w:ilvl w:val="3"/>
          <w:numId w:val="43"/>
        </w:numPr>
        <w:tabs>
          <w:tab w:val="clear" w:pos="1134"/>
        </w:tabs>
        <w:spacing w:before="60" w:after="60"/>
        <w:ind w:hanging="283"/>
        <w:contextualSpacing w:val="0"/>
        <w:jc w:val="both"/>
      </w:pPr>
      <w:r w:rsidRPr="00B31838">
        <w:t xml:space="preserve">перечень </w:t>
      </w:r>
      <w:r>
        <w:t>поставляемых</w:t>
      </w:r>
      <w:r w:rsidRPr="00B31838">
        <w:t xml:space="preserve"> ген</w:t>
      </w:r>
      <w:r>
        <w:t>поставщиком</w:t>
      </w:r>
      <w:r w:rsidRPr="00B31838">
        <w:t xml:space="preserve"> и каждым суб</w:t>
      </w:r>
      <w:r>
        <w:t>поставщиком</w:t>
      </w:r>
      <w:r w:rsidRPr="00B31838">
        <w:t xml:space="preserve"> </w:t>
      </w:r>
      <w:r>
        <w:t>товаров</w:t>
      </w:r>
      <w:r w:rsidRPr="00B31838">
        <w:t>;</w:t>
      </w:r>
    </w:p>
    <w:p w14:paraId="6FB3028D" w14:textId="77777777" w:rsidR="00FA4E7F" w:rsidRPr="00B31838" w:rsidRDefault="00FA4E7F" w:rsidP="0080265A">
      <w:pPr>
        <w:pStyle w:val="af8"/>
        <w:numPr>
          <w:ilvl w:val="3"/>
          <w:numId w:val="43"/>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субп</w:t>
      </w:r>
      <w:r>
        <w:t>поставщикам</w:t>
      </w:r>
      <w:r w:rsidRPr="00B31838">
        <w:t xml:space="preserve"> в денежном и процентном выражении;</w:t>
      </w:r>
    </w:p>
    <w:p w14:paraId="600586A3" w14:textId="3B560BD1" w:rsidR="00F27CCD" w:rsidRPr="00CA4D10" w:rsidRDefault="00FA4E7F" w:rsidP="00CE22C2">
      <w:pPr>
        <w:widowControl/>
        <w:autoSpaceDE/>
        <w:autoSpaceDN/>
        <w:adjustRightInd/>
        <w:spacing w:after="200" w:line="276" w:lineRule="auto"/>
        <w:rPr>
          <w:b/>
        </w:rPr>
      </w:pPr>
      <w:r>
        <w:rPr>
          <w:b/>
        </w:rPr>
        <w:br w:type="page"/>
      </w:r>
      <w:bookmarkStart w:id="347" w:name="_Toc425777460"/>
      <w:r w:rsidR="00F27CCD" w:rsidRPr="00CA4D10">
        <w:rPr>
          <w:b/>
        </w:rPr>
        <w:lastRenderedPageBreak/>
        <w:t xml:space="preserve">План распределения объемов </w:t>
      </w:r>
      <w:r w:rsidR="00F27CCD">
        <w:rPr>
          <w:b/>
        </w:rPr>
        <w:t>выполнения работ</w:t>
      </w:r>
      <w:r w:rsidR="00F27CCD" w:rsidRPr="00CA4D10">
        <w:rPr>
          <w:b/>
        </w:rPr>
        <w:t xml:space="preserve"> между генеральным подрядчиком и субподрядчиками (форма </w:t>
      </w:r>
      <w:r w:rsidR="00F27CCD">
        <w:rPr>
          <w:b/>
        </w:rPr>
        <w:t>2</w:t>
      </w:r>
      <w:r w:rsidR="001119BB">
        <w:rPr>
          <w:b/>
        </w:rPr>
        <w:t>0</w:t>
      </w:r>
      <w:r w:rsidR="00F27CCD" w:rsidRPr="00CA4D10">
        <w:rPr>
          <w:b/>
        </w:rPr>
        <w:t>)</w:t>
      </w:r>
      <w:bookmarkEnd w:id="347"/>
    </w:p>
    <w:p w14:paraId="4F0B101A" w14:textId="77777777" w:rsidR="00F27CCD" w:rsidRPr="00CA4D10" w:rsidRDefault="00F27CCD" w:rsidP="0080265A">
      <w:pPr>
        <w:pStyle w:val="af8"/>
        <w:numPr>
          <w:ilvl w:val="2"/>
          <w:numId w:val="17"/>
        </w:numPr>
        <w:tabs>
          <w:tab w:val="clear" w:pos="1134"/>
        </w:tabs>
        <w:spacing w:before="60" w:after="60"/>
        <w:contextualSpacing w:val="0"/>
        <w:jc w:val="both"/>
        <w:outlineLvl w:val="1"/>
      </w:pPr>
      <w:bookmarkStart w:id="348" w:name="_Toc90385122"/>
      <w:bookmarkStart w:id="349" w:name="_Toc176765883"/>
      <w:bookmarkStart w:id="350" w:name="_Toc425777461"/>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348"/>
      <w:bookmarkEnd w:id="349"/>
      <w:bookmarkEnd w:id="350"/>
    </w:p>
    <w:p w14:paraId="76759D11"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19179D66" w14:textId="77777777"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14:paraId="39FE0E39" w14:textId="77777777" w:rsidR="00F27CCD" w:rsidRPr="00CA4D10" w:rsidRDefault="00F27CCD" w:rsidP="00F27CCD">
      <w:pPr>
        <w:spacing w:after="120"/>
        <w:jc w:val="center"/>
        <w:rPr>
          <w:b/>
        </w:rPr>
      </w:pPr>
      <w:r w:rsidRPr="00CA4D10">
        <w:rPr>
          <w:b/>
        </w:rPr>
        <w:t>между генеральным подрядчиком и субподрядчиками</w:t>
      </w:r>
    </w:p>
    <w:p w14:paraId="62747513" w14:textId="77777777"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CE22C2" w:rsidRPr="00CA4D10" w14:paraId="0E95F4A5" w14:textId="77777777" w:rsidTr="00CE22C2">
        <w:trPr>
          <w:cantSplit/>
        </w:trPr>
        <w:tc>
          <w:tcPr>
            <w:tcW w:w="648" w:type="dxa"/>
            <w:vMerge w:val="restart"/>
            <w:shd w:val="clear" w:color="auto" w:fill="D9D9D9" w:themeFill="background1" w:themeFillShade="D9"/>
            <w:vAlign w:val="center"/>
          </w:tcPr>
          <w:p w14:paraId="28BC47F9" w14:textId="77777777" w:rsidR="00F27CCD" w:rsidRPr="00CA4D10" w:rsidRDefault="00F27CCD" w:rsidP="00F27CCD">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14:paraId="5A21EEC7" w14:textId="77777777"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14:paraId="62D22188" w14:textId="77777777"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14:paraId="325D450F" w14:textId="77777777"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14:paraId="3F2F2472" w14:textId="77777777"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CE22C2" w:rsidRPr="00CA4D10" w14:paraId="33D1A89B" w14:textId="77777777" w:rsidTr="00F27CCD">
        <w:trPr>
          <w:cantSplit/>
        </w:trPr>
        <w:tc>
          <w:tcPr>
            <w:tcW w:w="648" w:type="dxa"/>
            <w:vMerge/>
            <w:shd w:val="clear" w:color="auto" w:fill="D9D9D9" w:themeFill="background1" w:themeFillShade="D9"/>
          </w:tcPr>
          <w:p w14:paraId="29D71F81" w14:textId="77777777" w:rsidR="00F27CCD" w:rsidRPr="00CA4D10" w:rsidRDefault="00F27CCD" w:rsidP="00F27CCD">
            <w:pPr>
              <w:rPr>
                <w:sz w:val="22"/>
                <w:szCs w:val="22"/>
              </w:rPr>
            </w:pPr>
          </w:p>
        </w:tc>
        <w:tc>
          <w:tcPr>
            <w:tcW w:w="2932" w:type="dxa"/>
            <w:vMerge/>
            <w:shd w:val="clear" w:color="auto" w:fill="D9D9D9" w:themeFill="background1" w:themeFillShade="D9"/>
          </w:tcPr>
          <w:p w14:paraId="3CE06F3B" w14:textId="77777777" w:rsidR="00F27CCD" w:rsidRPr="00CA4D10" w:rsidRDefault="00F27CCD" w:rsidP="00F27CCD">
            <w:pPr>
              <w:rPr>
                <w:sz w:val="22"/>
                <w:szCs w:val="22"/>
              </w:rPr>
            </w:pPr>
          </w:p>
        </w:tc>
        <w:tc>
          <w:tcPr>
            <w:tcW w:w="1970" w:type="dxa"/>
            <w:vMerge/>
            <w:shd w:val="clear" w:color="auto" w:fill="D9D9D9" w:themeFill="background1" w:themeFillShade="D9"/>
          </w:tcPr>
          <w:p w14:paraId="0917FC55" w14:textId="77777777" w:rsidR="00F27CCD" w:rsidRPr="00CA4D10" w:rsidRDefault="00F27CCD" w:rsidP="00F27CCD">
            <w:pPr>
              <w:rPr>
                <w:sz w:val="22"/>
                <w:szCs w:val="22"/>
              </w:rPr>
            </w:pPr>
          </w:p>
        </w:tc>
        <w:tc>
          <w:tcPr>
            <w:tcW w:w="1713" w:type="dxa"/>
            <w:shd w:val="clear" w:color="auto" w:fill="D9D9D9" w:themeFill="background1" w:themeFillShade="D9"/>
            <w:vAlign w:val="center"/>
          </w:tcPr>
          <w:p w14:paraId="783810CF" w14:textId="77777777"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14:paraId="19E9BD6D" w14:textId="77777777" w:rsidR="00F27CCD" w:rsidRPr="00CA4D10" w:rsidRDefault="00F27CCD" w:rsidP="00F27CCD">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14:paraId="3714CB8D" w14:textId="77777777" w:rsidR="00F27CCD" w:rsidRPr="00CA4D10" w:rsidRDefault="00F27CCD" w:rsidP="00F27CCD">
            <w:pPr>
              <w:rPr>
                <w:sz w:val="22"/>
                <w:szCs w:val="22"/>
              </w:rPr>
            </w:pPr>
          </w:p>
        </w:tc>
      </w:tr>
      <w:tr w:rsidR="00CE22C2" w:rsidRPr="00CA4D10" w14:paraId="194AFDA3" w14:textId="77777777" w:rsidTr="00F27CCD">
        <w:trPr>
          <w:cantSplit/>
        </w:trPr>
        <w:tc>
          <w:tcPr>
            <w:tcW w:w="648" w:type="dxa"/>
            <w:shd w:val="clear" w:color="auto" w:fill="D9D9D9" w:themeFill="background1" w:themeFillShade="D9"/>
          </w:tcPr>
          <w:p w14:paraId="0D3E079F" w14:textId="77777777"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14:paraId="1FB712EA" w14:textId="77777777"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14:paraId="4D5D5EAB" w14:textId="77777777"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14:paraId="1205A0CA" w14:textId="77777777"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14:paraId="7CF6109D" w14:textId="77777777"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14:paraId="06E84FD3" w14:textId="77777777" w:rsidR="00F27CCD" w:rsidRPr="00CA4D10" w:rsidRDefault="00F27CCD" w:rsidP="00F27CCD">
            <w:pPr>
              <w:jc w:val="center"/>
              <w:rPr>
                <w:i/>
                <w:sz w:val="18"/>
                <w:szCs w:val="18"/>
                <w:lang w:val="en-US"/>
              </w:rPr>
            </w:pPr>
            <w:r w:rsidRPr="00CA4D10">
              <w:rPr>
                <w:i/>
                <w:sz w:val="18"/>
                <w:szCs w:val="18"/>
                <w:lang w:val="en-US"/>
              </w:rPr>
              <w:t>6</w:t>
            </w:r>
          </w:p>
        </w:tc>
      </w:tr>
      <w:tr w:rsidR="00F27CCD" w:rsidRPr="00CA4D10" w14:paraId="1340CD45" w14:textId="77777777" w:rsidTr="00CE22C2">
        <w:tc>
          <w:tcPr>
            <w:tcW w:w="648" w:type="dxa"/>
          </w:tcPr>
          <w:p w14:paraId="6CF12197"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79A293B7" w14:textId="77777777" w:rsidR="00F27CCD" w:rsidRPr="00CA4D10" w:rsidRDefault="00F27CCD" w:rsidP="00F27CCD">
            <w:pPr>
              <w:rPr>
                <w:sz w:val="22"/>
                <w:szCs w:val="22"/>
              </w:rPr>
            </w:pPr>
          </w:p>
        </w:tc>
        <w:tc>
          <w:tcPr>
            <w:tcW w:w="1970" w:type="dxa"/>
          </w:tcPr>
          <w:p w14:paraId="6D09C90A" w14:textId="77777777" w:rsidR="00F27CCD" w:rsidRPr="00CA4D10" w:rsidRDefault="00F27CCD" w:rsidP="00F27CCD">
            <w:pPr>
              <w:rPr>
                <w:sz w:val="22"/>
                <w:szCs w:val="22"/>
              </w:rPr>
            </w:pPr>
          </w:p>
        </w:tc>
        <w:tc>
          <w:tcPr>
            <w:tcW w:w="1713" w:type="dxa"/>
          </w:tcPr>
          <w:p w14:paraId="2B7284B0" w14:textId="77777777" w:rsidR="00F27CCD" w:rsidRPr="00CA4D10" w:rsidRDefault="00F27CCD" w:rsidP="00F27CCD">
            <w:pPr>
              <w:rPr>
                <w:sz w:val="22"/>
                <w:szCs w:val="22"/>
              </w:rPr>
            </w:pPr>
          </w:p>
        </w:tc>
        <w:tc>
          <w:tcPr>
            <w:tcW w:w="1579" w:type="dxa"/>
          </w:tcPr>
          <w:p w14:paraId="635917BF" w14:textId="77777777" w:rsidR="00F27CCD" w:rsidRPr="00CA4D10" w:rsidRDefault="00F27CCD" w:rsidP="00F27CCD">
            <w:pPr>
              <w:rPr>
                <w:sz w:val="22"/>
                <w:szCs w:val="22"/>
              </w:rPr>
            </w:pPr>
          </w:p>
        </w:tc>
        <w:tc>
          <w:tcPr>
            <w:tcW w:w="1579" w:type="dxa"/>
          </w:tcPr>
          <w:p w14:paraId="6BF0E2FC" w14:textId="77777777" w:rsidR="00F27CCD" w:rsidRPr="00CA4D10" w:rsidRDefault="00F27CCD" w:rsidP="00F27CCD">
            <w:pPr>
              <w:rPr>
                <w:sz w:val="22"/>
                <w:szCs w:val="22"/>
              </w:rPr>
            </w:pPr>
          </w:p>
        </w:tc>
      </w:tr>
      <w:tr w:rsidR="00F27CCD" w:rsidRPr="00CA4D10" w14:paraId="0C4CC33B" w14:textId="77777777" w:rsidTr="00CE22C2">
        <w:tc>
          <w:tcPr>
            <w:tcW w:w="648" w:type="dxa"/>
          </w:tcPr>
          <w:p w14:paraId="380F7CF3"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4539488C" w14:textId="77777777" w:rsidR="00F27CCD" w:rsidRPr="00CA4D10" w:rsidRDefault="00F27CCD" w:rsidP="00F27CCD">
            <w:pPr>
              <w:rPr>
                <w:sz w:val="22"/>
                <w:szCs w:val="22"/>
              </w:rPr>
            </w:pPr>
          </w:p>
        </w:tc>
        <w:tc>
          <w:tcPr>
            <w:tcW w:w="1970" w:type="dxa"/>
          </w:tcPr>
          <w:p w14:paraId="41A10DA2" w14:textId="77777777" w:rsidR="00F27CCD" w:rsidRPr="00CA4D10" w:rsidRDefault="00F27CCD" w:rsidP="00F27CCD">
            <w:pPr>
              <w:rPr>
                <w:sz w:val="22"/>
                <w:szCs w:val="22"/>
              </w:rPr>
            </w:pPr>
          </w:p>
        </w:tc>
        <w:tc>
          <w:tcPr>
            <w:tcW w:w="1713" w:type="dxa"/>
          </w:tcPr>
          <w:p w14:paraId="5A94D378" w14:textId="77777777" w:rsidR="00F27CCD" w:rsidRPr="00CA4D10" w:rsidRDefault="00F27CCD" w:rsidP="00F27CCD">
            <w:pPr>
              <w:rPr>
                <w:sz w:val="22"/>
                <w:szCs w:val="22"/>
              </w:rPr>
            </w:pPr>
          </w:p>
        </w:tc>
        <w:tc>
          <w:tcPr>
            <w:tcW w:w="1579" w:type="dxa"/>
          </w:tcPr>
          <w:p w14:paraId="1A8197B6" w14:textId="77777777" w:rsidR="00F27CCD" w:rsidRPr="00CA4D10" w:rsidRDefault="00F27CCD" w:rsidP="00F27CCD">
            <w:pPr>
              <w:rPr>
                <w:sz w:val="22"/>
                <w:szCs w:val="22"/>
              </w:rPr>
            </w:pPr>
          </w:p>
        </w:tc>
        <w:tc>
          <w:tcPr>
            <w:tcW w:w="1579" w:type="dxa"/>
          </w:tcPr>
          <w:p w14:paraId="78A5D0EB" w14:textId="77777777" w:rsidR="00F27CCD" w:rsidRPr="00CA4D10" w:rsidRDefault="00F27CCD" w:rsidP="00F27CCD">
            <w:pPr>
              <w:rPr>
                <w:sz w:val="22"/>
                <w:szCs w:val="22"/>
              </w:rPr>
            </w:pPr>
          </w:p>
        </w:tc>
      </w:tr>
      <w:tr w:rsidR="00F27CCD" w:rsidRPr="00CA4D10" w14:paraId="5F26CC48" w14:textId="77777777" w:rsidTr="00CE22C2">
        <w:tc>
          <w:tcPr>
            <w:tcW w:w="648" w:type="dxa"/>
          </w:tcPr>
          <w:p w14:paraId="77EA6BA6"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7730A880" w14:textId="77777777" w:rsidR="00F27CCD" w:rsidRPr="00CA4D10" w:rsidRDefault="00F27CCD" w:rsidP="00F27CCD">
            <w:pPr>
              <w:rPr>
                <w:sz w:val="22"/>
                <w:szCs w:val="22"/>
              </w:rPr>
            </w:pPr>
          </w:p>
        </w:tc>
        <w:tc>
          <w:tcPr>
            <w:tcW w:w="1970" w:type="dxa"/>
          </w:tcPr>
          <w:p w14:paraId="20BD379B" w14:textId="77777777" w:rsidR="00F27CCD" w:rsidRPr="00CA4D10" w:rsidRDefault="00F27CCD" w:rsidP="00F27CCD">
            <w:pPr>
              <w:rPr>
                <w:sz w:val="22"/>
                <w:szCs w:val="22"/>
              </w:rPr>
            </w:pPr>
          </w:p>
        </w:tc>
        <w:tc>
          <w:tcPr>
            <w:tcW w:w="1713" w:type="dxa"/>
          </w:tcPr>
          <w:p w14:paraId="160AE797" w14:textId="77777777" w:rsidR="00F27CCD" w:rsidRPr="00CA4D10" w:rsidRDefault="00F27CCD" w:rsidP="00F27CCD">
            <w:pPr>
              <w:rPr>
                <w:sz w:val="22"/>
                <w:szCs w:val="22"/>
              </w:rPr>
            </w:pPr>
          </w:p>
        </w:tc>
        <w:tc>
          <w:tcPr>
            <w:tcW w:w="1579" w:type="dxa"/>
          </w:tcPr>
          <w:p w14:paraId="3B633AC3" w14:textId="77777777" w:rsidR="00F27CCD" w:rsidRPr="00CA4D10" w:rsidRDefault="00F27CCD" w:rsidP="00F27CCD">
            <w:pPr>
              <w:rPr>
                <w:sz w:val="22"/>
                <w:szCs w:val="22"/>
              </w:rPr>
            </w:pPr>
          </w:p>
        </w:tc>
        <w:tc>
          <w:tcPr>
            <w:tcW w:w="1579" w:type="dxa"/>
          </w:tcPr>
          <w:p w14:paraId="68D21970" w14:textId="77777777" w:rsidR="00F27CCD" w:rsidRPr="00CA4D10" w:rsidRDefault="00F27CCD" w:rsidP="00F27CCD">
            <w:pPr>
              <w:rPr>
                <w:sz w:val="22"/>
                <w:szCs w:val="22"/>
              </w:rPr>
            </w:pPr>
          </w:p>
        </w:tc>
      </w:tr>
      <w:tr w:rsidR="00F27CCD" w:rsidRPr="00CA4D10" w14:paraId="427A8ECA" w14:textId="77777777" w:rsidTr="00CE22C2">
        <w:tc>
          <w:tcPr>
            <w:tcW w:w="648" w:type="dxa"/>
          </w:tcPr>
          <w:p w14:paraId="6E77C3E4" w14:textId="77777777" w:rsidR="00F27CCD" w:rsidRPr="00CA4D10" w:rsidRDefault="00F27CCD" w:rsidP="00F27CCD">
            <w:pPr>
              <w:rPr>
                <w:sz w:val="22"/>
                <w:szCs w:val="22"/>
              </w:rPr>
            </w:pPr>
            <w:r w:rsidRPr="00CA4D10">
              <w:rPr>
                <w:sz w:val="22"/>
                <w:szCs w:val="22"/>
              </w:rPr>
              <w:t>…</w:t>
            </w:r>
          </w:p>
        </w:tc>
        <w:tc>
          <w:tcPr>
            <w:tcW w:w="2932" w:type="dxa"/>
          </w:tcPr>
          <w:p w14:paraId="03A2E496" w14:textId="77777777" w:rsidR="00F27CCD" w:rsidRPr="00CA4D10" w:rsidRDefault="00F27CCD" w:rsidP="00F27CCD">
            <w:pPr>
              <w:rPr>
                <w:sz w:val="22"/>
                <w:szCs w:val="22"/>
              </w:rPr>
            </w:pPr>
          </w:p>
        </w:tc>
        <w:tc>
          <w:tcPr>
            <w:tcW w:w="1970" w:type="dxa"/>
          </w:tcPr>
          <w:p w14:paraId="1B28118E" w14:textId="77777777" w:rsidR="00F27CCD" w:rsidRPr="00CA4D10" w:rsidRDefault="00F27CCD" w:rsidP="00F27CCD">
            <w:pPr>
              <w:rPr>
                <w:sz w:val="22"/>
                <w:szCs w:val="22"/>
              </w:rPr>
            </w:pPr>
          </w:p>
        </w:tc>
        <w:tc>
          <w:tcPr>
            <w:tcW w:w="1713" w:type="dxa"/>
          </w:tcPr>
          <w:p w14:paraId="6B363DDD" w14:textId="77777777" w:rsidR="00F27CCD" w:rsidRPr="00CA4D10" w:rsidRDefault="00F27CCD" w:rsidP="00F27CCD">
            <w:pPr>
              <w:rPr>
                <w:sz w:val="22"/>
                <w:szCs w:val="22"/>
              </w:rPr>
            </w:pPr>
          </w:p>
        </w:tc>
        <w:tc>
          <w:tcPr>
            <w:tcW w:w="1579" w:type="dxa"/>
          </w:tcPr>
          <w:p w14:paraId="1AF039DA" w14:textId="77777777" w:rsidR="00F27CCD" w:rsidRPr="00CA4D10" w:rsidRDefault="00F27CCD" w:rsidP="00F27CCD">
            <w:pPr>
              <w:rPr>
                <w:sz w:val="22"/>
                <w:szCs w:val="22"/>
              </w:rPr>
            </w:pPr>
          </w:p>
        </w:tc>
        <w:tc>
          <w:tcPr>
            <w:tcW w:w="1579" w:type="dxa"/>
          </w:tcPr>
          <w:p w14:paraId="0CE82FB3" w14:textId="77777777" w:rsidR="00F27CCD" w:rsidRPr="00CA4D10" w:rsidRDefault="00F27CCD" w:rsidP="00F27CCD">
            <w:pPr>
              <w:rPr>
                <w:sz w:val="22"/>
                <w:szCs w:val="22"/>
              </w:rPr>
            </w:pPr>
          </w:p>
        </w:tc>
      </w:tr>
      <w:tr w:rsidR="00F27CCD" w:rsidRPr="00CA4D10" w14:paraId="73B52175" w14:textId="77777777" w:rsidTr="00CE22C2">
        <w:tc>
          <w:tcPr>
            <w:tcW w:w="5550" w:type="dxa"/>
            <w:gridSpan w:val="3"/>
          </w:tcPr>
          <w:p w14:paraId="72C4AE07" w14:textId="77777777" w:rsidR="00F27CCD" w:rsidRPr="00CA4D10" w:rsidRDefault="00F27CCD" w:rsidP="00F27CCD">
            <w:pPr>
              <w:rPr>
                <w:b/>
                <w:sz w:val="22"/>
                <w:szCs w:val="22"/>
              </w:rPr>
            </w:pPr>
            <w:r w:rsidRPr="00CA4D10">
              <w:rPr>
                <w:b/>
                <w:sz w:val="22"/>
                <w:szCs w:val="22"/>
              </w:rPr>
              <w:t>ИТОГО</w:t>
            </w:r>
          </w:p>
        </w:tc>
        <w:tc>
          <w:tcPr>
            <w:tcW w:w="1713" w:type="dxa"/>
          </w:tcPr>
          <w:p w14:paraId="7E5529CA" w14:textId="77777777" w:rsidR="00F27CCD" w:rsidRPr="00CA4D10" w:rsidRDefault="00F27CCD" w:rsidP="00F27CCD">
            <w:pPr>
              <w:rPr>
                <w:b/>
                <w:sz w:val="22"/>
                <w:szCs w:val="22"/>
              </w:rPr>
            </w:pPr>
          </w:p>
        </w:tc>
        <w:tc>
          <w:tcPr>
            <w:tcW w:w="1579" w:type="dxa"/>
          </w:tcPr>
          <w:p w14:paraId="24313647" w14:textId="77777777" w:rsidR="00F27CCD" w:rsidRPr="00CA4D10" w:rsidRDefault="00F27CCD" w:rsidP="00F27CCD">
            <w:pPr>
              <w:rPr>
                <w:b/>
                <w:sz w:val="22"/>
                <w:szCs w:val="22"/>
              </w:rPr>
            </w:pPr>
            <w:r w:rsidRPr="00CA4D10">
              <w:rPr>
                <w:b/>
                <w:sz w:val="22"/>
                <w:szCs w:val="22"/>
              </w:rPr>
              <w:t>100%</w:t>
            </w:r>
          </w:p>
        </w:tc>
        <w:tc>
          <w:tcPr>
            <w:tcW w:w="1579" w:type="dxa"/>
          </w:tcPr>
          <w:p w14:paraId="0EFBFA11" w14:textId="77777777" w:rsidR="00F27CCD" w:rsidRPr="00CA4D10" w:rsidRDefault="00F27CCD" w:rsidP="00F27CCD">
            <w:pPr>
              <w:rPr>
                <w:b/>
                <w:sz w:val="22"/>
                <w:szCs w:val="22"/>
              </w:rPr>
            </w:pPr>
            <w:r w:rsidRPr="00CA4D10">
              <w:rPr>
                <w:b/>
                <w:sz w:val="22"/>
                <w:szCs w:val="22"/>
              </w:rPr>
              <w:t>Х</w:t>
            </w:r>
          </w:p>
        </w:tc>
      </w:tr>
    </w:tbl>
    <w:p w14:paraId="06D18A0E" w14:textId="77777777" w:rsidR="00F27CCD" w:rsidRDefault="00F27CCD" w:rsidP="00F27CCD">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B0B6613" w14:textId="77777777" w:rsidTr="00CE22C2">
        <w:tc>
          <w:tcPr>
            <w:tcW w:w="4644" w:type="dxa"/>
          </w:tcPr>
          <w:p w14:paraId="2FA9FB00" w14:textId="77777777" w:rsidR="00F27CCD" w:rsidRDefault="00F27CCD" w:rsidP="00F27CCD">
            <w:pPr>
              <w:jc w:val="right"/>
              <w:rPr>
                <w:sz w:val="26"/>
                <w:szCs w:val="26"/>
              </w:rPr>
            </w:pPr>
          </w:p>
          <w:p w14:paraId="270F068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679D5C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7A95087" w14:textId="77777777" w:rsidTr="00CE22C2">
        <w:tc>
          <w:tcPr>
            <w:tcW w:w="4644" w:type="dxa"/>
          </w:tcPr>
          <w:p w14:paraId="4F57A98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0EF2C9"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584EDF2" w14:textId="77777777" w:rsidR="00F27CCD" w:rsidRPr="00D46F55" w:rsidRDefault="00F27CCD" w:rsidP="00F27CCD">
            <w:pPr>
              <w:tabs>
                <w:tab w:val="left" w:pos="4428"/>
              </w:tabs>
              <w:jc w:val="center"/>
              <w:rPr>
                <w:sz w:val="26"/>
                <w:szCs w:val="26"/>
                <w:vertAlign w:val="superscript"/>
              </w:rPr>
            </w:pPr>
          </w:p>
        </w:tc>
      </w:tr>
    </w:tbl>
    <w:p w14:paraId="75832F4B"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4BA51CC" w14:textId="77777777" w:rsidR="00F27CCD" w:rsidRDefault="00F27CCD" w:rsidP="0080265A">
      <w:pPr>
        <w:pStyle w:val="af8"/>
        <w:numPr>
          <w:ilvl w:val="2"/>
          <w:numId w:val="17"/>
        </w:numPr>
        <w:tabs>
          <w:tab w:val="clear" w:pos="1134"/>
        </w:tabs>
        <w:spacing w:before="60" w:after="60"/>
        <w:contextualSpacing w:val="0"/>
        <w:jc w:val="both"/>
        <w:outlineLvl w:val="0"/>
        <w:rPr>
          <w:sz w:val="26"/>
          <w:szCs w:val="26"/>
        </w:rPr>
        <w:sectPr w:rsidR="00F27CCD" w:rsidSect="00F27CCD">
          <w:footerReference w:type="default" r:id="rId22"/>
          <w:pgSz w:w="11906" w:h="16838"/>
          <w:pgMar w:top="1134" w:right="707" w:bottom="1134" w:left="1701" w:header="708" w:footer="708" w:gutter="0"/>
          <w:cols w:space="708"/>
          <w:docGrid w:linePitch="360"/>
        </w:sectPr>
      </w:pPr>
    </w:p>
    <w:p w14:paraId="3AE0DB3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351" w:name="_Toc425777462"/>
      <w:r w:rsidRPr="003135DF">
        <w:lastRenderedPageBreak/>
        <w:t>Инструкции по заполнению</w:t>
      </w:r>
      <w:bookmarkEnd w:id="351"/>
    </w:p>
    <w:p w14:paraId="5F45F011" w14:textId="77777777" w:rsidR="00F27CCD" w:rsidRPr="00B31838" w:rsidRDefault="00F27CCD" w:rsidP="0080265A">
      <w:pPr>
        <w:pStyle w:val="af8"/>
        <w:numPr>
          <w:ilvl w:val="3"/>
          <w:numId w:val="17"/>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14:paraId="1917B364" w14:textId="77777777" w:rsidR="00F27CCD" w:rsidRPr="00B31838" w:rsidRDefault="00F27CCD"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3D49B66E" w14:textId="77777777" w:rsidR="00F27CCD" w:rsidRPr="00B31838" w:rsidRDefault="00F27CCD" w:rsidP="0080265A">
      <w:pPr>
        <w:pStyle w:val="af8"/>
        <w:numPr>
          <w:ilvl w:val="3"/>
          <w:numId w:val="1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14:paraId="4FE86F27" w14:textId="77777777" w:rsidR="00F27CCD" w:rsidRPr="00B31838" w:rsidRDefault="00F27CCD" w:rsidP="0080265A">
      <w:pPr>
        <w:pStyle w:val="af8"/>
        <w:numPr>
          <w:ilvl w:val="3"/>
          <w:numId w:val="17"/>
        </w:numPr>
        <w:spacing w:before="60" w:after="60"/>
        <w:contextualSpacing w:val="0"/>
        <w:jc w:val="both"/>
      </w:pPr>
      <w:r w:rsidRPr="00B31838">
        <w:t>В данной форме генеральный подрядчик указывает:</w:t>
      </w:r>
    </w:p>
    <w:p w14:paraId="22FD192A" w14:textId="77777777" w:rsidR="00F27CCD" w:rsidRPr="00B31838" w:rsidRDefault="00F27CCD" w:rsidP="0080265A">
      <w:pPr>
        <w:pStyle w:val="af8"/>
        <w:numPr>
          <w:ilvl w:val="3"/>
          <w:numId w:val="43"/>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14:paraId="62BB2C9C" w14:textId="77777777" w:rsidR="00F27CCD" w:rsidRPr="00B31838" w:rsidRDefault="00F27CCD" w:rsidP="0080265A">
      <w:pPr>
        <w:pStyle w:val="af8"/>
        <w:numPr>
          <w:ilvl w:val="3"/>
          <w:numId w:val="43"/>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14:paraId="41AB3A08" w14:textId="77777777" w:rsidR="00F27CCD" w:rsidRDefault="00F27CCD" w:rsidP="0080265A">
      <w:pPr>
        <w:pStyle w:val="af8"/>
        <w:numPr>
          <w:ilvl w:val="3"/>
          <w:numId w:val="43"/>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14:paraId="60DE2B2F" w14:textId="77777777" w:rsidR="00F27CCD" w:rsidRDefault="00F27CCD" w:rsidP="00F27CCD">
      <w:pPr>
        <w:widowControl/>
        <w:autoSpaceDE/>
        <w:autoSpaceDN/>
        <w:adjustRightInd/>
        <w:spacing w:after="200" w:line="276" w:lineRule="auto"/>
        <w:rPr>
          <w:snapToGrid w:val="0"/>
        </w:rPr>
      </w:pPr>
      <w:r>
        <w:br w:type="page"/>
      </w:r>
    </w:p>
    <w:p w14:paraId="462B8197" w14:textId="77777777" w:rsidR="00FA4E7F" w:rsidRPr="00CA4D10" w:rsidRDefault="00FA4E7F" w:rsidP="0080265A">
      <w:pPr>
        <w:pStyle w:val="af8"/>
        <w:numPr>
          <w:ilvl w:val="1"/>
          <w:numId w:val="17"/>
        </w:numPr>
        <w:tabs>
          <w:tab w:val="clear" w:pos="1134"/>
        </w:tabs>
        <w:spacing w:before="120" w:after="60"/>
        <w:contextualSpacing w:val="0"/>
        <w:outlineLvl w:val="0"/>
        <w:rPr>
          <w:b/>
        </w:rPr>
      </w:pPr>
      <w:bookmarkStart w:id="352" w:name="_Toc425777463"/>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2"/>
    </w:p>
    <w:p w14:paraId="0E175DB1" w14:textId="77777777" w:rsidR="00FA4E7F" w:rsidRPr="00CA4D10" w:rsidRDefault="00FA4E7F" w:rsidP="0080265A">
      <w:pPr>
        <w:pStyle w:val="af8"/>
        <w:numPr>
          <w:ilvl w:val="2"/>
          <w:numId w:val="17"/>
        </w:numPr>
        <w:tabs>
          <w:tab w:val="clear" w:pos="1134"/>
        </w:tabs>
        <w:spacing w:before="60" w:after="60"/>
        <w:contextualSpacing w:val="0"/>
        <w:jc w:val="both"/>
        <w:outlineLvl w:val="1"/>
      </w:pPr>
      <w:bookmarkStart w:id="353" w:name="_Toc425777464"/>
      <w:r w:rsidRPr="00CA4D10">
        <w:t xml:space="preserve">Форма плана распределения объемов </w:t>
      </w:r>
      <w:r>
        <w:t>оказания услуг</w:t>
      </w:r>
      <w:r w:rsidRPr="00CA4D10">
        <w:t xml:space="preserve"> между генеральным </w:t>
      </w:r>
      <w:r>
        <w:t>исполнителем</w:t>
      </w:r>
      <w:r w:rsidRPr="00CA4D10">
        <w:t xml:space="preserve"> и сои</w:t>
      </w:r>
      <w:r>
        <w:t>сполнителями</w:t>
      </w:r>
      <w:bookmarkEnd w:id="353"/>
    </w:p>
    <w:p w14:paraId="31720EFE" w14:textId="77777777"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7FB5E8E2" w14:textId="77777777" w:rsidR="00FA4E7F" w:rsidRPr="00CA4D10" w:rsidRDefault="00FA4E7F" w:rsidP="00FA4E7F">
      <w:pPr>
        <w:spacing w:before="240"/>
        <w:jc w:val="center"/>
        <w:rPr>
          <w:b/>
        </w:rPr>
      </w:pPr>
      <w:r w:rsidRPr="00CA4D10">
        <w:rPr>
          <w:b/>
        </w:rPr>
        <w:t>План распред</w:t>
      </w:r>
      <w:r>
        <w:rPr>
          <w:b/>
        </w:rPr>
        <w:t>еления объемов оказания услуг</w:t>
      </w:r>
    </w:p>
    <w:p w14:paraId="00B4124D" w14:textId="77777777"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14:paraId="172ED28A" w14:textId="77777777"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CE22C2" w:rsidRPr="00CA4D10" w14:paraId="1A93A4C9" w14:textId="77777777" w:rsidTr="00CE22C2">
        <w:trPr>
          <w:cantSplit/>
        </w:trPr>
        <w:tc>
          <w:tcPr>
            <w:tcW w:w="648" w:type="dxa"/>
            <w:vMerge w:val="restart"/>
            <w:shd w:val="clear" w:color="auto" w:fill="D9D9D9" w:themeFill="background1" w:themeFillShade="D9"/>
            <w:vAlign w:val="center"/>
          </w:tcPr>
          <w:p w14:paraId="7A4FC54F" w14:textId="77777777" w:rsidR="00FA4E7F" w:rsidRPr="00CA4D10" w:rsidRDefault="00FA4E7F" w:rsidP="00FA4E7F">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14:paraId="6151507C" w14:textId="77777777"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14:paraId="0789931F" w14:textId="77777777"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14:paraId="43DDB938" w14:textId="77777777"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14:paraId="2C177296" w14:textId="77777777"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CE22C2" w:rsidRPr="00CA4D10" w14:paraId="6B69AE99" w14:textId="77777777" w:rsidTr="00FA4E7F">
        <w:trPr>
          <w:cantSplit/>
        </w:trPr>
        <w:tc>
          <w:tcPr>
            <w:tcW w:w="648" w:type="dxa"/>
            <w:vMerge/>
            <w:shd w:val="clear" w:color="auto" w:fill="D9D9D9" w:themeFill="background1" w:themeFillShade="D9"/>
          </w:tcPr>
          <w:p w14:paraId="2D2560A7" w14:textId="77777777" w:rsidR="00FA4E7F" w:rsidRPr="00CA4D10" w:rsidRDefault="00FA4E7F" w:rsidP="00FA4E7F">
            <w:pPr>
              <w:rPr>
                <w:sz w:val="22"/>
                <w:szCs w:val="22"/>
              </w:rPr>
            </w:pPr>
          </w:p>
        </w:tc>
        <w:tc>
          <w:tcPr>
            <w:tcW w:w="2932" w:type="dxa"/>
            <w:vMerge/>
            <w:shd w:val="clear" w:color="auto" w:fill="D9D9D9" w:themeFill="background1" w:themeFillShade="D9"/>
          </w:tcPr>
          <w:p w14:paraId="0DF9B1E6" w14:textId="77777777" w:rsidR="00FA4E7F" w:rsidRPr="00CA4D10" w:rsidRDefault="00FA4E7F" w:rsidP="00FA4E7F">
            <w:pPr>
              <w:rPr>
                <w:sz w:val="22"/>
                <w:szCs w:val="22"/>
              </w:rPr>
            </w:pPr>
          </w:p>
        </w:tc>
        <w:tc>
          <w:tcPr>
            <w:tcW w:w="1970" w:type="dxa"/>
            <w:vMerge/>
            <w:shd w:val="clear" w:color="auto" w:fill="D9D9D9" w:themeFill="background1" w:themeFillShade="D9"/>
          </w:tcPr>
          <w:p w14:paraId="3F2A861E" w14:textId="77777777" w:rsidR="00FA4E7F" w:rsidRPr="00CA4D10" w:rsidRDefault="00FA4E7F" w:rsidP="00FA4E7F">
            <w:pPr>
              <w:rPr>
                <w:sz w:val="22"/>
                <w:szCs w:val="22"/>
              </w:rPr>
            </w:pPr>
          </w:p>
        </w:tc>
        <w:tc>
          <w:tcPr>
            <w:tcW w:w="1713" w:type="dxa"/>
            <w:shd w:val="clear" w:color="auto" w:fill="D9D9D9" w:themeFill="background1" w:themeFillShade="D9"/>
            <w:vAlign w:val="center"/>
          </w:tcPr>
          <w:p w14:paraId="5D680443" w14:textId="77777777"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14:paraId="7A787699" w14:textId="77777777"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услуг</w:t>
            </w:r>
          </w:p>
        </w:tc>
        <w:tc>
          <w:tcPr>
            <w:tcW w:w="1579" w:type="dxa"/>
            <w:vMerge/>
            <w:shd w:val="clear" w:color="auto" w:fill="D9D9D9" w:themeFill="background1" w:themeFillShade="D9"/>
          </w:tcPr>
          <w:p w14:paraId="7A6AB9E0" w14:textId="77777777" w:rsidR="00FA4E7F" w:rsidRPr="00CA4D10" w:rsidRDefault="00FA4E7F" w:rsidP="00FA4E7F">
            <w:pPr>
              <w:rPr>
                <w:sz w:val="22"/>
                <w:szCs w:val="22"/>
              </w:rPr>
            </w:pPr>
          </w:p>
        </w:tc>
      </w:tr>
      <w:tr w:rsidR="00CE22C2" w:rsidRPr="00CA4D10" w14:paraId="30A70983" w14:textId="77777777" w:rsidTr="00FA4E7F">
        <w:trPr>
          <w:cantSplit/>
        </w:trPr>
        <w:tc>
          <w:tcPr>
            <w:tcW w:w="648" w:type="dxa"/>
            <w:shd w:val="clear" w:color="auto" w:fill="D9D9D9" w:themeFill="background1" w:themeFillShade="D9"/>
          </w:tcPr>
          <w:p w14:paraId="505C16E5" w14:textId="77777777"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14:paraId="77E73E02" w14:textId="77777777"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14:paraId="7D42C55D" w14:textId="77777777"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14:paraId="059A7DB2" w14:textId="77777777"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14:paraId="12D4C15A" w14:textId="77777777"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14:paraId="070A4934" w14:textId="77777777" w:rsidR="00FA4E7F" w:rsidRPr="00CA4D10" w:rsidRDefault="00FA4E7F" w:rsidP="00FA4E7F">
            <w:pPr>
              <w:jc w:val="center"/>
              <w:rPr>
                <w:i/>
                <w:sz w:val="18"/>
                <w:szCs w:val="18"/>
                <w:lang w:val="en-US"/>
              </w:rPr>
            </w:pPr>
            <w:r w:rsidRPr="00CA4D10">
              <w:rPr>
                <w:i/>
                <w:sz w:val="18"/>
                <w:szCs w:val="18"/>
                <w:lang w:val="en-US"/>
              </w:rPr>
              <w:t>6</w:t>
            </w:r>
          </w:p>
        </w:tc>
      </w:tr>
      <w:tr w:rsidR="00FA4E7F" w:rsidRPr="00CA4D10" w14:paraId="5F86617D" w14:textId="77777777" w:rsidTr="00CE22C2">
        <w:tc>
          <w:tcPr>
            <w:tcW w:w="648" w:type="dxa"/>
          </w:tcPr>
          <w:p w14:paraId="1324B438"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022282B8" w14:textId="77777777" w:rsidR="00FA4E7F" w:rsidRPr="00CA4D10" w:rsidRDefault="00FA4E7F" w:rsidP="00FA4E7F">
            <w:pPr>
              <w:rPr>
                <w:sz w:val="22"/>
                <w:szCs w:val="22"/>
              </w:rPr>
            </w:pPr>
          </w:p>
        </w:tc>
        <w:tc>
          <w:tcPr>
            <w:tcW w:w="1970" w:type="dxa"/>
          </w:tcPr>
          <w:p w14:paraId="00FD6D11" w14:textId="77777777" w:rsidR="00FA4E7F" w:rsidRPr="00CA4D10" w:rsidRDefault="00FA4E7F" w:rsidP="00FA4E7F">
            <w:pPr>
              <w:rPr>
                <w:sz w:val="22"/>
                <w:szCs w:val="22"/>
              </w:rPr>
            </w:pPr>
          </w:p>
        </w:tc>
        <w:tc>
          <w:tcPr>
            <w:tcW w:w="1713" w:type="dxa"/>
          </w:tcPr>
          <w:p w14:paraId="154DDCB4" w14:textId="77777777" w:rsidR="00FA4E7F" w:rsidRPr="00CA4D10" w:rsidRDefault="00FA4E7F" w:rsidP="00FA4E7F">
            <w:pPr>
              <w:rPr>
                <w:sz w:val="22"/>
                <w:szCs w:val="22"/>
              </w:rPr>
            </w:pPr>
          </w:p>
        </w:tc>
        <w:tc>
          <w:tcPr>
            <w:tcW w:w="1579" w:type="dxa"/>
          </w:tcPr>
          <w:p w14:paraId="6718A05A" w14:textId="77777777" w:rsidR="00FA4E7F" w:rsidRPr="00CA4D10" w:rsidRDefault="00FA4E7F" w:rsidP="00FA4E7F">
            <w:pPr>
              <w:rPr>
                <w:sz w:val="22"/>
                <w:szCs w:val="22"/>
              </w:rPr>
            </w:pPr>
          </w:p>
        </w:tc>
        <w:tc>
          <w:tcPr>
            <w:tcW w:w="1579" w:type="dxa"/>
          </w:tcPr>
          <w:p w14:paraId="36CC87E6" w14:textId="77777777" w:rsidR="00FA4E7F" w:rsidRPr="00CA4D10" w:rsidRDefault="00FA4E7F" w:rsidP="00FA4E7F">
            <w:pPr>
              <w:rPr>
                <w:sz w:val="22"/>
                <w:szCs w:val="22"/>
              </w:rPr>
            </w:pPr>
          </w:p>
        </w:tc>
      </w:tr>
      <w:tr w:rsidR="00FA4E7F" w:rsidRPr="00CA4D10" w14:paraId="6469455A" w14:textId="77777777" w:rsidTr="00CE22C2">
        <w:tc>
          <w:tcPr>
            <w:tcW w:w="648" w:type="dxa"/>
          </w:tcPr>
          <w:p w14:paraId="4156D792"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3B98C9BE" w14:textId="77777777" w:rsidR="00FA4E7F" w:rsidRPr="00CA4D10" w:rsidRDefault="00FA4E7F" w:rsidP="00FA4E7F">
            <w:pPr>
              <w:rPr>
                <w:sz w:val="22"/>
                <w:szCs w:val="22"/>
              </w:rPr>
            </w:pPr>
          </w:p>
        </w:tc>
        <w:tc>
          <w:tcPr>
            <w:tcW w:w="1970" w:type="dxa"/>
          </w:tcPr>
          <w:p w14:paraId="6F803F5C" w14:textId="77777777" w:rsidR="00FA4E7F" w:rsidRPr="00CA4D10" w:rsidRDefault="00FA4E7F" w:rsidP="00FA4E7F">
            <w:pPr>
              <w:rPr>
                <w:sz w:val="22"/>
                <w:szCs w:val="22"/>
              </w:rPr>
            </w:pPr>
          </w:p>
        </w:tc>
        <w:tc>
          <w:tcPr>
            <w:tcW w:w="1713" w:type="dxa"/>
          </w:tcPr>
          <w:p w14:paraId="260B9540" w14:textId="77777777" w:rsidR="00FA4E7F" w:rsidRPr="00CA4D10" w:rsidRDefault="00FA4E7F" w:rsidP="00FA4E7F">
            <w:pPr>
              <w:rPr>
                <w:sz w:val="22"/>
                <w:szCs w:val="22"/>
              </w:rPr>
            </w:pPr>
          </w:p>
        </w:tc>
        <w:tc>
          <w:tcPr>
            <w:tcW w:w="1579" w:type="dxa"/>
          </w:tcPr>
          <w:p w14:paraId="25697039" w14:textId="77777777" w:rsidR="00FA4E7F" w:rsidRPr="00CA4D10" w:rsidRDefault="00FA4E7F" w:rsidP="00FA4E7F">
            <w:pPr>
              <w:rPr>
                <w:sz w:val="22"/>
                <w:szCs w:val="22"/>
              </w:rPr>
            </w:pPr>
          </w:p>
        </w:tc>
        <w:tc>
          <w:tcPr>
            <w:tcW w:w="1579" w:type="dxa"/>
          </w:tcPr>
          <w:p w14:paraId="5903087B" w14:textId="77777777" w:rsidR="00FA4E7F" w:rsidRPr="00CA4D10" w:rsidRDefault="00FA4E7F" w:rsidP="00FA4E7F">
            <w:pPr>
              <w:rPr>
                <w:sz w:val="22"/>
                <w:szCs w:val="22"/>
              </w:rPr>
            </w:pPr>
          </w:p>
        </w:tc>
      </w:tr>
      <w:tr w:rsidR="00FA4E7F" w:rsidRPr="00CA4D10" w14:paraId="48906206" w14:textId="77777777" w:rsidTr="00CE22C2">
        <w:tc>
          <w:tcPr>
            <w:tcW w:w="648" w:type="dxa"/>
          </w:tcPr>
          <w:p w14:paraId="35967266"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67AF91B0" w14:textId="77777777" w:rsidR="00FA4E7F" w:rsidRPr="00CA4D10" w:rsidRDefault="00FA4E7F" w:rsidP="00FA4E7F">
            <w:pPr>
              <w:rPr>
                <w:sz w:val="22"/>
                <w:szCs w:val="22"/>
              </w:rPr>
            </w:pPr>
          </w:p>
        </w:tc>
        <w:tc>
          <w:tcPr>
            <w:tcW w:w="1970" w:type="dxa"/>
          </w:tcPr>
          <w:p w14:paraId="5574F696" w14:textId="77777777" w:rsidR="00FA4E7F" w:rsidRPr="00CA4D10" w:rsidRDefault="00FA4E7F" w:rsidP="00FA4E7F">
            <w:pPr>
              <w:rPr>
                <w:sz w:val="22"/>
                <w:szCs w:val="22"/>
              </w:rPr>
            </w:pPr>
          </w:p>
        </w:tc>
        <w:tc>
          <w:tcPr>
            <w:tcW w:w="1713" w:type="dxa"/>
          </w:tcPr>
          <w:p w14:paraId="0324B6AE" w14:textId="77777777" w:rsidR="00FA4E7F" w:rsidRPr="00CA4D10" w:rsidRDefault="00FA4E7F" w:rsidP="00FA4E7F">
            <w:pPr>
              <w:rPr>
                <w:sz w:val="22"/>
                <w:szCs w:val="22"/>
              </w:rPr>
            </w:pPr>
          </w:p>
        </w:tc>
        <w:tc>
          <w:tcPr>
            <w:tcW w:w="1579" w:type="dxa"/>
          </w:tcPr>
          <w:p w14:paraId="3280F10D" w14:textId="77777777" w:rsidR="00FA4E7F" w:rsidRPr="00CA4D10" w:rsidRDefault="00FA4E7F" w:rsidP="00FA4E7F">
            <w:pPr>
              <w:rPr>
                <w:sz w:val="22"/>
                <w:szCs w:val="22"/>
              </w:rPr>
            </w:pPr>
          </w:p>
        </w:tc>
        <w:tc>
          <w:tcPr>
            <w:tcW w:w="1579" w:type="dxa"/>
          </w:tcPr>
          <w:p w14:paraId="17AC5047" w14:textId="77777777" w:rsidR="00FA4E7F" w:rsidRPr="00CA4D10" w:rsidRDefault="00FA4E7F" w:rsidP="00FA4E7F">
            <w:pPr>
              <w:rPr>
                <w:sz w:val="22"/>
                <w:szCs w:val="22"/>
              </w:rPr>
            </w:pPr>
          </w:p>
        </w:tc>
      </w:tr>
      <w:tr w:rsidR="00FA4E7F" w:rsidRPr="00CA4D10" w14:paraId="06DDA874" w14:textId="77777777" w:rsidTr="00CE22C2">
        <w:tc>
          <w:tcPr>
            <w:tcW w:w="648" w:type="dxa"/>
          </w:tcPr>
          <w:p w14:paraId="660D5CCA" w14:textId="77777777" w:rsidR="00FA4E7F" w:rsidRPr="00CA4D10" w:rsidRDefault="00FA4E7F" w:rsidP="00FA4E7F">
            <w:pPr>
              <w:rPr>
                <w:sz w:val="22"/>
                <w:szCs w:val="22"/>
              </w:rPr>
            </w:pPr>
            <w:r w:rsidRPr="00CA4D10">
              <w:rPr>
                <w:sz w:val="22"/>
                <w:szCs w:val="22"/>
              </w:rPr>
              <w:t>…</w:t>
            </w:r>
          </w:p>
        </w:tc>
        <w:tc>
          <w:tcPr>
            <w:tcW w:w="2932" w:type="dxa"/>
          </w:tcPr>
          <w:p w14:paraId="29AD9EB4" w14:textId="77777777" w:rsidR="00FA4E7F" w:rsidRPr="00CA4D10" w:rsidRDefault="00FA4E7F" w:rsidP="00FA4E7F">
            <w:pPr>
              <w:rPr>
                <w:sz w:val="22"/>
                <w:szCs w:val="22"/>
              </w:rPr>
            </w:pPr>
          </w:p>
        </w:tc>
        <w:tc>
          <w:tcPr>
            <w:tcW w:w="1970" w:type="dxa"/>
          </w:tcPr>
          <w:p w14:paraId="04AE39C2" w14:textId="77777777" w:rsidR="00FA4E7F" w:rsidRPr="00CA4D10" w:rsidRDefault="00FA4E7F" w:rsidP="00FA4E7F">
            <w:pPr>
              <w:rPr>
                <w:sz w:val="22"/>
                <w:szCs w:val="22"/>
              </w:rPr>
            </w:pPr>
          </w:p>
        </w:tc>
        <w:tc>
          <w:tcPr>
            <w:tcW w:w="1713" w:type="dxa"/>
          </w:tcPr>
          <w:p w14:paraId="2AEA7D34" w14:textId="77777777" w:rsidR="00FA4E7F" w:rsidRPr="00CA4D10" w:rsidRDefault="00FA4E7F" w:rsidP="00FA4E7F">
            <w:pPr>
              <w:rPr>
                <w:sz w:val="22"/>
                <w:szCs w:val="22"/>
              </w:rPr>
            </w:pPr>
          </w:p>
        </w:tc>
        <w:tc>
          <w:tcPr>
            <w:tcW w:w="1579" w:type="dxa"/>
          </w:tcPr>
          <w:p w14:paraId="00D1F070" w14:textId="77777777" w:rsidR="00FA4E7F" w:rsidRPr="00CA4D10" w:rsidRDefault="00FA4E7F" w:rsidP="00FA4E7F">
            <w:pPr>
              <w:rPr>
                <w:sz w:val="22"/>
                <w:szCs w:val="22"/>
              </w:rPr>
            </w:pPr>
          </w:p>
        </w:tc>
        <w:tc>
          <w:tcPr>
            <w:tcW w:w="1579" w:type="dxa"/>
          </w:tcPr>
          <w:p w14:paraId="1101A32D" w14:textId="77777777" w:rsidR="00FA4E7F" w:rsidRPr="00CA4D10" w:rsidRDefault="00FA4E7F" w:rsidP="00FA4E7F">
            <w:pPr>
              <w:rPr>
                <w:sz w:val="22"/>
                <w:szCs w:val="22"/>
              </w:rPr>
            </w:pPr>
          </w:p>
        </w:tc>
      </w:tr>
      <w:tr w:rsidR="00FA4E7F" w:rsidRPr="00CA4D10" w14:paraId="6421451A" w14:textId="77777777" w:rsidTr="00CE22C2">
        <w:tc>
          <w:tcPr>
            <w:tcW w:w="5550" w:type="dxa"/>
            <w:gridSpan w:val="3"/>
          </w:tcPr>
          <w:p w14:paraId="0094247A" w14:textId="77777777" w:rsidR="00FA4E7F" w:rsidRPr="00CA4D10" w:rsidRDefault="00FA4E7F" w:rsidP="00FA4E7F">
            <w:pPr>
              <w:rPr>
                <w:b/>
                <w:sz w:val="22"/>
                <w:szCs w:val="22"/>
              </w:rPr>
            </w:pPr>
            <w:r w:rsidRPr="00CA4D10">
              <w:rPr>
                <w:b/>
                <w:sz w:val="22"/>
                <w:szCs w:val="22"/>
              </w:rPr>
              <w:t>ИТОГО</w:t>
            </w:r>
          </w:p>
        </w:tc>
        <w:tc>
          <w:tcPr>
            <w:tcW w:w="1713" w:type="dxa"/>
          </w:tcPr>
          <w:p w14:paraId="4E480C3D" w14:textId="77777777" w:rsidR="00FA4E7F" w:rsidRPr="00CA4D10" w:rsidRDefault="00FA4E7F" w:rsidP="00FA4E7F">
            <w:pPr>
              <w:rPr>
                <w:b/>
                <w:sz w:val="22"/>
                <w:szCs w:val="22"/>
              </w:rPr>
            </w:pPr>
          </w:p>
        </w:tc>
        <w:tc>
          <w:tcPr>
            <w:tcW w:w="1579" w:type="dxa"/>
          </w:tcPr>
          <w:p w14:paraId="3D0A4CED" w14:textId="77777777" w:rsidR="00FA4E7F" w:rsidRPr="00CA4D10" w:rsidRDefault="00FA4E7F" w:rsidP="00FA4E7F">
            <w:pPr>
              <w:rPr>
                <w:b/>
                <w:sz w:val="22"/>
                <w:szCs w:val="22"/>
              </w:rPr>
            </w:pPr>
            <w:r w:rsidRPr="00CA4D10">
              <w:rPr>
                <w:b/>
                <w:sz w:val="22"/>
                <w:szCs w:val="22"/>
              </w:rPr>
              <w:t>100%</w:t>
            </w:r>
          </w:p>
        </w:tc>
        <w:tc>
          <w:tcPr>
            <w:tcW w:w="1579" w:type="dxa"/>
          </w:tcPr>
          <w:p w14:paraId="4F35F5BD" w14:textId="77777777" w:rsidR="00FA4E7F" w:rsidRPr="00CA4D10" w:rsidRDefault="00FA4E7F" w:rsidP="00FA4E7F">
            <w:pPr>
              <w:rPr>
                <w:b/>
                <w:sz w:val="22"/>
                <w:szCs w:val="22"/>
              </w:rPr>
            </w:pPr>
            <w:r w:rsidRPr="00CA4D10">
              <w:rPr>
                <w:b/>
                <w:sz w:val="22"/>
                <w:szCs w:val="22"/>
              </w:rPr>
              <w:t>Х</w:t>
            </w:r>
          </w:p>
        </w:tc>
      </w:tr>
    </w:tbl>
    <w:p w14:paraId="6B64D06F" w14:textId="77777777"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14:paraId="70516808" w14:textId="77777777" w:rsidTr="00CE22C2">
        <w:tc>
          <w:tcPr>
            <w:tcW w:w="4644" w:type="dxa"/>
          </w:tcPr>
          <w:p w14:paraId="159D11F0" w14:textId="77777777" w:rsidR="00FA4E7F" w:rsidRDefault="00FA4E7F" w:rsidP="00FA4E7F">
            <w:pPr>
              <w:jc w:val="right"/>
              <w:rPr>
                <w:sz w:val="26"/>
                <w:szCs w:val="26"/>
              </w:rPr>
            </w:pPr>
          </w:p>
          <w:p w14:paraId="45C5CEF9" w14:textId="77777777" w:rsidR="00FA4E7F" w:rsidRPr="00F0507E" w:rsidRDefault="00FA4E7F" w:rsidP="00FA4E7F">
            <w:pPr>
              <w:jc w:val="right"/>
              <w:rPr>
                <w:sz w:val="26"/>
                <w:szCs w:val="26"/>
              </w:rPr>
            </w:pPr>
            <w:r>
              <w:rPr>
                <w:sz w:val="26"/>
                <w:szCs w:val="26"/>
              </w:rPr>
              <w:t>___________________________</w:t>
            </w:r>
            <w:r w:rsidRPr="00F0507E">
              <w:rPr>
                <w:sz w:val="26"/>
                <w:szCs w:val="26"/>
              </w:rPr>
              <w:t>_______</w:t>
            </w:r>
          </w:p>
          <w:p w14:paraId="50A1F56E" w14:textId="77777777"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14:paraId="794D05CC" w14:textId="77777777" w:rsidTr="00CE22C2">
        <w:tc>
          <w:tcPr>
            <w:tcW w:w="4644" w:type="dxa"/>
          </w:tcPr>
          <w:p w14:paraId="7E10EA65" w14:textId="77777777" w:rsidR="00FA4E7F" w:rsidRPr="00F0507E" w:rsidRDefault="00FA4E7F" w:rsidP="00FA4E7F">
            <w:pPr>
              <w:jc w:val="right"/>
              <w:rPr>
                <w:sz w:val="26"/>
                <w:szCs w:val="26"/>
              </w:rPr>
            </w:pPr>
            <w:r>
              <w:rPr>
                <w:sz w:val="26"/>
                <w:szCs w:val="26"/>
              </w:rPr>
              <w:t>_________________</w:t>
            </w:r>
            <w:r w:rsidRPr="00F0507E">
              <w:rPr>
                <w:sz w:val="26"/>
                <w:szCs w:val="26"/>
              </w:rPr>
              <w:t>_________________</w:t>
            </w:r>
          </w:p>
          <w:p w14:paraId="69FD2FAE" w14:textId="77777777"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11B2451" w14:textId="77777777" w:rsidR="00FA4E7F" w:rsidRPr="00D46F55" w:rsidRDefault="00FA4E7F" w:rsidP="00FA4E7F">
            <w:pPr>
              <w:tabs>
                <w:tab w:val="left" w:pos="4428"/>
              </w:tabs>
              <w:jc w:val="center"/>
              <w:rPr>
                <w:sz w:val="26"/>
                <w:szCs w:val="26"/>
                <w:vertAlign w:val="superscript"/>
              </w:rPr>
            </w:pPr>
          </w:p>
        </w:tc>
      </w:tr>
    </w:tbl>
    <w:p w14:paraId="1AE4632A" w14:textId="77777777"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6BD0611" w14:textId="77777777" w:rsidR="00FA4E7F" w:rsidRDefault="00FA4E7F" w:rsidP="0080265A">
      <w:pPr>
        <w:pStyle w:val="af8"/>
        <w:numPr>
          <w:ilvl w:val="2"/>
          <w:numId w:val="17"/>
        </w:numPr>
        <w:tabs>
          <w:tab w:val="clear" w:pos="1134"/>
        </w:tabs>
        <w:spacing w:before="60" w:after="60"/>
        <w:contextualSpacing w:val="0"/>
        <w:jc w:val="both"/>
        <w:outlineLvl w:val="0"/>
        <w:rPr>
          <w:sz w:val="26"/>
          <w:szCs w:val="26"/>
        </w:rPr>
        <w:sectPr w:rsidR="00FA4E7F" w:rsidSect="00FA4E7F">
          <w:footerReference w:type="default" r:id="rId23"/>
          <w:pgSz w:w="11906" w:h="16838"/>
          <w:pgMar w:top="1134" w:right="707" w:bottom="1134" w:left="1701" w:header="708" w:footer="708" w:gutter="0"/>
          <w:cols w:space="708"/>
          <w:docGrid w:linePitch="360"/>
        </w:sectPr>
      </w:pPr>
    </w:p>
    <w:p w14:paraId="5C9EA2C6" w14:textId="77777777" w:rsidR="00FA4E7F" w:rsidRPr="003135DF" w:rsidRDefault="00FA4E7F" w:rsidP="0080265A">
      <w:pPr>
        <w:pStyle w:val="af8"/>
        <w:numPr>
          <w:ilvl w:val="2"/>
          <w:numId w:val="17"/>
        </w:numPr>
        <w:tabs>
          <w:tab w:val="clear" w:pos="1134"/>
        </w:tabs>
        <w:spacing w:before="60" w:after="60"/>
        <w:contextualSpacing w:val="0"/>
        <w:jc w:val="both"/>
        <w:outlineLvl w:val="1"/>
      </w:pPr>
      <w:bookmarkStart w:id="354" w:name="_Toc425777465"/>
      <w:r w:rsidRPr="003135DF">
        <w:lastRenderedPageBreak/>
        <w:t>Инструкции по заполнению</w:t>
      </w:r>
      <w:bookmarkEnd w:id="354"/>
    </w:p>
    <w:p w14:paraId="4CD775A6" w14:textId="77777777" w:rsidR="00FA4E7F" w:rsidRPr="00B31838" w:rsidRDefault="00FA4E7F" w:rsidP="0080265A">
      <w:pPr>
        <w:pStyle w:val="af8"/>
        <w:numPr>
          <w:ilvl w:val="3"/>
          <w:numId w:val="17"/>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14:paraId="00C9347B" w14:textId="77777777" w:rsidR="00FA4E7F" w:rsidRPr="00B31838" w:rsidRDefault="00FA4E7F"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41EEF7A0" w14:textId="77777777" w:rsidR="00FA4E7F" w:rsidRPr="00B31838" w:rsidRDefault="00FA4E7F" w:rsidP="0080265A">
      <w:pPr>
        <w:pStyle w:val="af8"/>
        <w:numPr>
          <w:ilvl w:val="3"/>
          <w:numId w:val="1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14:paraId="079E7DA9" w14:textId="77777777" w:rsidR="00FA4E7F" w:rsidRPr="00B31838" w:rsidRDefault="00FA4E7F" w:rsidP="0080265A">
      <w:pPr>
        <w:pStyle w:val="af8"/>
        <w:numPr>
          <w:ilvl w:val="3"/>
          <w:numId w:val="17"/>
        </w:numPr>
        <w:spacing w:before="60" w:after="60"/>
        <w:contextualSpacing w:val="0"/>
        <w:jc w:val="both"/>
      </w:pPr>
      <w:r w:rsidRPr="00B31838">
        <w:t>В данной форме генеральный подрядчик указывает:</w:t>
      </w:r>
    </w:p>
    <w:p w14:paraId="664774BD" w14:textId="77777777" w:rsidR="00FA4E7F" w:rsidRPr="00B31838" w:rsidRDefault="00FA4E7F" w:rsidP="0080265A">
      <w:pPr>
        <w:pStyle w:val="af8"/>
        <w:numPr>
          <w:ilvl w:val="3"/>
          <w:numId w:val="43"/>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14:paraId="5E566747" w14:textId="77777777" w:rsidR="00FA4E7F" w:rsidRDefault="00FA4E7F" w:rsidP="0080265A">
      <w:pPr>
        <w:pStyle w:val="af8"/>
        <w:numPr>
          <w:ilvl w:val="3"/>
          <w:numId w:val="43"/>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14:paraId="33C4E8DC" w14:textId="77777777" w:rsidR="00FA4E7F" w:rsidRPr="00B31838" w:rsidRDefault="00FA4E7F" w:rsidP="0080265A">
      <w:pPr>
        <w:pStyle w:val="af8"/>
        <w:numPr>
          <w:ilvl w:val="3"/>
          <w:numId w:val="43"/>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14:paraId="24260023" w14:textId="77777777" w:rsidR="00FA4E7F" w:rsidRDefault="00FA4E7F">
      <w:pPr>
        <w:widowControl/>
        <w:autoSpaceDE/>
        <w:autoSpaceDN/>
        <w:adjustRightInd/>
        <w:spacing w:after="200" w:line="276" w:lineRule="auto"/>
        <w:rPr>
          <w:b/>
          <w:bCs/>
          <w:iCs/>
        </w:rPr>
      </w:pPr>
      <w:r>
        <w:rPr>
          <w:i/>
        </w:rPr>
        <w:br w:type="page"/>
      </w:r>
    </w:p>
    <w:p w14:paraId="60E00BBD"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55"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5"/>
    </w:p>
    <w:p w14:paraId="0E2F4760" w14:textId="77777777" w:rsidR="00FA4E7F" w:rsidRPr="00A411B6" w:rsidRDefault="00FA4E7F" w:rsidP="0080265A">
      <w:pPr>
        <w:pStyle w:val="24"/>
        <w:keepNext w:val="0"/>
        <w:widowControl w:val="0"/>
        <w:numPr>
          <w:ilvl w:val="2"/>
          <w:numId w:val="17"/>
        </w:numPr>
        <w:tabs>
          <w:tab w:val="clear" w:pos="1134"/>
          <w:tab w:val="num" w:pos="1314"/>
        </w:tabs>
        <w:ind w:left="1314"/>
        <w:jc w:val="both"/>
        <w:rPr>
          <w:sz w:val="24"/>
          <w:szCs w:val="24"/>
        </w:rPr>
      </w:pPr>
      <w:bookmarkStart w:id="356"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56"/>
    </w:p>
    <w:p w14:paraId="46D1EF10"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7ECD13B2" w14:textId="77777777" w:rsidR="00FA4E7F" w:rsidRPr="00A411B6" w:rsidRDefault="00FA4E7F" w:rsidP="00FA4E7F">
      <w:pPr>
        <w:rPr>
          <w:color w:val="000000"/>
        </w:rPr>
      </w:pPr>
    </w:p>
    <w:p w14:paraId="1C79A088" w14:textId="77777777"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14:paraId="01104778" w14:textId="77777777" w:rsidR="00FA4E7F" w:rsidRPr="00A411B6" w:rsidRDefault="00FA4E7F" w:rsidP="00FA4E7F">
      <w:pPr>
        <w:rPr>
          <w:color w:val="000000"/>
        </w:rPr>
      </w:pPr>
    </w:p>
    <w:p w14:paraId="689273B3"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556D8134"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14:paraId="40E67E55" w14:textId="77777777" w:rsidTr="00CE22C2">
        <w:trPr>
          <w:cantSplit/>
        </w:trPr>
        <w:tc>
          <w:tcPr>
            <w:tcW w:w="655" w:type="dxa"/>
            <w:vMerge w:val="restart"/>
          </w:tcPr>
          <w:p w14:paraId="650291C3" w14:textId="77777777" w:rsidR="00FA4E7F" w:rsidRPr="00A411B6" w:rsidRDefault="00FA4E7F" w:rsidP="00FA4E7F">
            <w:pPr>
              <w:pStyle w:val="affa"/>
              <w:rPr>
                <w:sz w:val="24"/>
                <w:szCs w:val="24"/>
              </w:rPr>
            </w:pPr>
            <w:r w:rsidRPr="00A411B6">
              <w:rPr>
                <w:sz w:val="24"/>
                <w:szCs w:val="24"/>
              </w:rPr>
              <w:t>№ п/п</w:t>
            </w:r>
          </w:p>
        </w:tc>
        <w:tc>
          <w:tcPr>
            <w:tcW w:w="2436" w:type="dxa"/>
            <w:vMerge w:val="restart"/>
          </w:tcPr>
          <w:p w14:paraId="2E9ED8EE"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14:paraId="1EF4FC4D"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14:paraId="377FE7A5"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14:paraId="24C648B9" w14:textId="77777777" w:rsidTr="00CE22C2">
        <w:trPr>
          <w:cantSplit/>
        </w:trPr>
        <w:tc>
          <w:tcPr>
            <w:tcW w:w="655" w:type="dxa"/>
            <w:vMerge/>
          </w:tcPr>
          <w:p w14:paraId="6589511A" w14:textId="77777777" w:rsidR="00FA4E7F" w:rsidRPr="00A411B6" w:rsidRDefault="00FA4E7F" w:rsidP="00FA4E7F">
            <w:pPr>
              <w:pStyle w:val="affa"/>
              <w:rPr>
                <w:sz w:val="24"/>
                <w:szCs w:val="24"/>
              </w:rPr>
            </w:pPr>
          </w:p>
        </w:tc>
        <w:tc>
          <w:tcPr>
            <w:tcW w:w="2436" w:type="dxa"/>
            <w:vMerge/>
          </w:tcPr>
          <w:p w14:paraId="5FF9448F" w14:textId="77777777" w:rsidR="00FA4E7F" w:rsidRPr="00A411B6" w:rsidRDefault="00FA4E7F" w:rsidP="00FA4E7F">
            <w:pPr>
              <w:pStyle w:val="affa"/>
              <w:rPr>
                <w:sz w:val="24"/>
                <w:szCs w:val="24"/>
              </w:rPr>
            </w:pPr>
          </w:p>
        </w:tc>
        <w:tc>
          <w:tcPr>
            <w:tcW w:w="1908" w:type="dxa"/>
            <w:vMerge/>
          </w:tcPr>
          <w:p w14:paraId="78C81449" w14:textId="77777777" w:rsidR="00FA4E7F" w:rsidRPr="00A411B6" w:rsidRDefault="00FA4E7F" w:rsidP="00FA4E7F">
            <w:pPr>
              <w:pStyle w:val="affa"/>
              <w:rPr>
                <w:sz w:val="24"/>
                <w:szCs w:val="24"/>
              </w:rPr>
            </w:pPr>
          </w:p>
        </w:tc>
        <w:tc>
          <w:tcPr>
            <w:tcW w:w="1639" w:type="dxa"/>
          </w:tcPr>
          <w:p w14:paraId="2EBF3BC4"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14:paraId="7964A2CB" w14:textId="77777777"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товаров</w:t>
            </w:r>
          </w:p>
        </w:tc>
      </w:tr>
      <w:tr w:rsidR="00FA4E7F" w:rsidRPr="00A411B6" w14:paraId="0F8D5C75" w14:textId="77777777" w:rsidTr="00CE22C2">
        <w:tc>
          <w:tcPr>
            <w:tcW w:w="655" w:type="dxa"/>
          </w:tcPr>
          <w:p w14:paraId="65E0A82A" w14:textId="77777777" w:rsidR="00FA4E7F" w:rsidRPr="00A411B6" w:rsidRDefault="00FA4E7F" w:rsidP="0080265A">
            <w:pPr>
              <w:pStyle w:val="afa"/>
              <w:numPr>
                <w:ilvl w:val="0"/>
                <w:numId w:val="48"/>
              </w:numPr>
              <w:ind w:left="1134" w:hanging="1134"/>
              <w:rPr>
                <w:color w:val="000000"/>
                <w:szCs w:val="24"/>
              </w:rPr>
            </w:pPr>
          </w:p>
        </w:tc>
        <w:tc>
          <w:tcPr>
            <w:tcW w:w="2436" w:type="dxa"/>
          </w:tcPr>
          <w:p w14:paraId="76A02D9E" w14:textId="77777777" w:rsidR="00FA4E7F" w:rsidRPr="00A411B6" w:rsidRDefault="00FA4E7F" w:rsidP="00FA4E7F">
            <w:pPr>
              <w:pStyle w:val="afa"/>
              <w:rPr>
                <w:szCs w:val="24"/>
              </w:rPr>
            </w:pPr>
          </w:p>
        </w:tc>
        <w:tc>
          <w:tcPr>
            <w:tcW w:w="1908" w:type="dxa"/>
          </w:tcPr>
          <w:p w14:paraId="7A0308D8" w14:textId="77777777" w:rsidR="00FA4E7F" w:rsidRPr="00A411B6" w:rsidRDefault="00FA4E7F" w:rsidP="00FA4E7F">
            <w:pPr>
              <w:pStyle w:val="afa"/>
              <w:rPr>
                <w:szCs w:val="24"/>
              </w:rPr>
            </w:pPr>
          </w:p>
        </w:tc>
        <w:tc>
          <w:tcPr>
            <w:tcW w:w="1639" w:type="dxa"/>
          </w:tcPr>
          <w:p w14:paraId="61774FD0" w14:textId="77777777" w:rsidR="00FA4E7F" w:rsidRPr="00A411B6" w:rsidRDefault="00FA4E7F" w:rsidP="00FA4E7F">
            <w:pPr>
              <w:pStyle w:val="afa"/>
              <w:rPr>
                <w:szCs w:val="24"/>
              </w:rPr>
            </w:pPr>
          </w:p>
        </w:tc>
        <w:tc>
          <w:tcPr>
            <w:tcW w:w="1499" w:type="dxa"/>
          </w:tcPr>
          <w:p w14:paraId="393DB674" w14:textId="77777777" w:rsidR="00FA4E7F" w:rsidRPr="00A411B6" w:rsidRDefault="00FA4E7F" w:rsidP="00FA4E7F">
            <w:pPr>
              <w:pStyle w:val="afa"/>
              <w:rPr>
                <w:szCs w:val="24"/>
              </w:rPr>
            </w:pPr>
          </w:p>
        </w:tc>
      </w:tr>
      <w:tr w:rsidR="00FA4E7F" w:rsidRPr="00A411B6" w14:paraId="2AD086DB" w14:textId="77777777" w:rsidTr="00CE22C2">
        <w:tc>
          <w:tcPr>
            <w:tcW w:w="655" w:type="dxa"/>
          </w:tcPr>
          <w:p w14:paraId="3D209F97" w14:textId="77777777" w:rsidR="00FA4E7F" w:rsidRPr="00A411B6" w:rsidRDefault="00FA4E7F" w:rsidP="0080265A">
            <w:pPr>
              <w:pStyle w:val="afa"/>
              <w:numPr>
                <w:ilvl w:val="0"/>
                <w:numId w:val="48"/>
              </w:numPr>
              <w:ind w:left="1134" w:hanging="1134"/>
              <w:rPr>
                <w:color w:val="000000"/>
                <w:szCs w:val="24"/>
              </w:rPr>
            </w:pPr>
          </w:p>
        </w:tc>
        <w:tc>
          <w:tcPr>
            <w:tcW w:w="2436" w:type="dxa"/>
          </w:tcPr>
          <w:p w14:paraId="27972857" w14:textId="77777777" w:rsidR="00FA4E7F" w:rsidRPr="00A411B6" w:rsidRDefault="00FA4E7F" w:rsidP="00FA4E7F">
            <w:pPr>
              <w:pStyle w:val="afa"/>
              <w:rPr>
                <w:szCs w:val="24"/>
              </w:rPr>
            </w:pPr>
          </w:p>
        </w:tc>
        <w:tc>
          <w:tcPr>
            <w:tcW w:w="1908" w:type="dxa"/>
          </w:tcPr>
          <w:p w14:paraId="6CF36C31" w14:textId="77777777" w:rsidR="00FA4E7F" w:rsidRPr="00A411B6" w:rsidRDefault="00FA4E7F" w:rsidP="00FA4E7F">
            <w:pPr>
              <w:pStyle w:val="afa"/>
              <w:rPr>
                <w:szCs w:val="24"/>
              </w:rPr>
            </w:pPr>
          </w:p>
        </w:tc>
        <w:tc>
          <w:tcPr>
            <w:tcW w:w="1639" w:type="dxa"/>
          </w:tcPr>
          <w:p w14:paraId="518A84CB" w14:textId="77777777" w:rsidR="00FA4E7F" w:rsidRPr="00A411B6" w:rsidRDefault="00FA4E7F" w:rsidP="00FA4E7F">
            <w:pPr>
              <w:pStyle w:val="afa"/>
              <w:rPr>
                <w:szCs w:val="24"/>
              </w:rPr>
            </w:pPr>
          </w:p>
        </w:tc>
        <w:tc>
          <w:tcPr>
            <w:tcW w:w="1499" w:type="dxa"/>
          </w:tcPr>
          <w:p w14:paraId="4A15364A" w14:textId="77777777" w:rsidR="00FA4E7F" w:rsidRPr="00A411B6" w:rsidRDefault="00FA4E7F" w:rsidP="00FA4E7F">
            <w:pPr>
              <w:pStyle w:val="afa"/>
              <w:rPr>
                <w:szCs w:val="24"/>
              </w:rPr>
            </w:pPr>
          </w:p>
        </w:tc>
      </w:tr>
      <w:tr w:rsidR="00FA4E7F" w:rsidRPr="00A411B6" w14:paraId="64C17818" w14:textId="77777777" w:rsidTr="00CE22C2">
        <w:tc>
          <w:tcPr>
            <w:tcW w:w="655" w:type="dxa"/>
          </w:tcPr>
          <w:p w14:paraId="1CD24E76" w14:textId="77777777" w:rsidR="00FA4E7F" w:rsidRPr="00A411B6" w:rsidRDefault="00FA4E7F" w:rsidP="0080265A">
            <w:pPr>
              <w:pStyle w:val="afa"/>
              <w:numPr>
                <w:ilvl w:val="0"/>
                <w:numId w:val="48"/>
              </w:numPr>
              <w:ind w:left="1134" w:hanging="1134"/>
              <w:rPr>
                <w:color w:val="000000"/>
                <w:szCs w:val="24"/>
              </w:rPr>
            </w:pPr>
          </w:p>
        </w:tc>
        <w:tc>
          <w:tcPr>
            <w:tcW w:w="2436" w:type="dxa"/>
          </w:tcPr>
          <w:p w14:paraId="4B18C29C" w14:textId="77777777" w:rsidR="00FA4E7F" w:rsidRPr="00A411B6" w:rsidRDefault="00FA4E7F" w:rsidP="00FA4E7F">
            <w:pPr>
              <w:pStyle w:val="afa"/>
              <w:rPr>
                <w:szCs w:val="24"/>
              </w:rPr>
            </w:pPr>
          </w:p>
        </w:tc>
        <w:tc>
          <w:tcPr>
            <w:tcW w:w="1908" w:type="dxa"/>
          </w:tcPr>
          <w:p w14:paraId="0FEEA7ED" w14:textId="77777777" w:rsidR="00FA4E7F" w:rsidRPr="00A411B6" w:rsidRDefault="00FA4E7F" w:rsidP="00FA4E7F">
            <w:pPr>
              <w:pStyle w:val="afa"/>
              <w:rPr>
                <w:szCs w:val="24"/>
              </w:rPr>
            </w:pPr>
          </w:p>
        </w:tc>
        <w:tc>
          <w:tcPr>
            <w:tcW w:w="1639" w:type="dxa"/>
          </w:tcPr>
          <w:p w14:paraId="51ACECFD" w14:textId="77777777" w:rsidR="00FA4E7F" w:rsidRPr="00A411B6" w:rsidRDefault="00FA4E7F" w:rsidP="00FA4E7F">
            <w:pPr>
              <w:pStyle w:val="afa"/>
              <w:rPr>
                <w:szCs w:val="24"/>
              </w:rPr>
            </w:pPr>
          </w:p>
        </w:tc>
        <w:tc>
          <w:tcPr>
            <w:tcW w:w="1499" w:type="dxa"/>
          </w:tcPr>
          <w:p w14:paraId="720C8118" w14:textId="77777777" w:rsidR="00FA4E7F" w:rsidRPr="00A411B6" w:rsidRDefault="00FA4E7F" w:rsidP="00FA4E7F">
            <w:pPr>
              <w:pStyle w:val="afa"/>
              <w:rPr>
                <w:szCs w:val="24"/>
              </w:rPr>
            </w:pPr>
          </w:p>
        </w:tc>
      </w:tr>
      <w:tr w:rsidR="00FA4E7F" w:rsidRPr="00A411B6" w14:paraId="7E15B12C" w14:textId="77777777" w:rsidTr="00CE22C2">
        <w:tc>
          <w:tcPr>
            <w:tcW w:w="655" w:type="dxa"/>
          </w:tcPr>
          <w:p w14:paraId="6D290CA7" w14:textId="77777777" w:rsidR="00FA4E7F" w:rsidRPr="00A411B6" w:rsidRDefault="00FA4E7F" w:rsidP="00FA4E7F">
            <w:pPr>
              <w:pStyle w:val="afa"/>
              <w:ind w:left="0"/>
              <w:rPr>
                <w:color w:val="000000"/>
                <w:szCs w:val="24"/>
              </w:rPr>
            </w:pPr>
            <w:r w:rsidRPr="00A411B6">
              <w:rPr>
                <w:color w:val="000000"/>
                <w:szCs w:val="24"/>
              </w:rPr>
              <w:t>…</w:t>
            </w:r>
          </w:p>
        </w:tc>
        <w:tc>
          <w:tcPr>
            <w:tcW w:w="2436" w:type="dxa"/>
          </w:tcPr>
          <w:p w14:paraId="5AD75E00" w14:textId="77777777" w:rsidR="00FA4E7F" w:rsidRPr="00A411B6" w:rsidRDefault="00FA4E7F" w:rsidP="00FA4E7F">
            <w:pPr>
              <w:pStyle w:val="afa"/>
              <w:rPr>
                <w:szCs w:val="24"/>
              </w:rPr>
            </w:pPr>
          </w:p>
        </w:tc>
        <w:tc>
          <w:tcPr>
            <w:tcW w:w="1908" w:type="dxa"/>
          </w:tcPr>
          <w:p w14:paraId="133DFF3E" w14:textId="77777777" w:rsidR="00FA4E7F" w:rsidRPr="00A411B6" w:rsidRDefault="00FA4E7F" w:rsidP="00FA4E7F">
            <w:pPr>
              <w:pStyle w:val="afa"/>
              <w:rPr>
                <w:szCs w:val="24"/>
              </w:rPr>
            </w:pPr>
          </w:p>
        </w:tc>
        <w:tc>
          <w:tcPr>
            <w:tcW w:w="1639" w:type="dxa"/>
          </w:tcPr>
          <w:p w14:paraId="4C75ADD0" w14:textId="77777777" w:rsidR="00FA4E7F" w:rsidRPr="00A411B6" w:rsidRDefault="00FA4E7F" w:rsidP="00FA4E7F">
            <w:pPr>
              <w:pStyle w:val="afa"/>
              <w:rPr>
                <w:szCs w:val="24"/>
              </w:rPr>
            </w:pPr>
          </w:p>
        </w:tc>
        <w:tc>
          <w:tcPr>
            <w:tcW w:w="1499" w:type="dxa"/>
          </w:tcPr>
          <w:p w14:paraId="5999D88E" w14:textId="77777777" w:rsidR="00FA4E7F" w:rsidRPr="00A411B6" w:rsidRDefault="00FA4E7F" w:rsidP="00FA4E7F">
            <w:pPr>
              <w:pStyle w:val="afa"/>
              <w:rPr>
                <w:szCs w:val="24"/>
              </w:rPr>
            </w:pPr>
          </w:p>
        </w:tc>
      </w:tr>
      <w:tr w:rsidR="00FA4E7F" w:rsidRPr="00A411B6" w14:paraId="004285B4" w14:textId="77777777" w:rsidTr="00CE22C2">
        <w:tc>
          <w:tcPr>
            <w:tcW w:w="4999" w:type="dxa"/>
            <w:gridSpan w:val="3"/>
          </w:tcPr>
          <w:p w14:paraId="213AF347" w14:textId="77777777" w:rsidR="00FA4E7F" w:rsidRPr="00A411B6" w:rsidRDefault="00FA4E7F" w:rsidP="00FA4E7F">
            <w:pPr>
              <w:pStyle w:val="afa"/>
              <w:jc w:val="center"/>
              <w:rPr>
                <w:b/>
                <w:szCs w:val="24"/>
              </w:rPr>
            </w:pPr>
            <w:r w:rsidRPr="00A411B6">
              <w:rPr>
                <w:b/>
                <w:szCs w:val="24"/>
              </w:rPr>
              <w:t>ИТОГО</w:t>
            </w:r>
          </w:p>
        </w:tc>
        <w:tc>
          <w:tcPr>
            <w:tcW w:w="1639" w:type="dxa"/>
          </w:tcPr>
          <w:p w14:paraId="6D939BDE" w14:textId="77777777" w:rsidR="00FA4E7F" w:rsidRPr="00A411B6" w:rsidRDefault="00FA4E7F" w:rsidP="00FA4E7F">
            <w:pPr>
              <w:pStyle w:val="afa"/>
              <w:jc w:val="center"/>
              <w:rPr>
                <w:b/>
                <w:szCs w:val="24"/>
              </w:rPr>
            </w:pPr>
          </w:p>
        </w:tc>
        <w:tc>
          <w:tcPr>
            <w:tcW w:w="1499" w:type="dxa"/>
          </w:tcPr>
          <w:p w14:paraId="52CF92E0" w14:textId="77777777" w:rsidR="00FA4E7F" w:rsidRPr="00A411B6" w:rsidRDefault="00FA4E7F" w:rsidP="00FA4E7F">
            <w:pPr>
              <w:pStyle w:val="afa"/>
              <w:jc w:val="center"/>
              <w:rPr>
                <w:b/>
                <w:szCs w:val="24"/>
              </w:rPr>
            </w:pPr>
            <w:r w:rsidRPr="00A411B6">
              <w:rPr>
                <w:b/>
                <w:szCs w:val="24"/>
              </w:rPr>
              <w:t>100%</w:t>
            </w:r>
          </w:p>
        </w:tc>
      </w:tr>
    </w:tbl>
    <w:p w14:paraId="130FF434" w14:textId="77777777" w:rsidR="00FA4E7F" w:rsidRPr="00A411B6" w:rsidRDefault="00FA4E7F" w:rsidP="00FA4E7F">
      <w:pPr>
        <w:rPr>
          <w:color w:val="000000"/>
        </w:rPr>
      </w:pPr>
    </w:p>
    <w:p w14:paraId="66183001" w14:textId="77777777" w:rsidR="00FA4E7F" w:rsidRPr="00A411B6" w:rsidRDefault="00FA4E7F" w:rsidP="00FA4E7F">
      <w:pPr>
        <w:rPr>
          <w:color w:val="000000"/>
        </w:rPr>
      </w:pPr>
      <w:r w:rsidRPr="00A411B6">
        <w:rPr>
          <w:color w:val="000000"/>
        </w:rPr>
        <w:t>____________________________________</w:t>
      </w:r>
    </w:p>
    <w:p w14:paraId="48F678A6"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327F6600" w14:textId="77777777" w:rsidR="00FA4E7F" w:rsidRPr="00A411B6" w:rsidRDefault="00FA4E7F" w:rsidP="00FA4E7F">
      <w:pPr>
        <w:rPr>
          <w:color w:val="000000"/>
        </w:rPr>
      </w:pPr>
      <w:r w:rsidRPr="00A411B6">
        <w:rPr>
          <w:color w:val="000000"/>
        </w:rPr>
        <w:t>____________________________________</w:t>
      </w:r>
    </w:p>
    <w:p w14:paraId="5C78E4D7" w14:textId="77777777"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14:paraId="24EFF9F4" w14:textId="77777777" w:rsidR="00FA4E7F" w:rsidRPr="00A411B6" w:rsidRDefault="00FA4E7F" w:rsidP="00FA4E7F">
      <w:pPr>
        <w:keepNext/>
        <w:rPr>
          <w:b/>
          <w:bCs/>
          <w:color w:val="000000"/>
        </w:rPr>
      </w:pPr>
    </w:p>
    <w:p w14:paraId="2554C40F"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3FF232B0"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57" w:name="_Toc425777468"/>
      <w:r w:rsidRPr="00176BA8">
        <w:rPr>
          <w:sz w:val="24"/>
          <w:szCs w:val="24"/>
        </w:rPr>
        <w:lastRenderedPageBreak/>
        <w:t>Инструкции по заполнению</w:t>
      </w:r>
      <w:bookmarkEnd w:id="357"/>
    </w:p>
    <w:p w14:paraId="498F6F77"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14:paraId="1EB406CB"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7B75560F"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14:paraId="5F73861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6DED12B9" w14:textId="77777777" w:rsidR="00FA4E7F" w:rsidRPr="00176BA8" w:rsidRDefault="00FA4E7F" w:rsidP="0080265A">
      <w:pPr>
        <w:widowControl/>
        <w:numPr>
          <w:ilvl w:val="0"/>
          <w:numId w:val="49"/>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14:paraId="3AF43DA4" w14:textId="77777777" w:rsidR="00FA4E7F" w:rsidRPr="00176BA8" w:rsidRDefault="00FA4E7F" w:rsidP="0080265A">
      <w:pPr>
        <w:widowControl/>
        <w:numPr>
          <w:ilvl w:val="0"/>
          <w:numId w:val="49"/>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14:paraId="46ED8EED" w14:textId="77777777" w:rsidR="00FA4E7F" w:rsidRPr="00A411B6" w:rsidRDefault="00FA4E7F" w:rsidP="00FA4E7F">
      <w:pPr>
        <w:suppressAutoHyphens/>
        <w:rPr>
          <w:i/>
        </w:rPr>
      </w:pPr>
    </w:p>
    <w:p w14:paraId="2290E57A" w14:textId="77777777" w:rsidR="00FA4E7F" w:rsidRPr="00131DEB" w:rsidRDefault="00FA4E7F" w:rsidP="00FA4E7F"/>
    <w:p w14:paraId="2BC048D2"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58" w:name="_Toc425777469"/>
      <w:r w:rsidRPr="00FA4E7F">
        <w:rPr>
          <w:rFonts w:ascii="Times New Roman" w:hAnsi="Times New Roman" w:cs="Times New Roman"/>
          <w:i w:val="0"/>
          <w:sz w:val="24"/>
          <w:szCs w:val="24"/>
        </w:rPr>
        <w:lastRenderedPageBreak/>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8"/>
    </w:p>
    <w:p w14:paraId="0AB66F6B" w14:textId="77777777" w:rsidR="00FA4E7F" w:rsidRPr="00FA4E7F" w:rsidRDefault="00FA4E7F" w:rsidP="0080265A">
      <w:pPr>
        <w:pStyle w:val="24"/>
        <w:keepNext w:val="0"/>
        <w:widowControl w:val="0"/>
        <w:numPr>
          <w:ilvl w:val="2"/>
          <w:numId w:val="17"/>
        </w:numPr>
        <w:tabs>
          <w:tab w:val="clear" w:pos="1134"/>
          <w:tab w:val="num" w:pos="1314"/>
        </w:tabs>
        <w:ind w:left="1314"/>
        <w:rPr>
          <w:sz w:val="24"/>
          <w:szCs w:val="24"/>
        </w:rPr>
      </w:pPr>
      <w:bookmarkStart w:id="359" w:name="_Toc425777470"/>
      <w:r w:rsidRPr="00FA4E7F">
        <w:rPr>
          <w:sz w:val="24"/>
          <w:szCs w:val="24"/>
        </w:rPr>
        <w:t>Форма плана распределения объемов выполнения работ внутри коллективного участника</w:t>
      </w:r>
      <w:bookmarkEnd w:id="359"/>
    </w:p>
    <w:p w14:paraId="13DD0828"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218EA76C" w14:textId="77777777" w:rsidR="00FA4E7F" w:rsidRPr="00A411B6" w:rsidRDefault="00FA4E7F" w:rsidP="00FA4E7F">
      <w:pPr>
        <w:rPr>
          <w:color w:val="000000"/>
        </w:rPr>
      </w:pPr>
    </w:p>
    <w:p w14:paraId="78B9993F" w14:textId="77777777"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14:paraId="0338FCE0" w14:textId="77777777" w:rsidR="00FA4E7F" w:rsidRPr="00A411B6" w:rsidRDefault="00FA4E7F" w:rsidP="00FA4E7F">
      <w:pPr>
        <w:rPr>
          <w:color w:val="000000"/>
        </w:rPr>
      </w:pPr>
    </w:p>
    <w:p w14:paraId="3C49E1EF"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796D6F61"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14:paraId="089C8E21" w14:textId="77777777" w:rsidTr="00CE22C2">
        <w:trPr>
          <w:cantSplit/>
        </w:trPr>
        <w:tc>
          <w:tcPr>
            <w:tcW w:w="648" w:type="dxa"/>
            <w:vMerge w:val="restart"/>
          </w:tcPr>
          <w:p w14:paraId="7656E01C" w14:textId="77777777" w:rsidR="00FA4E7F" w:rsidRPr="00A411B6" w:rsidRDefault="00FA4E7F" w:rsidP="00FA4E7F">
            <w:pPr>
              <w:pStyle w:val="affa"/>
              <w:rPr>
                <w:sz w:val="24"/>
                <w:szCs w:val="24"/>
              </w:rPr>
            </w:pPr>
            <w:r w:rsidRPr="00A411B6">
              <w:rPr>
                <w:sz w:val="24"/>
                <w:szCs w:val="24"/>
              </w:rPr>
              <w:t>№ п/п</w:t>
            </w:r>
          </w:p>
        </w:tc>
        <w:tc>
          <w:tcPr>
            <w:tcW w:w="2932" w:type="dxa"/>
            <w:vMerge w:val="restart"/>
          </w:tcPr>
          <w:p w14:paraId="7DE08662"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работ</w:t>
            </w:r>
          </w:p>
        </w:tc>
        <w:tc>
          <w:tcPr>
            <w:tcW w:w="1970" w:type="dxa"/>
            <w:vMerge w:val="restart"/>
          </w:tcPr>
          <w:p w14:paraId="29905351"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14:paraId="20D90BB1"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работ</w:t>
            </w:r>
          </w:p>
        </w:tc>
        <w:tc>
          <w:tcPr>
            <w:tcW w:w="1579" w:type="dxa"/>
            <w:vMerge w:val="restart"/>
          </w:tcPr>
          <w:p w14:paraId="41A240CB" w14:textId="77777777"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14:paraId="209C4551" w14:textId="77777777" w:rsidTr="00CE22C2">
        <w:trPr>
          <w:cantSplit/>
        </w:trPr>
        <w:tc>
          <w:tcPr>
            <w:tcW w:w="648" w:type="dxa"/>
            <w:vMerge/>
          </w:tcPr>
          <w:p w14:paraId="79054E6B" w14:textId="77777777" w:rsidR="00FA4E7F" w:rsidRPr="00A411B6" w:rsidRDefault="00FA4E7F" w:rsidP="00FA4E7F">
            <w:pPr>
              <w:pStyle w:val="affa"/>
              <w:rPr>
                <w:sz w:val="24"/>
                <w:szCs w:val="24"/>
              </w:rPr>
            </w:pPr>
          </w:p>
        </w:tc>
        <w:tc>
          <w:tcPr>
            <w:tcW w:w="2932" w:type="dxa"/>
            <w:vMerge/>
          </w:tcPr>
          <w:p w14:paraId="5B9E552E" w14:textId="77777777" w:rsidR="00FA4E7F" w:rsidRPr="00A411B6" w:rsidRDefault="00FA4E7F" w:rsidP="00FA4E7F">
            <w:pPr>
              <w:pStyle w:val="affa"/>
              <w:rPr>
                <w:sz w:val="24"/>
                <w:szCs w:val="24"/>
              </w:rPr>
            </w:pPr>
          </w:p>
        </w:tc>
        <w:tc>
          <w:tcPr>
            <w:tcW w:w="1970" w:type="dxa"/>
            <w:vMerge/>
          </w:tcPr>
          <w:p w14:paraId="6436BEB8" w14:textId="77777777" w:rsidR="00FA4E7F" w:rsidRPr="00A411B6" w:rsidRDefault="00FA4E7F" w:rsidP="00FA4E7F">
            <w:pPr>
              <w:pStyle w:val="affa"/>
              <w:rPr>
                <w:sz w:val="24"/>
                <w:szCs w:val="24"/>
              </w:rPr>
            </w:pPr>
          </w:p>
        </w:tc>
        <w:tc>
          <w:tcPr>
            <w:tcW w:w="1713" w:type="dxa"/>
          </w:tcPr>
          <w:p w14:paraId="233F8019"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14:paraId="5621FE18" w14:textId="77777777"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работ</w:t>
            </w:r>
          </w:p>
        </w:tc>
        <w:tc>
          <w:tcPr>
            <w:tcW w:w="1579" w:type="dxa"/>
            <w:vMerge/>
          </w:tcPr>
          <w:p w14:paraId="711DD5B4" w14:textId="77777777" w:rsidR="00FA4E7F" w:rsidRPr="00A411B6" w:rsidRDefault="00FA4E7F" w:rsidP="00FA4E7F">
            <w:pPr>
              <w:pStyle w:val="affa"/>
              <w:rPr>
                <w:sz w:val="24"/>
                <w:szCs w:val="24"/>
              </w:rPr>
            </w:pPr>
          </w:p>
        </w:tc>
      </w:tr>
      <w:tr w:rsidR="00FA4E7F" w:rsidRPr="00A411B6" w14:paraId="20696DDF" w14:textId="77777777" w:rsidTr="00CE22C2">
        <w:tc>
          <w:tcPr>
            <w:tcW w:w="648" w:type="dxa"/>
          </w:tcPr>
          <w:p w14:paraId="261BEFB2" w14:textId="77777777" w:rsidR="00FA4E7F" w:rsidRPr="00A411B6" w:rsidRDefault="00FA4E7F" w:rsidP="0080265A">
            <w:pPr>
              <w:pStyle w:val="afa"/>
              <w:numPr>
                <w:ilvl w:val="0"/>
                <w:numId w:val="48"/>
              </w:numPr>
              <w:ind w:left="1134" w:hanging="1134"/>
              <w:rPr>
                <w:color w:val="000000"/>
                <w:szCs w:val="24"/>
              </w:rPr>
            </w:pPr>
          </w:p>
        </w:tc>
        <w:tc>
          <w:tcPr>
            <w:tcW w:w="2932" w:type="dxa"/>
          </w:tcPr>
          <w:p w14:paraId="18C74D25" w14:textId="77777777" w:rsidR="00FA4E7F" w:rsidRPr="00A411B6" w:rsidRDefault="00FA4E7F" w:rsidP="00FA4E7F">
            <w:pPr>
              <w:pStyle w:val="afa"/>
              <w:rPr>
                <w:szCs w:val="24"/>
              </w:rPr>
            </w:pPr>
          </w:p>
        </w:tc>
        <w:tc>
          <w:tcPr>
            <w:tcW w:w="1970" w:type="dxa"/>
          </w:tcPr>
          <w:p w14:paraId="30E730E0" w14:textId="77777777" w:rsidR="00FA4E7F" w:rsidRPr="00A411B6" w:rsidRDefault="00FA4E7F" w:rsidP="00FA4E7F">
            <w:pPr>
              <w:pStyle w:val="afa"/>
              <w:rPr>
                <w:szCs w:val="24"/>
              </w:rPr>
            </w:pPr>
          </w:p>
        </w:tc>
        <w:tc>
          <w:tcPr>
            <w:tcW w:w="1713" w:type="dxa"/>
          </w:tcPr>
          <w:p w14:paraId="304AD033" w14:textId="77777777" w:rsidR="00FA4E7F" w:rsidRPr="00A411B6" w:rsidRDefault="00FA4E7F" w:rsidP="00FA4E7F">
            <w:pPr>
              <w:pStyle w:val="afa"/>
              <w:rPr>
                <w:szCs w:val="24"/>
              </w:rPr>
            </w:pPr>
          </w:p>
        </w:tc>
        <w:tc>
          <w:tcPr>
            <w:tcW w:w="1579" w:type="dxa"/>
          </w:tcPr>
          <w:p w14:paraId="412211AA" w14:textId="77777777" w:rsidR="00FA4E7F" w:rsidRPr="00A411B6" w:rsidRDefault="00FA4E7F" w:rsidP="00FA4E7F">
            <w:pPr>
              <w:pStyle w:val="afa"/>
              <w:rPr>
                <w:szCs w:val="24"/>
              </w:rPr>
            </w:pPr>
          </w:p>
        </w:tc>
        <w:tc>
          <w:tcPr>
            <w:tcW w:w="1579" w:type="dxa"/>
          </w:tcPr>
          <w:p w14:paraId="530C7821" w14:textId="77777777" w:rsidR="00FA4E7F" w:rsidRPr="00A411B6" w:rsidRDefault="00FA4E7F" w:rsidP="00FA4E7F">
            <w:pPr>
              <w:pStyle w:val="afa"/>
              <w:rPr>
                <w:szCs w:val="24"/>
              </w:rPr>
            </w:pPr>
          </w:p>
        </w:tc>
      </w:tr>
      <w:tr w:rsidR="00FA4E7F" w:rsidRPr="00A411B6" w14:paraId="3730EDE6" w14:textId="77777777" w:rsidTr="00CE22C2">
        <w:tc>
          <w:tcPr>
            <w:tcW w:w="648" w:type="dxa"/>
          </w:tcPr>
          <w:p w14:paraId="07A8BC5D" w14:textId="77777777" w:rsidR="00FA4E7F" w:rsidRPr="00A411B6" w:rsidRDefault="00FA4E7F" w:rsidP="0080265A">
            <w:pPr>
              <w:pStyle w:val="afa"/>
              <w:numPr>
                <w:ilvl w:val="0"/>
                <w:numId w:val="48"/>
              </w:numPr>
              <w:ind w:left="1134" w:hanging="1134"/>
              <w:rPr>
                <w:color w:val="000000"/>
                <w:szCs w:val="24"/>
              </w:rPr>
            </w:pPr>
          </w:p>
        </w:tc>
        <w:tc>
          <w:tcPr>
            <w:tcW w:w="2932" w:type="dxa"/>
          </w:tcPr>
          <w:p w14:paraId="6F4EDFAC" w14:textId="77777777" w:rsidR="00FA4E7F" w:rsidRPr="00A411B6" w:rsidRDefault="00FA4E7F" w:rsidP="00FA4E7F">
            <w:pPr>
              <w:pStyle w:val="afa"/>
              <w:rPr>
                <w:szCs w:val="24"/>
              </w:rPr>
            </w:pPr>
          </w:p>
        </w:tc>
        <w:tc>
          <w:tcPr>
            <w:tcW w:w="1970" w:type="dxa"/>
          </w:tcPr>
          <w:p w14:paraId="3FE7C9E9" w14:textId="77777777" w:rsidR="00FA4E7F" w:rsidRPr="00A411B6" w:rsidRDefault="00FA4E7F" w:rsidP="00FA4E7F">
            <w:pPr>
              <w:pStyle w:val="afa"/>
              <w:rPr>
                <w:szCs w:val="24"/>
              </w:rPr>
            </w:pPr>
          </w:p>
        </w:tc>
        <w:tc>
          <w:tcPr>
            <w:tcW w:w="1713" w:type="dxa"/>
          </w:tcPr>
          <w:p w14:paraId="3A39D65F" w14:textId="77777777" w:rsidR="00FA4E7F" w:rsidRPr="00A411B6" w:rsidRDefault="00FA4E7F" w:rsidP="00FA4E7F">
            <w:pPr>
              <w:pStyle w:val="afa"/>
              <w:rPr>
                <w:szCs w:val="24"/>
              </w:rPr>
            </w:pPr>
          </w:p>
        </w:tc>
        <w:tc>
          <w:tcPr>
            <w:tcW w:w="1579" w:type="dxa"/>
          </w:tcPr>
          <w:p w14:paraId="57E1D579" w14:textId="77777777" w:rsidR="00FA4E7F" w:rsidRPr="00A411B6" w:rsidRDefault="00FA4E7F" w:rsidP="00FA4E7F">
            <w:pPr>
              <w:pStyle w:val="afa"/>
              <w:rPr>
                <w:szCs w:val="24"/>
              </w:rPr>
            </w:pPr>
          </w:p>
        </w:tc>
        <w:tc>
          <w:tcPr>
            <w:tcW w:w="1579" w:type="dxa"/>
          </w:tcPr>
          <w:p w14:paraId="0DC7706E" w14:textId="77777777" w:rsidR="00FA4E7F" w:rsidRPr="00A411B6" w:rsidRDefault="00FA4E7F" w:rsidP="00FA4E7F">
            <w:pPr>
              <w:pStyle w:val="afa"/>
              <w:rPr>
                <w:szCs w:val="24"/>
              </w:rPr>
            </w:pPr>
          </w:p>
        </w:tc>
      </w:tr>
      <w:tr w:rsidR="00FA4E7F" w:rsidRPr="00A411B6" w14:paraId="1E88D225" w14:textId="77777777" w:rsidTr="00CE22C2">
        <w:tc>
          <w:tcPr>
            <w:tcW w:w="648" w:type="dxa"/>
          </w:tcPr>
          <w:p w14:paraId="6B236466" w14:textId="77777777" w:rsidR="00FA4E7F" w:rsidRPr="00A411B6" w:rsidRDefault="00FA4E7F" w:rsidP="0080265A">
            <w:pPr>
              <w:pStyle w:val="afa"/>
              <w:numPr>
                <w:ilvl w:val="0"/>
                <w:numId w:val="48"/>
              </w:numPr>
              <w:ind w:left="1134" w:hanging="1134"/>
              <w:rPr>
                <w:color w:val="000000"/>
                <w:szCs w:val="24"/>
              </w:rPr>
            </w:pPr>
          </w:p>
        </w:tc>
        <w:tc>
          <w:tcPr>
            <w:tcW w:w="2932" w:type="dxa"/>
          </w:tcPr>
          <w:p w14:paraId="47CF80B6" w14:textId="77777777" w:rsidR="00FA4E7F" w:rsidRPr="00A411B6" w:rsidRDefault="00FA4E7F" w:rsidP="00FA4E7F">
            <w:pPr>
              <w:pStyle w:val="afa"/>
              <w:rPr>
                <w:szCs w:val="24"/>
              </w:rPr>
            </w:pPr>
          </w:p>
        </w:tc>
        <w:tc>
          <w:tcPr>
            <w:tcW w:w="1970" w:type="dxa"/>
          </w:tcPr>
          <w:p w14:paraId="7E899011" w14:textId="77777777" w:rsidR="00FA4E7F" w:rsidRPr="00A411B6" w:rsidRDefault="00FA4E7F" w:rsidP="00FA4E7F">
            <w:pPr>
              <w:pStyle w:val="afa"/>
              <w:rPr>
                <w:szCs w:val="24"/>
              </w:rPr>
            </w:pPr>
          </w:p>
        </w:tc>
        <w:tc>
          <w:tcPr>
            <w:tcW w:w="1713" w:type="dxa"/>
          </w:tcPr>
          <w:p w14:paraId="7E68E717" w14:textId="77777777" w:rsidR="00FA4E7F" w:rsidRPr="00A411B6" w:rsidRDefault="00FA4E7F" w:rsidP="00FA4E7F">
            <w:pPr>
              <w:pStyle w:val="afa"/>
              <w:rPr>
                <w:szCs w:val="24"/>
              </w:rPr>
            </w:pPr>
          </w:p>
        </w:tc>
        <w:tc>
          <w:tcPr>
            <w:tcW w:w="1579" w:type="dxa"/>
          </w:tcPr>
          <w:p w14:paraId="19765492" w14:textId="77777777" w:rsidR="00FA4E7F" w:rsidRPr="00A411B6" w:rsidRDefault="00FA4E7F" w:rsidP="00FA4E7F">
            <w:pPr>
              <w:pStyle w:val="afa"/>
              <w:rPr>
                <w:szCs w:val="24"/>
              </w:rPr>
            </w:pPr>
          </w:p>
        </w:tc>
        <w:tc>
          <w:tcPr>
            <w:tcW w:w="1579" w:type="dxa"/>
          </w:tcPr>
          <w:p w14:paraId="6B971836" w14:textId="77777777" w:rsidR="00FA4E7F" w:rsidRPr="00A411B6" w:rsidRDefault="00FA4E7F" w:rsidP="00FA4E7F">
            <w:pPr>
              <w:pStyle w:val="afa"/>
              <w:rPr>
                <w:szCs w:val="24"/>
              </w:rPr>
            </w:pPr>
          </w:p>
        </w:tc>
      </w:tr>
      <w:tr w:rsidR="00FA4E7F" w:rsidRPr="00A411B6" w14:paraId="1FDEB24F" w14:textId="77777777" w:rsidTr="00CE22C2">
        <w:tc>
          <w:tcPr>
            <w:tcW w:w="648" w:type="dxa"/>
          </w:tcPr>
          <w:p w14:paraId="01F2991B" w14:textId="77777777" w:rsidR="00FA4E7F" w:rsidRPr="00A411B6" w:rsidRDefault="00FA4E7F" w:rsidP="00FA4E7F">
            <w:pPr>
              <w:pStyle w:val="afa"/>
              <w:ind w:left="0"/>
              <w:rPr>
                <w:color w:val="000000"/>
                <w:szCs w:val="24"/>
              </w:rPr>
            </w:pPr>
            <w:r w:rsidRPr="00A411B6">
              <w:rPr>
                <w:color w:val="000000"/>
                <w:szCs w:val="24"/>
              </w:rPr>
              <w:t>…</w:t>
            </w:r>
          </w:p>
        </w:tc>
        <w:tc>
          <w:tcPr>
            <w:tcW w:w="2932" w:type="dxa"/>
          </w:tcPr>
          <w:p w14:paraId="52E8551C" w14:textId="77777777" w:rsidR="00FA4E7F" w:rsidRPr="00A411B6" w:rsidRDefault="00FA4E7F" w:rsidP="00FA4E7F">
            <w:pPr>
              <w:pStyle w:val="afa"/>
              <w:rPr>
                <w:szCs w:val="24"/>
              </w:rPr>
            </w:pPr>
          </w:p>
        </w:tc>
        <w:tc>
          <w:tcPr>
            <w:tcW w:w="1970" w:type="dxa"/>
          </w:tcPr>
          <w:p w14:paraId="3615E4C6" w14:textId="77777777" w:rsidR="00FA4E7F" w:rsidRPr="00A411B6" w:rsidRDefault="00FA4E7F" w:rsidP="00FA4E7F">
            <w:pPr>
              <w:pStyle w:val="afa"/>
              <w:rPr>
                <w:szCs w:val="24"/>
              </w:rPr>
            </w:pPr>
          </w:p>
        </w:tc>
        <w:tc>
          <w:tcPr>
            <w:tcW w:w="1713" w:type="dxa"/>
          </w:tcPr>
          <w:p w14:paraId="00F642FF" w14:textId="77777777" w:rsidR="00FA4E7F" w:rsidRPr="00A411B6" w:rsidRDefault="00FA4E7F" w:rsidP="00FA4E7F">
            <w:pPr>
              <w:pStyle w:val="afa"/>
              <w:rPr>
                <w:szCs w:val="24"/>
              </w:rPr>
            </w:pPr>
          </w:p>
        </w:tc>
        <w:tc>
          <w:tcPr>
            <w:tcW w:w="1579" w:type="dxa"/>
          </w:tcPr>
          <w:p w14:paraId="0274D38F" w14:textId="77777777" w:rsidR="00FA4E7F" w:rsidRPr="00A411B6" w:rsidRDefault="00FA4E7F" w:rsidP="00FA4E7F">
            <w:pPr>
              <w:pStyle w:val="afa"/>
              <w:rPr>
                <w:szCs w:val="24"/>
              </w:rPr>
            </w:pPr>
          </w:p>
        </w:tc>
        <w:tc>
          <w:tcPr>
            <w:tcW w:w="1579" w:type="dxa"/>
          </w:tcPr>
          <w:p w14:paraId="56E4BACA" w14:textId="77777777" w:rsidR="00FA4E7F" w:rsidRPr="00A411B6" w:rsidRDefault="00FA4E7F" w:rsidP="00FA4E7F">
            <w:pPr>
              <w:pStyle w:val="afa"/>
              <w:rPr>
                <w:szCs w:val="24"/>
              </w:rPr>
            </w:pPr>
          </w:p>
        </w:tc>
      </w:tr>
      <w:tr w:rsidR="00FA4E7F" w:rsidRPr="00A411B6" w14:paraId="00A2D253" w14:textId="77777777" w:rsidTr="00CE22C2">
        <w:tc>
          <w:tcPr>
            <w:tcW w:w="5550" w:type="dxa"/>
            <w:gridSpan w:val="3"/>
          </w:tcPr>
          <w:p w14:paraId="3D6B408A" w14:textId="77777777" w:rsidR="00FA4E7F" w:rsidRPr="00A411B6" w:rsidRDefault="00FA4E7F" w:rsidP="00FA4E7F">
            <w:pPr>
              <w:pStyle w:val="afa"/>
              <w:jc w:val="center"/>
              <w:rPr>
                <w:b/>
                <w:szCs w:val="24"/>
              </w:rPr>
            </w:pPr>
            <w:r w:rsidRPr="00A411B6">
              <w:rPr>
                <w:b/>
                <w:szCs w:val="24"/>
              </w:rPr>
              <w:t>ИТОГО</w:t>
            </w:r>
          </w:p>
        </w:tc>
        <w:tc>
          <w:tcPr>
            <w:tcW w:w="1713" w:type="dxa"/>
          </w:tcPr>
          <w:p w14:paraId="5697BEAE" w14:textId="77777777" w:rsidR="00FA4E7F" w:rsidRPr="00A411B6" w:rsidRDefault="00FA4E7F" w:rsidP="00FA4E7F">
            <w:pPr>
              <w:pStyle w:val="afa"/>
              <w:jc w:val="center"/>
              <w:rPr>
                <w:b/>
                <w:szCs w:val="24"/>
              </w:rPr>
            </w:pPr>
          </w:p>
        </w:tc>
        <w:tc>
          <w:tcPr>
            <w:tcW w:w="1579" w:type="dxa"/>
          </w:tcPr>
          <w:p w14:paraId="167AFD2B" w14:textId="77777777" w:rsidR="00FA4E7F" w:rsidRPr="00A411B6" w:rsidRDefault="00FA4E7F" w:rsidP="00FA4E7F">
            <w:pPr>
              <w:pStyle w:val="afa"/>
              <w:jc w:val="center"/>
              <w:rPr>
                <w:b/>
                <w:szCs w:val="24"/>
              </w:rPr>
            </w:pPr>
            <w:r w:rsidRPr="00A411B6">
              <w:rPr>
                <w:b/>
                <w:szCs w:val="24"/>
              </w:rPr>
              <w:t>100%</w:t>
            </w:r>
          </w:p>
        </w:tc>
        <w:tc>
          <w:tcPr>
            <w:tcW w:w="1579" w:type="dxa"/>
          </w:tcPr>
          <w:p w14:paraId="074F19F0" w14:textId="77777777" w:rsidR="00FA4E7F" w:rsidRPr="00A411B6" w:rsidRDefault="00FA4E7F" w:rsidP="00FA4E7F">
            <w:pPr>
              <w:pStyle w:val="afa"/>
              <w:jc w:val="center"/>
              <w:rPr>
                <w:b/>
                <w:szCs w:val="24"/>
              </w:rPr>
            </w:pPr>
            <w:r w:rsidRPr="00A411B6">
              <w:rPr>
                <w:b/>
                <w:szCs w:val="24"/>
              </w:rPr>
              <w:t>Х</w:t>
            </w:r>
          </w:p>
        </w:tc>
      </w:tr>
    </w:tbl>
    <w:p w14:paraId="016B6E3B" w14:textId="77777777" w:rsidR="00FA4E7F" w:rsidRPr="00A411B6" w:rsidRDefault="00FA4E7F" w:rsidP="00FA4E7F">
      <w:pPr>
        <w:rPr>
          <w:color w:val="000000"/>
        </w:rPr>
      </w:pPr>
    </w:p>
    <w:p w14:paraId="11708A21" w14:textId="77777777" w:rsidR="00FA4E7F" w:rsidRPr="00A411B6" w:rsidRDefault="00FA4E7F" w:rsidP="00FA4E7F">
      <w:pPr>
        <w:rPr>
          <w:color w:val="000000"/>
        </w:rPr>
      </w:pPr>
      <w:r w:rsidRPr="00A411B6">
        <w:rPr>
          <w:color w:val="000000"/>
        </w:rPr>
        <w:t>____________________________________</w:t>
      </w:r>
    </w:p>
    <w:p w14:paraId="256FD7E9"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4EBACE83" w14:textId="77777777" w:rsidR="00FA4E7F" w:rsidRPr="00A411B6" w:rsidRDefault="00FA4E7F" w:rsidP="00FA4E7F">
      <w:pPr>
        <w:rPr>
          <w:color w:val="000000"/>
        </w:rPr>
      </w:pPr>
      <w:r w:rsidRPr="00A411B6">
        <w:rPr>
          <w:color w:val="000000"/>
        </w:rPr>
        <w:t>____________________________________</w:t>
      </w:r>
    </w:p>
    <w:p w14:paraId="6F915702" w14:textId="77777777"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14:paraId="35C3E0F6" w14:textId="77777777" w:rsidR="00FA4E7F" w:rsidRPr="00A411B6" w:rsidRDefault="00FA4E7F" w:rsidP="00FA4E7F">
      <w:pPr>
        <w:keepNext/>
        <w:rPr>
          <w:b/>
          <w:bCs/>
          <w:color w:val="000000"/>
        </w:rPr>
      </w:pPr>
    </w:p>
    <w:p w14:paraId="369A1350"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4FE3A4A6"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60" w:name="_Toc425777471"/>
      <w:r w:rsidRPr="00176BA8">
        <w:rPr>
          <w:sz w:val="24"/>
          <w:szCs w:val="24"/>
        </w:rPr>
        <w:lastRenderedPageBreak/>
        <w:t>Инструкции по заполнению</w:t>
      </w:r>
      <w:bookmarkEnd w:id="360"/>
    </w:p>
    <w:p w14:paraId="6B30642C"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14:paraId="3A7FCD18"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53EBD4C7"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14:paraId="194EC5F0"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7E0C5463" w14:textId="77777777" w:rsidR="00FA4E7F" w:rsidRPr="00176BA8" w:rsidRDefault="00FA4E7F" w:rsidP="00C8020B">
      <w:pPr>
        <w:widowControl/>
        <w:numPr>
          <w:ilvl w:val="0"/>
          <w:numId w:val="54"/>
        </w:numPr>
        <w:autoSpaceDE/>
        <w:autoSpaceDN/>
        <w:adjustRightInd/>
        <w:jc w:val="both"/>
      </w:pPr>
      <w:r w:rsidRPr="00176BA8">
        <w:t xml:space="preserve">перечень выполняемых каждой организацией </w:t>
      </w:r>
      <w:r>
        <w:t>работ</w:t>
      </w:r>
      <w:r w:rsidRPr="00176BA8">
        <w:t>;</w:t>
      </w:r>
    </w:p>
    <w:p w14:paraId="3A0E4FC1" w14:textId="77777777" w:rsidR="00FA4E7F" w:rsidRPr="00176BA8" w:rsidRDefault="00FA4E7F" w:rsidP="00C8020B">
      <w:pPr>
        <w:widowControl/>
        <w:numPr>
          <w:ilvl w:val="0"/>
          <w:numId w:val="54"/>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14:paraId="52166745" w14:textId="77777777" w:rsidR="00FA4E7F" w:rsidRPr="00A411B6" w:rsidRDefault="00FA4E7F" w:rsidP="00FA4E7F">
      <w:pPr>
        <w:suppressAutoHyphens/>
        <w:rPr>
          <w:i/>
        </w:rPr>
      </w:pPr>
    </w:p>
    <w:p w14:paraId="408498D5" w14:textId="77777777" w:rsidR="00FA4E7F" w:rsidRPr="00A325FF" w:rsidRDefault="00FA4E7F" w:rsidP="00FA4E7F">
      <w:pPr>
        <w:pStyle w:val="af7"/>
        <w:spacing w:line="240" w:lineRule="auto"/>
        <w:rPr>
          <w:sz w:val="24"/>
          <w:szCs w:val="24"/>
        </w:rPr>
      </w:pPr>
    </w:p>
    <w:p w14:paraId="39E80A42" w14:textId="77777777" w:rsidR="00FA4E7F" w:rsidRPr="00A325FF" w:rsidRDefault="00FA4E7F" w:rsidP="00FA4E7F">
      <w:pPr>
        <w:pStyle w:val="af7"/>
        <w:spacing w:line="240" w:lineRule="auto"/>
        <w:rPr>
          <w:sz w:val="24"/>
          <w:szCs w:val="24"/>
        </w:rPr>
      </w:pPr>
    </w:p>
    <w:p w14:paraId="15DE4884" w14:textId="77777777" w:rsidR="00FA4E7F" w:rsidRDefault="00FA4E7F" w:rsidP="00FA4E7F">
      <w:pPr>
        <w:widowControl/>
        <w:autoSpaceDE/>
        <w:autoSpaceDN/>
        <w:adjustRightInd/>
        <w:spacing w:after="200" w:line="276" w:lineRule="auto"/>
      </w:pPr>
    </w:p>
    <w:p w14:paraId="0B90AED2"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1"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1"/>
    </w:p>
    <w:p w14:paraId="488F70FA" w14:textId="77777777" w:rsidR="00FA4E7F" w:rsidRPr="00A411B6" w:rsidRDefault="00FA4E7F" w:rsidP="0080265A">
      <w:pPr>
        <w:pStyle w:val="24"/>
        <w:keepNext w:val="0"/>
        <w:widowControl w:val="0"/>
        <w:numPr>
          <w:ilvl w:val="2"/>
          <w:numId w:val="17"/>
        </w:numPr>
        <w:tabs>
          <w:tab w:val="clear" w:pos="1134"/>
          <w:tab w:val="num" w:pos="1314"/>
        </w:tabs>
        <w:ind w:left="1314"/>
        <w:jc w:val="both"/>
        <w:rPr>
          <w:sz w:val="24"/>
          <w:szCs w:val="24"/>
        </w:rPr>
      </w:pPr>
      <w:bookmarkStart w:id="362" w:name="_Toc425777473"/>
      <w:r w:rsidRPr="00A411B6">
        <w:rPr>
          <w:sz w:val="24"/>
          <w:szCs w:val="24"/>
        </w:rPr>
        <w:t xml:space="preserve">Форма плана распределения объемов </w:t>
      </w:r>
      <w:r>
        <w:rPr>
          <w:bCs/>
          <w:sz w:val="24"/>
          <w:szCs w:val="24"/>
        </w:rPr>
        <w:t>оказания услуг</w:t>
      </w:r>
      <w:r w:rsidRPr="00A411B6">
        <w:rPr>
          <w:bCs/>
          <w:sz w:val="24"/>
          <w:szCs w:val="24"/>
        </w:rPr>
        <w:t xml:space="preserve"> </w:t>
      </w:r>
      <w:r w:rsidRPr="00A411B6">
        <w:rPr>
          <w:sz w:val="24"/>
          <w:szCs w:val="24"/>
        </w:rPr>
        <w:t>внутри коллективного участника</w:t>
      </w:r>
      <w:bookmarkEnd w:id="362"/>
    </w:p>
    <w:p w14:paraId="41EDF39F"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60A7FB91" w14:textId="77777777" w:rsidR="00FA4E7F" w:rsidRPr="00A411B6" w:rsidRDefault="00FA4E7F" w:rsidP="00FA4E7F">
      <w:pPr>
        <w:rPr>
          <w:color w:val="000000"/>
        </w:rPr>
      </w:pPr>
    </w:p>
    <w:p w14:paraId="276ADD97" w14:textId="77777777"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14:paraId="49C3C39F" w14:textId="77777777" w:rsidR="00FA4E7F" w:rsidRPr="00A411B6" w:rsidRDefault="00FA4E7F" w:rsidP="00FA4E7F">
      <w:pPr>
        <w:rPr>
          <w:color w:val="000000"/>
        </w:rPr>
      </w:pPr>
    </w:p>
    <w:p w14:paraId="76347576"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558B33BD"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14:paraId="7DCC21A5" w14:textId="77777777" w:rsidTr="00CE22C2">
        <w:trPr>
          <w:cantSplit/>
        </w:trPr>
        <w:tc>
          <w:tcPr>
            <w:tcW w:w="648" w:type="dxa"/>
            <w:vMerge w:val="restart"/>
          </w:tcPr>
          <w:p w14:paraId="584CCDDF" w14:textId="77777777" w:rsidR="00FA4E7F" w:rsidRPr="00A411B6" w:rsidRDefault="00FA4E7F" w:rsidP="00FA4E7F">
            <w:pPr>
              <w:pStyle w:val="affa"/>
              <w:rPr>
                <w:sz w:val="24"/>
                <w:szCs w:val="24"/>
              </w:rPr>
            </w:pPr>
            <w:r w:rsidRPr="00A411B6">
              <w:rPr>
                <w:sz w:val="24"/>
                <w:szCs w:val="24"/>
              </w:rPr>
              <w:t>№ п/п</w:t>
            </w:r>
          </w:p>
        </w:tc>
        <w:tc>
          <w:tcPr>
            <w:tcW w:w="2932" w:type="dxa"/>
            <w:vMerge w:val="restart"/>
          </w:tcPr>
          <w:p w14:paraId="1582D9A7"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14:paraId="57E495E3"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14:paraId="77570479"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14:paraId="60537C15" w14:textId="77777777"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14:paraId="72239D4C" w14:textId="77777777" w:rsidTr="00CE22C2">
        <w:trPr>
          <w:cantSplit/>
        </w:trPr>
        <w:tc>
          <w:tcPr>
            <w:tcW w:w="648" w:type="dxa"/>
            <w:vMerge/>
          </w:tcPr>
          <w:p w14:paraId="1B33A5FD" w14:textId="77777777" w:rsidR="00FA4E7F" w:rsidRPr="00A411B6" w:rsidRDefault="00FA4E7F" w:rsidP="00FA4E7F">
            <w:pPr>
              <w:pStyle w:val="affa"/>
              <w:rPr>
                <w:sz w:val="24"/>
                <w:szCs w:val="24"/>
              </w:rPr>
            </w:pPr>
          </w:p>
        </w:tc>
        <w:tc>
          <w:tcPr>
            <w:tcW w:w="2932" w:type="dxa"/>
            <w:vMerge/>
          </w:tcPr>
          <w:p w14:paraId="277395E1" w14:textId="77777777" w:rsidR="00FA4E7F" w:rsidRPr="00A411B6" w:rsidRDefault="00FA4E7F" w:rsidP="00FA4E7F">
            <w:pPr>
              <w:pStyle w:val="affa"/>
              <w:rPr>
                <w:sz w:val="24"/>
                <w:szCs w:val="24"/>
              </w:rPr>
            </w:pPr>
          </w:p>
        </w:tc>
        <w:tc>
          <w:tcPr>
            <w:tcW w:w="1970" w:type="dxa"/>
            <w:vMerge/>
          </w:tcPr>
          <w:p w14:paraId="1849B0B5" w14:textId="77777777" w:rsidR="00FA4E7F" w:rsidRPr="00A411B6" w:rsidRDefault="00FA4E7F" w:rsidP="00FA4E7F">
            <w:pPr>
              <w:pStyle w:val="affa"/>
              <w:rPr>
                <w:sz w:val="24"/>
                <w:szCs w:val="24"/>
              </w:rPr>
            </w:pPr>
          </w:p>
        </w:tc>
        <w:tc>
          <w:tcPr>
            <w:tcW w:w="1713" w:type="dxa"/>
          </w:tcPr>
          <w:p w14:paraId="5E0CCCAB"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14:paraId="2C14AFD0" w14:textId="77777777"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услуг</w:t>
            </w:r>
          </w:p>
        </w:tc>
        <w:tc>
          <w:tcPr>
            <w:tcW w:w="1579" w:type="dxa"/>
            <w:vMerge/>
          </w:tcPr>
          <w:p w14:paraId="30A9836C" w14:textId="77777777" w:rsidR="00FA4E7F" w:rsidRPr="00A411B6" w:rsidRDefault="00FA4E7F" w:rsidP="00FA4E7F">
            <w:pPr>
              <w:pStyle w:val="affa"/>
              <w:rPr>
                <w:sz w:val="24"/>
                <w:szCs w:val="24"/>
              </w:rPr>
            </w:pPr>
          </w:p>
        </w:tc>
      </w:tr>
      <w:tr w:rsidR="00FA4E7F" w:rsidRPr="00A411B6" w14:paraId="38EA3075" w14:textId="77777777" w:rsidTr="00CE22C2">
        <w:tc>
          <w:tcPr>
            <w:tcW w:w="648" w:type="dxa"/>
          </w:tcPr>
          <w:p w14:paraId="5B566F5C" w14:textId="77777777" w:rsidR="00FA4E7F" w:rsidRPr="00A411B6" w:rsidRDefault="00FA4E7F" w:rsidP="0080265A">
            <w:pPr>
              <w:pStyle w:val="afa"/>
              <w:numPr>
                <w:ilvl w:val="0"/>
                <w:numId w:val="48"/>
              </w:numPr>
              <w:ind w:left="1134" w:hanging="1134"/>
              <w:rPr>
                <w:color w:val="000000"/>
                <w:szCs w:val="24"/>
              </w:rPr>
            </w:pPr>
          </w:p>
        </w:tc>
        <w:tc>
          <w:tcPr>
            <w:tcW w:w="2932" w:type="dxa"/>
          </w:tcPr>
          <w:p w14:paraId="1DFAF4EA" w14:textId="77777777" w:rsidR="00FA4E7F" w:rsidRPr="00A411B6" w:rsidRDefault="00FA4E7F" w:rsidP="00FA4E7F">
            <w:pPr>
              <w:pStyle w:val="afa"/>
              <w:rPr>
                <w:szCs w:val="24"/>
              </w:rPr>
            </w:pPr>
          </w:p>
        </w:tc>
        <w:tc>
          <w:tcPr>
            <w:tcW w:w="1970" w:type="dxa"/>
          </w:tcPr>
          <w:p w14:paraId="3F927C57" w14:textId="77777777" w:rsidR="00FA4E7F" w:rsidRPr="00A411B6" w:rsidRDefault="00FA4E7F" w:rsidP="00FA4E7F">
            <w:pPr>
              <w:pStyle w:val="afa"/>
              <w:rPr>
                <w:szCs w:val="24"/>
              </w:rPr>
            </w:pPr>
          </w:p>
        </w:tc>
        <w:tc>
          <w:tcPr>
            <w:tcW w:w="1713" w:type="dxa"/>
          </w:tcPr>
          <w:p w14:paraId="71B8EC72" w14:textId="77777777" w:rsidR="00FA4E7F" w:rsidRPr="00A411B6" w:rsidRDefault="00FA4E7F" w:rsidP="00FA4E7F">
            <w:pPr>
              <w:pStyle w:val="afa"/>
              <w:rPr>
                <w:szCs w:val="24"/>
              </w:rPr>
            </w:pPr>
          </w:p>
        </w:tc>
        <w:tc>
          <w:tcPr>
            <w:tcW w:w="1579" w:type="dxa"/>
          </w:tcPr>
          <w:p w14:paraId="5E53BF42" w14:textId="77777777" w:rsidR="00FA4E7F" w:rsidRPr="00A411B6" w:rsidRDefault="00FA4E7F" w:rsidP="00FA4E7F">
            <w:pPr>
              <w:pStyle w:val="afa"/>
              <w:rPr>
                <w:szCs w:val="24"/>
              </w:rPr>
            </w:pPr>
          </w:p>
        </w:tc>
        <w:tc>
          <w:tcPr>
            <w:tcW w:w="1579" w:type="dxa"/>
          </w:tcPr>
          <w:p w14:paraId="4DDD2BE8" w14:textId="77777777" w:rsidR="00FA4E7F" w:rsidRPr="00A411B6" w:rsidRDefault="00FA4E7F" w:rsidP="00FA4E7F">
            <w:pPr>
              <w:pStyle w:val="afa"/>
              <w:rPr>
                <w:szCs w:val="24"/>
              </w:rPr>
            </w:pPr>
          </w:p>
        </w:tc>
      </w:tr>
      <w:tr w:rsidR="00FA4E7F" w:rsidRPr="00A411B6" w14:paraId="472A99F2" w14:textId="77777777" w:rsidTr="00CE22C2">
        <w:tc>
          <w:tcPr>
            <w:tcW w:w="648" w:type="dxa"/>
          </w:tcPr>
          <w:p w14:paraId="0B51D5CB" w14:textId="77777777" w:rsidR="00FA4E7F" w:rsidRPr="00A411B6" w:rsidRDefault="00FA4E7F" w:rsidP="0080265A">
            <w:pPr>
              <w:pStyle w:val="afa"/>
              <w:numPr>
                <w:ilvl w:val="0"/>
                <w:numId w:val="48"/>
              </w:numPr>
              <w:ind w:left="1134" w:hanging="1134"/>
              <w:rPr>
                <w:color w:val="000000"/>
                <w:szCs w:val="24"/>
              </w:rPr>
            </w:pPr>
          </w:p>
        </w:tc>
        <w:tc>
          <w:tcPr>
            <w:tcW w:w="2932" w:type="dxa"/>
          </w:tcPr>
          <w:p w14:paraId="5D8385B1" w14:textId="77777777" w:rsidR="00FA4E7F" w:rsidRPr="00A411B6" w:rsidRDefault="00FA4E7F" w:rsidP="00FA4E7F">
            <w:pPr>
              <w:pStyle w:val="afa"/>
              <w:rPr>
                <w:szCs w:val="24"/>
              </w:rPr>
            </w:pPr>
          </w:p>
        </w:tc>
        <w:tc>
          <w:tcPr>
            <w:tcW w:w="1970" w:type="dxa"/>
          </w:tcPr>
          <w:p w14:paraId="19ACB2F1" w14:textId="77777777" w:rsidR="00FA4E7F" w:rsidRPr="00A411B6" w:rsidRDefault="00FA4E7F" w:rsidP="00FA4E7F">
            <w:pPr>
              <w:pStyle w:val="afa"/>
              <w:rPr>
                <w:szCs w:val="24"/>
              </w:rPr>
            </w:pPr>
          </w:p>
        </w:tc>
        <w:tc>
          <w:tcPr>
            <w:tcW w:w="1713" w:type="dxa"/>
          </w:tcPr>
          <w:p w14:paraId="115980A6" w14:textId="77777777" w:rsidR="00FA4E7F" w:rsidRPr="00A411B6" w:rsidRDefault="00FA4E7F" w:rsidP="00FA4E7F">
            <w:pPr>
              <w:pStyle w:val="afa"/>
              <w:rPr>
                <w:szCs w:val="24"/>
              </w:rPr>
            </w:pPr>
          </w:p>
        </w:tc>
        <w:tc>
          <w:tcPr>
            <w:tcW w:w="1579" w:type="dxa"/>
          </w:tcPr>
          <w:p w14:paraId="31A92384" w14:textId="77777777" w:rsidR="00FA4E7F" w:rsidRPr="00A411B6" w:rsidRDefault="00FA4E7F" w:rsidP="00FA4E7F">
            <w:pPr>
              <w:pStyle w:val="afa"/>
              <w:rPr>
                <w:szCs w:val="24"/>
              </w:rPr>
            </w:pPr>
          </w:p>
        </w:tc>
        <w:tc>
          <w:tcPr>
            <w:tcW w:w="1579" w:type="dxa"/>
          </w:tcPr>
          <w:p w14:paraId="40C4562C" w14:textId="77777777" w:rsidR="00FA4E7F" w:rsidRPr="00A411B6" w:rsidRDefault="00FA4E7F" w:rsidP="00FA4E7F">
            <w:pPr>
              <w:pStyle w:val="afa"/>
              <w:rPr>
                <w:szCs w:val="24"/>
              </w:rPr>
            </w:pPr>
          </w:p>
        </w:tc>
      </w:tr>
      <w:tr w:rsidR="00FA4E7F" w:rsidRPr="00A411B6" w14:paraId="7351792A" w14:textId="77777777" w:rsidTr="00CE22C2">
        <w:tc>
          <w:tcPr>
            <w:tcW w:w="648" w:type="dxa"/>
          </w:tcPr>
          <w:p w14:paraId="4860A916" w14:textId="77777777" w:rsidR="00FA4E7F" w:rsidRPr="00A411B6" w:rsidRDefault="00FA4E7F" w:rsidP="0080265A">
            <w:pPr>
              <w:pStyle w:val="afa"/>
              <w:numPr>
                <w:ilvl w:val="0"/>
                <w:numId w:val="48"/>
              </w:numPr>
              <w:ind w:left="1134" w:hanging="1134"/>
              <w:rPr>
                <w:color w:val="000000"/>
                <w:szCs w:val="24"/>
              </w:rPr>
            </w:pPr>
          </w:p>
        </w:tc>
        <w:tc>
          <w:tcPr>
            <w:tcW w:w="2932" w:type="dxa"/>
          </w:tcPr>
          <w:p w14:paraId="3F439878" w14:textId="77777777" w:rsidR="00FA4E7F" w:rsidRPr="00A411B6" w:rsidRDefault="00FA4E7F" w:rsidP="00FA4E7F">
            <w:pPr>
              <w:pStyle w:val="afa"/>
              <w:rPr>
                <w:szCs w:val="24"/>
              </w:rPr>
            </w:pPr>
          </w:p>
        </w:tc>
        <w:tc>
          <w:tcPr>
            <w:tcW w:w="1970" w:type="dxa"/>
          </w:tcPr>
          <w:p w14:paraId="1F3D0784" w14:textId="77777777" w:rsidR="00FA4E7F" w:rsidRPr="00A411B6" w:rsidRDefault="00FA4E7F" w:rsidP="00FA4E7F">
            <w:pPr>
              <w:pStyle w:val="afa"/>
              <w:rPr>
                <w:szCs w:val="24"/>
              </w:rPr>
            </w:pPr>
          </w:p>
        </w:tc>
        <w:tc>
          <w:tcPr>
            <w:tcW w:w="1713" w:type="dxa"/>
          </w:tcPr>
          <w:p w14:paraId="03561738" w14:textId="77777777" w:rsidR="00FA4E7F" w:rsidRPr="00A411B6" w:rsidRDefault="00FA4E7F" w:rsidP="00FA4E7F">
            <w:pPr>
              <w:pStyle w:val="afa"/>
              <w:rPr>
                <w:szCs w:val="24"/>
              </w:rPr>
            </w:pPr>
          </w:p>
        </w:tc>
        <w:tc>
          <w:tcPr>
            <w:tcW w:w="1579" w:type="dxa"/>
          </w:tcPr>
          <w:p w14:paraId="18C55EAB" w14:textId="77777777" w:rsidR="00FA4E7F" w:rsidRPr="00A411B6" w:rsidRDefault="00FA4E7F" w:rsidP="00FA4E7F">
            <w:pPr>
              <w:pStyle w:val="afa"/>
              <w:rPr>
                <w:szCs w:val="24"/>
              </w:rPr>
            </w:pPr>
          </w:p>
        </w:tc>
        <w:tc>
          <w:tcPr>
            <w:tcW w:w="1579" w:type="dxa"/>
          </w:tcPr>
          <w:p w14:paraId="66CD76BF" w14:textId="77777777" w:rsidR="00FA4E7F" w:rsidRPr="00A411B6" w:rsidRDefault="00FA4E7F" w:rsidP="00FA4E7F">
            <w:pPr>
              <w:pStyle w:val="afa"/>
              <w:rPr>
                <w:szCs w:val="24"/>
              </w:rPr>
            </w:pPr>
          </w:p>
        </w:tc>
      </w:tr>
      <w:tr w:rsidR="00FA4E7F" w:rsidRPr="00A411B6" w14:paraId="6BAA7C4F" w14:textId="77777777" w:rsidTr="00CE22C2">
        <w:tc>
          <w:tcPr>
            <w:tcW w:w="648" w:type="dxa"/>
          </w:tcPr>
          <w:p w14:paraId="17A24329" w14:textId="77777777" w:rsidR="00FA4E7F" w:rsidRPr="00A411B6" w:rsidRDefault="00FA4E7F" w:rsidP="00FA4E7F">
            <w:pPr>
              <w:pStyle w:val="afa"/>
              <w:ind w:left="0"/>
              <w:rPr>
                <w:color w:val="000000"/>
                <w:szCs w:val="24"/>
              </w:rPr>
            </w:pPr>
            <w:r w:rsidRPr="00A411B6">
              <w:rPr>
                <w:color w:val="000000"/>
                <w:szCs w:val="24"/>
              </w:rPr>
              <w:t>…</w:t>
            </w:r>
          </w:p>
        </w:tc>
        <w:tc>
          <w:tcPr>
            <w:tcW w:w="2932" w:type="dxa"/>
          </w:tcPr>
          <w:p w14:paraId="46F73BF5" w14:textId="77777777" w:rsidR="00FA4E7F" w:rsidRPr="00A411B6" w:rsidRDefault="00FA4E7F" w:rsidP="00FA4E7F">
            <w:pPr>
              <w:pStyle w:val="afa"/>
              <w:rPr>
                <w:szCs w:val="24"/>
              </w:rPr>
            </w:pPr>
          </w:p>
        </w:tc>
        <w:tc>
          <w:tcPr>
            <w:tcW w:w="1970" w:type="dxa"/>
          </w:tcPr>
          <w:p w14:paraId="15C40B76" w14:textId="77777777" w:rsidR="00FA4E7F" w:rsidRPr="00A411B6" w:rsidRDefault="00FA4E7F" w:rsidP="00FA4E7F">
            <w:pPr>
              <w:pStyle w:val="afa"/>
              <w:rPr>
                <w:szCs w:val="24"/>
              </w:rPr>
            </w:pPr>
          </w:p>
        </w:tc>
        <w:tc>
          <w:tcPr>
            <w:tcW w:w="1713" w:type="dxa"/>
          </w:tcPr>
          <w:p w14:paraId="1CF85F19" w14:textId="77777777" w:rsidR="00FA4E7F" w:rsidRPr="00A411B6" w:rsidRDefault="00FA4E7F" w:rsidP="00FA4E7F">
            <w:pPr>
              <w:pStyle w:val="afa"/>
              <w:rPr>
                <w:szCs w:val="24"/>
              </w:rPr>
            </w:pPr>
          </w:p>
        </w:tc>
        <w:tc>
          <w:tcPr>
            <w:tcW w:w="1579" w:type="dxa"/>
          </w:tcPr>
          <w:p w14:paraId="7F650284" w14:textId="77777777" w:rsidR="00FA4E7F" w:rsidRPr="00A411B6" w:rsidRDefault="00FA4E7F" w:rsidP="00FA4E7F">
            <w:pPr>
              <w:pStyle w:val="afa"/>
              <w:rPr>
                <w:szCs w:val="24"/>
              </w:rPr>
            </w:pPr>
          </w:p>
        </w:tc>
        <w:tc>
          <w:tcPr>
            <w:tcW w:w="1579" w:type="dxa"/>
          </w:tcPr>
          <w:p w14:paraId="611E8A3F" w14:textId="77777777" w:rsidR="00FA4E7F" w:rsidRPr="00A411B6" w:rsidRDefault="00FA4E7F" w:rsidP="00FA4E7F">
            <w:pPr>
              <w:pStyle w:val="afa"/>
              <w:rPr>
                <w:szCs w:val="24"/>
              </w:rPr>
            </w:pPr>
          </w:p>
        </w:tc>
      </w:tr>
      <w:tr w:rsidR="00FA4E7F" w:rsidRPr="00A411B6" w14:paraId="2C163226" w14:textId="77777777" w:rsidTr="00CE22C2">
        <w:tc>
          <w:tcPr>
            <w:tcW w:w="5550" w:type="dxa"/>
            <w:gridSpan w:val="3"/>
          </w:tcPr>
          <w:p w14:paraId="066FD259" w14:textId="77777777" w:rsidR="00FA4E7F" w:rsidRPr="00A411B6" w:rsidRDefault="00FA4E7F" w:rsidP="00FA4E7F">
            <w:pPr>
              <w:pStyle w:val="afa"/>
              <w:jc w:val="center"/>
              <w:rPr>
                <w:b/>
                <w:szCs w:val="24"/>
              </w:rPr>
            </w:pPr>
            <w:r w:rsidRPr="00A411B6">
              <w:rPr>
                <w:b/>
                <w:szCs w:val="24"/>
              </w:rPr>
              <w:t>ИТОГО</w:t>
            </w:r>
          </w:p>
        </w:tc>
        <w:tc>
          <w:tcPr>
            <w:tcW w:w="1713" w:type="dxa"/>
          </w:tcPr>
          <w:p w14:paraId="0AE54653" w14:textId="77777777" w:rsidR="00FA4E7F" w:rsidRPr="00A411B6" w:rsidRDefault="00FA4E7F" w:rsidP="00FA4E7F">
            <w:pPr>
              <w:pStyle w:val="afa"/>
              <w:jc w:val="center"/>
              <w:rPr>
                <w:b/>
                <w:szCs w:val="24"/>
              </w:rPr>
            </w:pPr>
          </w:p>
        </w:tc>
        <w:tc>
          <w:tcPr>
            <w:tcW w:w="1579" w:type="dxa"/>
          </w:tcPr>
          <w:p w14:paraId="18C79527" w14:textId="77777777" w:rsidR="00FA4E7F" w:rsidRPr="00A411B6" w:rsidRDefault="00FA4E7F" w:rsidP="00FA4E7F">
            <w:pPr>
              <w:pStyle w:val="afa"/>
              <w:jc w:val="center"/>
              <w:rPr>
                <w:b/>
                <w:szCs w:val="24"/>
              </w:rPr>
            </w:pPr>
            <w:r w:rsidRPr="00A411B6">
              <w:rPr>
                <w:b/>
                <w:szCs w:val="24"/>
              </w:rPr>
              <w:t>100%</w:t>
            </w:r>
          </w:p>
        </w:tc>
        <w:tc>
          <w:tcPr>
            <w:tcW w:w="1579" w:type="dxa"/>
          </w:tcPr>
          <w:p w14:paraId="3BB1B915" w14:textId="77777777" w:rsidR="00FA4E7F" w:rsidRPr="00A411B6" w:rsidRDefault="00FA4E7F" w:rsidP="00FA4E7F">
            <w:pPr>
              <w:pStyle w:val="afa"/>
              <w:jc w:val="center"/>
              <w:rPr>
                <w:b/>
                <w:szCs w:val="24"/>
              </w:rPr>
            </w:pPr>
            <w:r w:rsidRPr="00A411B6">
              <w:rPr>
                <w:b/>
                <w:szCs w:val="24"/>
              </w:rPr>
              <w:t>Х</w:t>
            </w:r>
          </w:p>
        </w:tc>
      </w:tr>
    </w:tbl>
    <w:p w14:paraId="6A8E9546" w14:textId="77777777" w:rsidR="00FA4E7F" w:rsidRPr="00A411B6" w:rsidRDefault="00FA4E7F" w:rsidP="00FA4E7F">
      <w:pPr>
        <w:rPr>
          <w:color w:val="000000"/>
        </w:rPr>
      </w:pPr>
    </w:p>
    <w:p w14:paraId="7B01847B" w14:textId="77777777" w:rsidR="00FA4E7F" w:rsidRPr="00A411B6" w:rsidRDefault="00FA4E7F" w:rsidP="00FA4E7F">
      <w:pPr>
        <w:rPr>
          <w:color w:val="000000"/>
        </w:rPr>
      </w:pPr>
      <w:r w:rsidRPr="00A411B6">
        <w:rPr>
          <w:color w:val="000000"/>
        </w:rPr>
        <w:t>____________________________________</w:t>
      </w:r>
    </w:p>
    <w:p w14:paraId="04444BA9"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4B17584D" w14:textId="77777777" w:rsidR="00FA4E7F" w:rsidRPr="00A411B6" w:rsidRDefault="00FA4E7F" w:rsidP="00FA4E7F">
      <w:pPr>
        <w:rPr>
          <w:color w:val="000000"/>
        </w:rPr>
      </w:pPr>
      <w:r w:rsidRPr="00A411B6">
        <w:rPr>
          <w:color w:val="000000"/>
        </w:rPr>
        <w:t>____________________________________</w:t>
      </w:r>
    </w:p>
    <w:p w14:paraId="59A36DDE" w14:textId="77777777"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14:paraId="6DBACD10" w14:textId="77777777" w:rsidR="00FA4E7F" w:rsidRPr="00A411B6" w:rsidRDefault="00FA4E7F" w:rsidP="00FA4E7F">
      <w:pPr>
        <w:keepNext/>
        <w:rPr>
          <w:b/>
          <w:bCs/>
          <w:color w:val="000000"/>
        </w:rPr>
      </w:pPr>
    </w:p>
    <w:p w14:paraId="3259E2D6"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3D6007AE"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63" w:name="_Toc425777474"/>
      <w:r w:rsidRPr="00176BA8">
        <w:rPr>
          <w:sz w:val="24"/>
          <w:szCs w:val="24"/>
        </w:rPr>
        <w:lastRenderedPageBreak/>
        <w:t>Инструкции по заполнению</w:t>
      </w:r>
      <w:bookmarkEnd w:id="363"/>
    </w:p>
    <w:p w14:paraId="2813732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r w:rsidRPr="00176BA8">
        <w:rPr>
          <w:sz w:val="24"/>
          <w:szCs w:val="24"/>
        </w:rPr>
        <w:t>..</w:t>
      </w:r>
    </w:p>
    <w:p w14:paraId="0D3684C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7F91852F"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14:paraId="0CAF5EAD"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3ECFDD67" w14:textId="77777777" w:rsidR="00FA4E7F" w:rsidRPr="00176BA8" w:rsidRDefault="00FA4E7F" w:rsidP="00C8020B">
      <w:pPr>
        <w:widowControl/>
        <w:numPr>
          <w:ilvl w:val="0"/>
          <w:numId w:val="53"/>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14:paraId="476D87FE" w14:textId="77777777" w:rsidR="00E93B5E" w:rsidRDefault="00FA4E7F" w:rsidP="00C8020B">
      <w:pPr>
        <w:widowControl/>
        <w:numPr>
          <w:ilvl w:val="0"/>
          <w:numId w:val="53"/>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14:paraId="5006F15E" w14:textId="77777777" w:rsidR="00E93B5E" w:rsidRDefault="00E93B5E">
      <w:pPr>
        <w:widowControl/>
        <w:autoSpaceDE/>
        <w:autoSpaceDN/>
        <w:adjustRightInd/>
        <w:spacing w:after="200" w:line="276" w:lineRule="auto"/>
      </w:pPr>
      <w:r>
        <w:br w:type="page"/>
      </w:r>
    </w:p>
    <w:p w14:paraId="356671AD" w14:textId="77777777" w:rsidR="00E93B5E" w:rsidRDefault="0048510F" w:rsidP="0048510F">
      <w:pPr>
        <w:pStyle w:val="af8"/>
        <w:spacing w:before="120" w:after="60"/>
        <w:ind w:left="1134" w:hanging="1134"/>
        <w:jc w:val="both"/>
        <w:outlineLvl w:val="0"/>
        <w:rPr>
          <w:b/>
          <w:lang w:eastAsia="en-US"/>
        </w:rPr>
      </w:pPr>
      <w:bookmarkStart w:id="364"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64"/>
    </w:p>
    <w:p w14:paraId="3623BB1C"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3CE0308"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615705EC"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28B1B87" w14:textId="77777777" w:rsidR="00934C26" w:rsidRPr="009C63DD" w:rsidRDefault="00934C26" w:rsidP="00934C26">
      <w:pPr>
        <w:ind w:firstLine="567"/>
        <w:rPr>
          <w:rFonts w:eastAsiaTheme="minorEastAsia"/>
        </w:rPr>
      </w:pPr>
    </w:p>
    <w:p w14:paraId="0DAC005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A9675A2" w14:textId="77777777" w:rsidR="00934C26" w:rsidRPr="009C63DD" w:rsidRDefault="00934C26" w:rsidP="00934C26">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192B81C6"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51E4C11"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658F86C"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7E3F35AD"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59FB2402" w14:textId="77777777" w:rsidR="00934C26" w:rsidRPr="009C63DD" w:rsidRDefault="00934C26" w:rsidP="00934C26">
      <w:pPr>
        <w:pBdr>
          <w:top w:val="single" w:sz="4" w:space="1" w:color="auto"/>
        </w:pBdr>
        <w:ind w:left="5755"/>
        <w:rPr>
          <w:rFonts w:eastAsiaTheme="minorEastAsia"/>
          <w:sz w:val="2"/>
          <w:szCs w:val="2"/>
        </w:rPr>
      </w:pPr>
    </w:p>
    <w:p w14:paraId="12A14BCD" w14:textId="77777777" w:rsidR="00934C26" w:rsidRPr="009C63DD" w:rsidRDefault="00934C26" w:rsidP="00934C26">
      <w:pPr>
        <w:tabs>
          <w:tab w:val="right" w:pos="9923"/>
        </w:tabs>
        <w:rPr>
          <w:rFonts w:eastAsiaTheme="minorEastAsia"/>
        </w:rPr>
      </w:pPr>
      <w:r w:rsidRPr="009C63DD">
        <w:rPr>
          <w:rFonts w:eastAsiaTheme="minorEastAsia"/>
        </w:rPr>
        <w:tab/>
      </w:r>
    </w:p>
    <w:p w14:paraId="50E5C09A" w14:textId="77777777" w:rsidR="00934C26" w:rsidRPr="009C63DD" w:rsidRDefault="00934C26" w:rsidP="00934C26">
      <w:pPr>
        <w:pBdr>
          <w:top w:val="single" w:sz="4" w:space="1" w:color="auto"/>
        </w:pBdr>
        <w:ind w:right="113"/>
        <w:rPr>
          <w:rFonts w:eastAsiaTheme="minorEastAsia"/>
          <w:sz w:val="2"/>
          <w:szCs w:val="2"/>
        </w:rPr>
      </w:pPr>
    </w:p>
    <w:p w14:paraId="191AB89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3127B712"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5BA6F4F2"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2F0FC5BA" w14:textId="77777777" w:rsidR="00934C26" w:rsidRPr="009C63DD" w:rsidRDefault="00934C26" w:rsidP="00934C26">
      <w:pPr>
        <w:pBdr>
          <w:top w:val="single" w:sz="4" w:space="1" w:color="auto"/>
        </w:pBdr>
        <w:ind w:left="1616" w:right="113"/>
        <w:rPr>
          <w:rFonts w:eastAsiaTheme="minorEastAsia"/>
          <w:sz w:val="2"/>
          <w:szCs w:val="2"/>
        </w:rPr>
      </w:pPr>
    </w:p>
    <w:p w14:paraId="0B2133EF" w14:textId="77777777" w:rsidR="00934C26" w:rsidRPr="009C63DD" w:rsidRDefault="00934C26" w:rsidP="00934C26">
      <w:pPr>
        <w:spacing w:after="120"/>
        <w:ind w:firstLine="567"/>
        <w:jc w:val="both"/>
        <w:rPr>
          <w:rFonts w:eastAsiaTheme="minorEastAsia"/>
        </w:rPr>
      </w:pPr>
    </w:p>
    <w:p w14:paraId="13D2169E" w14:textId="77777777" w:rsidR="00934C26" w:rsidRPr="009C63DD" w:rsidRDefault="009A1E7F" w:rsidP="00934C26">
      <w:pPr>
        <w:spacing w:after="120"/>
        <w:ind w:firstLine="567"/>
        <w:jc w:val="both"/>
        <w:rPr>
          <w:rFonts w:eastAsiaTheme="minorEastAsia"/>
        </w:rPr>
      </w:pPr>
      <w:r>
        <w:rPr>
          <w:rFonts w:eastAsiaTheme="minorEastAsia"/>
        </w:rPr>
        <w:t>4</w:t>
      </w:r>
      <w:r w:rsidR="00934C26"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934C26" w:rsidRPr="009C63DD">
        <w:rPr>
          <w:rFonts w:eastAsiaTheme="minorEastAsia"/>
          <w:vertAlign w:val="superscript"/>
        </w:rPr>
        <w:endnoteReference w:customMarkFollows="1" w:id="2"/>
        <w:t>1</w:t>
      </w:r>
      <w:r w:rsidR="00934C26" w:rsidRPr="009C63DD">
        <w:rPr>
          <w:rFonts w:eastAsiaTheme="minorEastAsia"/>
        </w:rPr>
        <w:t>:</w:t>
      </w:r>
    </w:p>
    <w:p w14:paraId="7DBA671D"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FE4006" w14:paraId="10B34452" w14:textId="77777777" w:rsidTr="00CE22C2">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312BAD1" w14:textId="77777777" w:rsidR="00FE4006" w:rsidRDefault="00FE4006">
            <w:pPr>
              <w:jc w:val="center"/>
              <w:rPr>
                <w:rFonts w:eastAsiaTheme="minorEastAsia"/>
                <w:sz w:val="22"/>
                <w:szCs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3095EAB9" w14:textId="77777777" w:rsidR="00FE4006" w:rsidRDefault="00FE4006">
            <w:pPr>
              <w:jc w:val="center"/>
              <w:rPr>
                <w:rFonts w:eastAsiaTheme="minorEastAsia"/>
                <w:sz w:val="22"/>
                <w:szCs w:val="22"/>
              </w:rPr>
            </w:pPr>
            <w:r>
              <w:rPr>
                <w:rFonts w:eastAsiaTheme="minorEastAsia"/>
              </w:rPr>
              <w:t xml:space="preserve">Наименование сведений </w:t>
            </w:r>
            <w:r>
              <w:rPr>
                <w:rFonts w:eastAsiaTheme="minorEastAsia"/>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25A8C5C" w14:textId="77777777" w:rsidR="00FE4006" w:rsidRDefault="00FE4006">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66C74E08" w14:textId="77777777" w:rsidR="00FE4006" w:rsidRDefault="00FE4006">
            <w:pPr>
              <w:jc w:val="center"/>
              <w:rPr>
                <w:rFonts w:eastAsiaTheme="minorEastAsia"/>
                <w:sz w:val="22"/>
                <w:szCs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070973FC" w14:textId="77777777" w:rsidR="00FE4006" w:rsidRDefault="00FE4006">
            <w:pPr>
              <w:jc w:val="center"/>
              <w:rPr>
                <w:rFonts w:eastAsiaTheme="minorEastAsia"/>
                <w:b/>
                <w:sz w:val="22"/>
                <w:szCs w:val="22"/>
              </w:rPr>
            </w:pPr>
            <w:r>
              <w:rPr>
                <w:rFonts w:eastAsiaTheme="minorEastAsia"/>
                <w:b/>
              </w:rPr>
              <w:t>Показатель</w:t>
            </w:r>
          </w:p>
        </w:tc>
      </w:tr>
      <w:tr w:rsidR="00FE4006" w14:paraId="53A603CE" w14:textId="77777777" w:rsidTr="00CE22C2">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4850B2FD" w14:textId="77777777" w:rsidR="00FE4006" w:rsidRDefault="00FE4006">
            <w:pPr>
              <w:jc w:val="center"/>
              <w:rPr>
                <w:rFonts w:eastAsiaTheme="minorEastAsia"/>
                <w:sz w:val="22"/>
                <w:szCs w:val="22"/>
              </w:rPr>
            </w:pPr>
            <w:r>
              <w:rPr>
                <w:rFonts w:eastAsiaTheme="minorEastAsia"/>
              </w:rPr>
              <w:t xml:space="preserve">1 </w:t>
            </w:r>
            <w:r>
              <w:rPr>
                <w:rFonts w:eastAsiaTheme="minorEastAsia"/>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14:paraId="5AEF6C66" w14:textId="77777777" w:rsidR="00FE4006" w:rsidRDefault="00FE4006">
            <w:pPr>
              <w:jc w:val="center"/>
              <w:rPr>
                <w:rFonts w:eastAsiaTheme="minorEastAsia"/>
                <w:sz w:val="22"/>
                <w:szCs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2E1E72C0" w14:textId="77777777" w:rsidR="00FE4006" w:rsidRDefault="00FE4006">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61250697" w14:textId="77777777" w:rsidR="00FE4006" w:rsidRDefault="00FE4006">
            <w:pPr>
              <w:jc w:val="center"/>
              <w:rPr>
                <w:rFonts w:eastAsiaTheme="minorEastAsia"/>
                <w:sz w:val="22"/>
                <w:szCs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647ABCB3" w14:textId="77777777" w:rsidR="00FE4006" w:rsidRDefault="00FE4006">
            <w:pPr>
              <w:jc w:val="center"/>
              <w:rPr>
                <w:rFonts w:eastAsiaTheme="minorEastAsia"/>
                <w:b/>
                <w:sz w:val="22"/>
                <w:szCs w:val="22"/>
              </w:rPr>
            </w:pPr>
            <w:r>
              <w:rPr>
                <w:rFonts w:eastAsiaTheme="minorEastAsia"/>
                <w:b/>
              </w:rPr>
              <w:t>5</w:t>
            </w:r>
          </w:p>
        </w:tc>
      </w:tr>
      <w:tr w:rsidR="00FE4006" w14:paraId="40E358CC"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22ECDB71" w14:textId="77777777" w:rsidR="00FE4006" w:rsidRDefault="00FE4006">
            <w:pPr>
              <w:jc w:val="center"/>
              <w:rPr>
                <w:rFonts w:eastAsiaTheme="minorEastAsia"/>
                <w:sz w:val="22"/>
                <w:szCs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73AB3D36" w14:textId="77777777" w:rsidR="00FE4006" w:rsidRDefault="00FE4006">
            <w:pPr>
              <w:ind w:left="57" w:right="57"/>
              <w:jc w:val="both"/>
              <w:rPr>
                <w:rFonts w:eastAsiaTheme="minorEastAsia"/>
                <w:sz w:val="22"/>
                <w:szCs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B58458B" w14:textId="77777777" w:rsidR="00FE4006" w:rsidRDefault="00FE4006">
            <w:pPr>
              <w:jc w:val="center"/>
              <w:rPr>
                <w:rFonts w:eastAsiaTheme="minorEastAsia"/>
                <w:sz w:val="22"/>
                <w:szCs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5470A1F6"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00024A9D" w14:textId="77777777" w:rsidR="00FE4006" w:rsidRDefault="00FE4006">
            <w:pPr>
              <w:ind w:left="57"/>
              <w:jc w:val="center"/>
              <w:rPr>
                <w:rFonts w:eastAsiaTheme="minorEastAsia"/>
                <w:b/>
                <w:sz w:val="22"/>
                <w:szCs w:val="22"/>
              </w:rPr>
            </w:pPr>
          </w:p>
          <w:p w14:paraId="72F52041" w14:textId="77777777" w:rsidR="00FE4006" w:rsidRDefault="00FE4006">
            <w:pPr>
              <w:ind w:left="57"/>
              <w:jc w:val="center"/>
              <w:rPr>
                <w:rFonts w:eastAsiaTheme="minorEastAsia"/>
                <w:b/>
                <w:sz w:val="22"/>
                <w:szCs w:val="22"/>
              </w:rPr>
            </w:pPr>
            <w:r>
              <w:rPr>
                <w:rFonts w:eastAsiaTheme="minorEastAsia"/>
                <w:b/>
              </w:rPr>
              <w:t>__%</w:t>
            </w:r>
          </w:p>
        </w:tc>
      </w:tr>
      <w:tr w:rsidR="00FE4006" w14:paraId="18340600"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6CD26332" w14:textId="77777777" w:rsidR="00FE4006" w:rsidRDefault="00FE4006">
            <w:pPr>
              <w:jc w:val="center"/>
              <w:rPr>
                <w:rFonts w:eastAsiaTheme="minorEastAsia"/>
                <w:sz w:val="22"/>
                <w:szCs w:val="22"/>
              </w:rPr>
            </w:pPr>
            <w:r>
              <w:rPr>
                <w:rFonts w:eastAsiaTheme="minorEastAsia"/>
              </w:rPr>
              <w:lastRenderedPageBreak/>
              <w:t>2</w:t>
            </w:r>
          </w:p>
        </w:tc>
        <w:tc>
          <w:tcPr>
            <w:tcW w:w="4423" w:type="dxa"/>
            <w:tcBorders>
              <w:top w:val="single" w:sz="4" w:space="0" w:color="auto"/>
              <w:left w:val="single" w:sz="4" w:space="0" w:color="auto"/>
              <w:bottom w:val="single" w:sz="4" w:space="0" w:color="auto"/>
              <w:right w:val="single" w:sz="4" w:space="0" w:color="auto"/>
            </w:tcBorders>
            <w:hideMark/>
          </w:tcPr>
          <w:p w14:paraId="5E34743E" w14:textId="77777777" w:rsidR="00FE4006" w:rsidRDefault="00FE4006">
            <w:pPr>
              <w:ind w:left="57" w:right="57"/>
              <w:jc w:val="both"/>
              <w:rPr>
                <w:rFonts w:eastAsiaTheme="minorEastAsia"/>
                <w:sz w:val="22"/>
                <w:szCs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D5C4AC3" w14:textId="77777777" w:rsidR="00FE4006" w:rsidRDefault="00FE4006">
            <w:pPr>
              <w:jc w:val="center"/>
              <w:rPr>
                <w:rFonts w:eastAsiaTheme="minorEastAsia"/>
                <w:sz w:val="22"/>
                <w:szCs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78ACE551"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1BE64366" w14:textId="77777777" w:rsidR="00FE4006" w:rsidRDefault="00FE4006">
            <w:pPr>
              <w:ind w:left="57"/>
              <w:jc w:val="center"/>
              <w:rPr>
                <w:rFonts w:eastAsiaTheme="minorEastAsia"/>
                <w:b/>
                <w:sz w:val="22"/>
                <w:szCs w:val="22"/>
              </w:rPr>
            </w:pPr>
          </w:p>
          <w:p w14:paraId="6BB453FA" w14:textId="77777777" w:rsidR="00FE4006" w:rsidRDefault="00FE4006">
            <w:pPr>
              <w:ind w:left="57"/>
              <w:jc w:val="center"/>
              <w:rPr>
                <w:rFonts w:eastAsiaTheme="minorEastAsia"/>
                <w:b/>
              </w:rPr>
            </w:pPr>
            <w:r>
              <w:rPr>
                <w:rFonts w:eastAsiaTheme="minorEastAsia"/>
                <w:b/>
              </w:rPr>
              <w:t>__%</w:t>
            </w:r>
          </w:p>
          <w:p w14:paraId="0006994E" w14:textId="77777777" w:rsidR="00FE4006" w:rsidRDefault="00FE4006">
            <w:pPr>
              <w:ind w:left="57"/>
              <w:jc w:val="center"/>
              <w:rPr>
                <w:rFonts w:eastAsiaTheme="minorEastAsia"/>
                <w:b/>
                <w:sz w:val="22"/>
                <w:szCs w:val="22"/>
              </w:rPr>
            </w:pPr>
          </w:p>
        </w:tc>
      </w:tr>
      <w:tr w:rsidR="00FE4006" w14:paraId="5E125C0F"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1ED6FE7A" w14:textId="77777777" w:rsidR="00FE4006" w:rsidRDefault="00FE4006">
            <w:pPr>
              <w:jc w:val="center"/>
              <w:rPr>
                <w:rFonts w:eastAsiaTheme="minorEastAsia"/>
                <w:sz w:val="22"/>
                <w:szCs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38ED5299" w14:textId="77777777" w:rsidR="00FE4006" w:rsidRDefault="00FE4006">
            <w:pPr>
              <w:ind w:left="57" w:right="57"/>
              <w:jc w:val="both"/>
              <w:rPr>
                <w:rFonts w:eastAsiaTheme="minorEastAsia"/>
                <w:sz w:val="22"/>
                <w:szCs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3869BC4" w14:textId="77777777" w:rsidR="00FE4006" w:rsidRDefault="00FE4006">
            <w:pPr>
              <w:ind w:left="57"/>
              <w:jc w:val="center"/>
              <w:rPr>
                <w:rFonts w:eastAsiaTheme="minorEastAsia"/>
                <w:b/>
                <w:sz w:val="22"/>
                <w:szCs w:val="22"/>
              </w:rPr>
            </w:pPr>
            <w:r>
              <w:rPr>
                <w:rFonts w:eastAsiaTheme="minorEastAsia"/>
                <w:b/>
              </w:rPr>
              <w:t>да (нет)</w:t>
            </w:r>
          </w:p>
        </w:tc>
      </w:tr>
      <w:tr w:rsidR="00FE4006" w14:paraId="3E44028B"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1628B96" w14:textId="77777777" w:rsidR="00FE4006" w:rsidRDefault="00FE4006">
            <w:pPr>
              <w:jc w:val="center"/>
              <w:rPr>
                <w:rFonts w:eastAsiaTheme="minorEastAsia"/>
                <w:sz w:val="22"/>
                <w:szCs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3C91AEB1" w14:textId="77777777" w:rsidR="00FE4006" w:rsidRDefault="00FE4006">
            <w:pPr>
              <w:ind w:left="57" w:right="57"/>
              <w:jc w:val="both"/>
              <w:rPr>
                <w:rFonts w:eastAsiaTheme="minorEastAsia"/>
                <w:sz w:val="22"/>
                <w:szCs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BE794CB" w14:textId="77777777" w:rsidR="00FE4006" w:rsidRDefault="00FE4006">
            <w:pPr>
              <w:ind w:left="57"/>
              <w:jc w:val="center"/>
              <w:rPr>
                <w:rFonts w:eastAsiaTheme="minorEastAsia"/>
                <w:b/>
                <w:sz w:val="22"/>
                <w:szCs w:val="22"/>
              </w:rPr>
            </w:pPr>
            <w:r>
              <w:rPr>
                <w:rFonts w:eastAsiaTheme="minorEastAsia"/>
                <w:b/>
              </w:rPr>
              <w:t>да (нет)</w:t>
            </w:r>
          </w:p>
        </w:tc>
      </w:tr>
      <w:tr w:rsidR="00FE4006" w14:paraId="746C6778"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52225D52" w14:textId="77777777" w:rsidR="00FE4006" w:rsidRDefault="00FE4006">
            <w:pPr>
              <w:jc w:val="center"/>
              <w:rPr>
                <w:rFonts w:eastAsiaTheme="minorEastAsia"/>
                <w:sz w:val="22"/>
                <w:szCs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0B62EFEE" w14:textId="77777777" w:rsidR="00FE4006" w:rsidRDefault="00FE4006">
            <w:pPr>
              <w:ind w:left="57" w:right="57"/>
              <w:jc w:val="both"/>
              <w:rPr>
                <w:rFonts w:eastAsiaTheme="minorEastAsia"/>
                <w:sz w:val="22"/>
                <w:szCs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D9B2878" w14:textId="77777777" w:rsidR="00FE4006" w:rsidRDefault="00FE4006">
            <w:pPr>
              <w:ind w:left="57"/>
              <w:jc w:val="center"/>
              <w:rPr>
                <w:rFonts w:eastAsiaTheme="minorEastAsia"/>
                <w:b/>
                <w:sz w:val="22"/>
                <w:szCs w:val="22"/>
              </w:rPr>
            </w:pPr>
            <w:r>
              <w:rPr>
                <w:rFonts w:eastAsiaTheme="minorEastAsia"/>
                <w:b/>
              </w:rPr>
              <w:t>да (нет)</w:t>
            </w:r>
          </w:p>
        </w:tc>
      </w:tr>
      <w:tr w:rsidR="00FE4006" w14:paraId="7D8A94BA"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DCA6BBD" w14:textId="77777777" w:rsidR="00FE4006" w:rsidRDefault="00FE4006">
            <w:pPr>
              <w:jc w:val="center"/>
              <w:rPr>
                <w:rFonts w:eastAsiaTheme="minorEastAsia"/>
                <w:sz w:val="22"/>
                <w:szCs w:val="22"/>
              </w:rPr>
            </w:pPr>
            <w:r>
              <w:rPr>
                <w:rFonts w:eastAsiaTheme="minorEastAsia"/>
              </w:rPr>
              <w:lastRenderedPageBreak/>
              <w:t>6</w:t>
            </w:r>
          </w:p>
        </w:tc>
        <w:tc>
          <w:tcPr>
            <w:tcW w:w="4423" w:type="dxa"/>
            <w:tcBorders>
              <w:top w:val="single" w:sz="4" w:space="0" w:color="auto"/>
              <w:left w:val="single" w:sz="4" w:space="0" w:color="auto"/>
              <w:bottom w:val="single" w:sz="4" w:space="0" w:color="auto"/>
              <w:right w:val="single" w:sz="4" w:space="0" w:color="auto"/>
            </w:tcBorders>
            <w:hideMark/>
          </w:tcPr>
          <w:p w14:paraId="59942952" w14:textId="77777777" w:rsidR="00FE4006" w:rsidRDefault="00FE4006">
            <w:pPr>
              <w:ind w:left="57" w:right="57"/>
              <w:jc w:val="both"/>
              <w:rPr>
                <w:rFonts w:eastAsiaTheme="minorEastAsia"/>
                <w:sz w:val="22"/>
                <w:szCs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4020BC7" w14:textId="77777777" w:rsidR="00FE4006" w:rsidRDefault="00FE4006">
            <w:pPr>
              <w:ind w:left="57"/>
              <w:jc w:val="center"/>
              <w:rPr>
                <w:rFonts w:eastAsiaTheme="minorEastAsia"/>
                <w:b/>
                <w:sz w:val="22"/>
                <w:szCs w:val="22"/>
              </w:rPr>
            </w:pPr>
            <w:r>
              <w:rPr>
                <w:rFonts w:eastAsiaTheme="minorEastAsia"/>
                <w:b/>
              </w:rPr>
              <w:t>да (нет)</w:t>
            </w:r>
          </w:p>
        </w:tc>
      </w:tr>
      <w:tr w:rsidR="00FE4006" w14:paraId="060B6F6A" w14:textId="77777777" w:rsidTr="00CE22C2">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48788FB1" w14:textId="77777777" w:rsidR="00FE4006" w:rsidRDefault="00FE4006">
            <w:pPr>
              <w:jc w:val="center"/>
              <w:rPr>
                <w:rFonts w:eastAsiaTheme="minorEastAsia"/>
                <w:sz w:val="22"/>
                <w:szCs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542D5756" w14:textId="77777777" w:rsidR="00FE4006" w:rsidRDefault="00FE4006">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6A7C5681" w14:textId="77777777" w:rsidR="00FE4006" w:rsidRDefault="00FE4006">
            <w:pPr>
              <w:jc w:val="center"/>
              <w:rPr>
                <w:rFonts w:eastAsiaTheme="minorEastAsia"/>
                <w:sz w:val="22"/>
                <w:szCs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3F0F9204" w14:textId="77777777" w:rsidR="00FE4006" w:rsidRDefault="00FE4006">
            <w:pPr>
              <w:jc w:val="center"/>
              <w:rPr>
                <w:rFonts w:eastAsiaTheme="minorEastAsia"/>
                <w:sz w:val="22"/>
                <w:szCs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536186A8"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5F77C7C0" w14:textId="77777777" w:rsidR="00FE4006" w:rsidRDefault="00FE4006">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11370019" w14:textId="77777777" w:rsidR="00FE4006" w:rsidRDefault="00FE4006">
            <w:pPr>
              <w:ind w:left="57"/>
              <w:jc w:val="center"/>
              <w:rPr>
                <w:rFonts w:eastAsiaTheme="minorEastAsia"/>
                <w:sz w:val="22"/>
                <w:szCs w:val="22"/>
              </w:rPr>
            </w:pPr>
          </w:p>
        </w:tc>
      </w:tr>
      <w:tr w:rsidR="00FE4006" w14:paraId="5A3AF1AB" w14:textId="77777777" w:rsidTr="00CE22C2">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FBDEF0D" w14:textId="77777777" w:rsidR="00FE4006" w:rsidRDefault="00FE4006">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3488B2BF" w14:textId="77777777" w:rsidR="00FE4006" w:rsidRDefault="00FE4006">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7B3E07F3" w14:textId="77777777" w:rsidR="00FE4006" w:rsidRDefault="00FE4006">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5C3E8D2" w14:textId="77777777" w:rsidR="00FE4006" w:rsidRDefault="00FE4006">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17C7775D" w14:textId="77777777" w:rsidR="00FE4006" w:rsidRDefault="00FE4006">
            <w:pPr>
              <w:rPr>
                <w:rFonts w:eastAsiaTheme="minorEastAsia"/>
                <w:sz w:val="22"/>
                <w:szCs w:val="22"/>
              </w:rPr>
            </w:pPr>
          </w:p>
        </w:tc>
      </w:tr>
      <w:tr w:rsidR="00FE4006" w14:paraId="22558286" w14:textId="77777777" w:rsidTr="00CE22C2">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22560085" w14:textId="77777777" w:rsidR="00FE4006" w:rsidRDefault="00FE4006">
            <w:pPr>
              <w:jc w:val="center"/>
              <w:rPr>
                <w:rFonts w:eastAsiaTheme="minorEastAsia"/>
                <w:sz w:val="22"/>
                <w:szCs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585EA829"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42660F6D" w14:textId="77777777" w:rsidR="00FE4006" w:rsidRDefault="00FE4006">
            <w:pPr>
              <w:ind w:left="57" w:right="57"/>
              <w:jc w:val="both"/>
              <w:rPr>
                <w:rFonts w:eastAsiaTheme="minorEastAsia"/>
                <w:sz w:val="22"/>
                <w:szCs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606A9CF7" w14:textId="77777777" w:rsidR="00FE4006" w:rsidRDefault="00FE4006">
            <w:pPr>
              <w:jc w:val="center"/>
              <w:rPr>
                <w:rFonts w:eastAsiaTheme="minorEastAsia"/>
                <w:sz w:val="22"/>
                <w:szCs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75149DCC" w14:textId="77777777" w:rsidR="00FE4006" w:rsidRDefault="00FE4006">
            <w:pPr>
              <w:jc w:val="center"/>
              <w:rPr>
                <w:rFonts w:eastAsiaTheme="minorEastAsia"/>
                <w:sz w:val="22"/>
                <w:szCs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2F694CB" w14:textId="77777777" w:rsidR="00FE4006" w:rsidRDefault="00FE4006">
            <w:pPr>
              <w:ind w:left="57"/>
              <w:jc w:val="center"/>
              <w:rPr>
                <w:rFonts w:eastAsiaTheme="minorEastAsia"/>
                <w:i/>
                <w:color w:val="548DD4" w:themeColor="text2" w:themeTint="99"/>
                <w:sz w:val="18"/>
                <w:szCs w:val="18"/>
              </w:rPr>
            </w:pPr>
          </w:p>
          <w:p w14:paraId="38B708FD"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60E09232" w14:textId="77777777" w:rsidR="00FE4006" w:rsidRDefault="00FE4006">
            <w:pPr>
              <w:ind w:left="57"/>
              <w:jc w:val="center"/>
              <w:rPr>
                <w:rFonts w:eastAsiaTheme="minorEastAsia"/>
                <w:b/>
                <w:sz w:val="22"/>
                <w:szCs w:val="22"/>
              </w:rPr>
            </w:pPr>
          </w:p>
        </w:tc>
      </w:tr>
      <w:tr w:rsidR="00FE4006" w14:paraId="220A0129" w14:textId="77777777" w:rsidTr="00CE22C2">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57D19E8" w14:textId="77777777" w:rsidR="00FE4006" w:rsidRDefault="00FE4006">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B57C134" w14:textId="77777777" w:rsidR="00FE4006" w:rsidRDefault="00FE4006">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209BE59F" w14:textId="77777777" w:rsidR="00FE4006" w:rsidRDefault="00FE4006">
            <w:pPr>
              <w:jc w:val="center"/>
              <w:rPr>
                <w:rFonts w:eastAsiaTheme="minorEastAsia"/>
                <w:sz w:val="22"/>
                <w:szCs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7C4D6D0" w14:textId="77777777" w:rsidR="00FE4006" w:rsidRDefault="00FE4006">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75719910" w14:textId="77777777" w:rsidR="00FE4006" w:rsidRDefault="00FE4006">
            <w:pPr>
              <w:rPr>
                <w:rFonts w:eastAsiaTheme="minorEastAsia"/>
                <w:b/>
                <w:sz w:val="22"/>
                <w:szCs w:val="22"/>
              </w:rPr>
            </w:pPr>
          </w:p>
        </w:tc>
      </w:tr>
      <w:tr w:rsidR="00FE4006" w14:paraId="0D0A8D69"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4DB4F98" w14:textId="77777777" w:rsidR="00FE4006" w:rsidRDefault="00FE4006">
            <w:pPr>
              <w:jc w:val="center"/>
              <w:rPr>
                <w:rFonts w:eastAsiaTheme="minorEastAsia"/>
                <w:sz w:val="22"/>
                <w:szCs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1C8961EC" w14:textId="77777777" w:rsidR="00FE4006" w:rsidRDefault="00FE4006">
            <w:pPr>
              <w:ind w:left="57" w:right="57"/>
              <w:jc w:val="both"/>
              <w:rPr>
                <w:rFonts w:eastAsiaTheme="minorEastAsia"/>
                <w:sz w:val="22"/>
                <w:szCs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D7E5D32"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3CA256C"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64AE5A74"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68DF9B35" w14:textId="77777777" w:rsidR="00FE4006" w:rsidRDefault="00FE4006">
            <w:pPr>
              <w:jc w:val="center"/>
              <w:rPr>
                <w:rFonts w:eastAsiaTheme="minorEastAsia"/>
                <w:sz w:val="22"/>
                <w:szCs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65522495" w14:textId="77777777" w:rsidR="00FE4006" w:rsidRDefault="00FE4006">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B524A4A"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EF8AA69"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39D71937"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FD10BF4" w14:textId="77777777" w:rsidR="00FE4006" w:rsidRDefault="00FE4006">
            <w:pPr>
              <w:jc w:val="center"/>
              <w:rPr>
                <w:rFonts w:eastAsiaTheme="minorEastAsia"/>
                <w:sz w:val="22"/>
                <w:szCs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61C45420" w14:textId="77777777" w:rsidR="00FE4006" w:rsidRDefault="00FE4006">
            <w:pPr>
              <w:ind w:left="57" w:right="57"/>
              <w:jc w:val="both"/>
              <w:rPr>
                <w:rFonts w:eastAsiaTheme="minorEastAsia"/>
                <w:sz w:val="22"/>
                <w:szCs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3DC2A37"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704C4A9B"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F296B0"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BEF2508" w14:textId="77777777" w:rsidR="00FE4006" w:rsidRDefault="00FE4006">
            <w:pPr>
              <w:jc w:val="center"/>
              <w:rPr>
                <w:rFonts w:eastAsiaTheme="minorEastAsia"/>
                <w:sz w:val="22"/>
                <w:szCs w:val="22"/>
              </w:rPr>
            </w:pPr>
            <w:r>
              <w:rPr>
                <w:rFonts w:eastAsiaTheme="minorEastAsia"/>
              </w:rPr>
              <w:lastRenderedPageBreak/>
              <w:t>12</w:t>
            </w:r>
          </w:p>
        </w:tc>
        <w:tc>
          <w:tcPr>
            <w:tcW w:w="4423" w:type="dxa"/>
            <w:tcBorders>
              <w:top w:val="single" w:sz="4" w:space="0" w:color="auto"/>
              <w:left w:val="single" w:sz="4" w:space="0" w:color="auto"/>
              <w:bottom w:val="single" w:sz="4" w:space="0" w:color="auto"/>
              <w:right w:val="single" w:sz="4" w:space="0" w:color="auto"/>
            </w:tcBorders>
            <w:hideMark/>
          </w:tcPr>
          <w:p w14:paraId="706C5368" w14:textId="77777777" w:rsidR="00FE4006" w:rsidRDefault="00FE4006">
            <w:pPr>
              <w:ind w:left="57" w:right="57"/>
              <w:jc w:val="both"/>
              <w:rPr>
                <w:rFonts w:eastAsiaTheme="minorEastAsia"/>
                <w:sz w:val="22"/>
                <w:szCs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8C322" w14:textId="77777777" w:rsidR="00FE4006" w:rsidRDefault="00FE4006">
            <w:pPr>
              <w:jc w:val="center"/>
              <w:rPr>
                <w:rFonts w:eastAsiaTheme="minorEastAsia"/>
                <w:b/>
                <w:sz w:val="22"/>
                <w:szCs w:val="22"/>
              </w:rPr>
            </w:pPr>
            <w:r>
              <w:rPr>
                <w:rFonts w:eastAsiaTheme="minorEastAsia"/>
                <w:b/>
              </w:rPr>
              <w:t>да (нет)</w:t>
            </w:r>
            <w:r>
              <w:rPr>
                <w:rFonts w:eastAsiaTheme="minorEastAsia"/>
                <w:b/>
              </w:rPr>
              <w:br/>
            </w:r>
          </w:p>
        </w:tc>
      </w:tr>
      <w:tr w:rsidR="00FE4006" w14:paraId="22F20C6E"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1B8BC5A4" w14:textId="77777777" w:rsidR="00FE4006" w:rsidRDefault="00FE4006">
            <w:pPr>
              <w:jc w:val="center"/>
              <w:rPr>
                <w:rFonts w:eastAsiaTheme="minorEastAsia"/>
                <w:sz w:val="22"/>
                <w:szCs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5C29E70A" w14:textId="77777777" w:rsidR="00FE4006" w:rsidRDefault="00FE4006">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E9148E4" w14:textId="77777777" w:rsidR="00FE4006" w:rsidRDefault="00FE4006">
            <w:pPr>
              <w:jc w:val="center"/>
              <w:rPr>
                <w:rFonts w:eastAsiaTheme="minorEastAsia"/>
                <w:b/>
              </w:rPr>
            </w:pPr>
            <w:r>
              <w:rPr>
                <w:rFonts w:eastAsiaTheme="minorEastAsia"/>
                <w:b/>
              </w:rPr>
              <w:t>да (нет)</w:t>
            </w:r>
          </w:p>
          <w:p w14:paraId="36A64000"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0A18FCCC"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3AD395ED" w14:textId="77777777" w:rsidR="00FE4006" w:rsidRDefault="00FE4006">
            <w:pPr>
              <w:jc w:val="center"/>
              <w:rPr>
                <w:rFonts w:eastAsiaTheme="minorEastAsia"/>
                <w:sz w:val="22"/>
                <w:szCs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22B8741" w14:textId="77777777" w:rsidR="00FE4006" w:rsidRDefault="00FE4006">
            <w:pPr>
              <w:ind w:left="57" w:right="57"/>
              <w:jc w:val="both"/>
              <w:rPr>
                <w:rFonts w:eastAsiaTheme="minorEastAsia"/>
                <w:sz w:val="22"/>
                <w:szCs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AF0A081" w14:textId="77777777" w:rsidR="00FE4006" w:rsidRDefault="00FE4006">
            <w:pPr>
              <w:jc w:val="center"/>
              <w:rPr>
                <w:rFonts w:eastAsiaTheme="minorEastAsia"/>
                <w:b/>
              </w:rPr>
            </w:pPr>
            <w:r>
              <w:rPr>
                <w:rFonts w:eastAsiaTheme="minorEastAsia"/>
                <w:b/>
              </w:rPr>
              <w:t>да (нет)</w:t>
            </w:r>
          </w:p>
          <w:p w14:paraId="3C4A512D"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477C816E"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BA6E297" w14:textId="77777777" w:rsidR="00FE4006" w:rsidRDefault="00FE4006">
            <w:pPr>
              <w:jc w:val="center"/>
              <w:rPr>
                <w:rFonts w:eastAsiaTheme="minorEastAsia"/>
                <w:sz w:val="22"/>
                <w:szCs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4C4FBBCE" w14:textId="77777777" w:rsidR="00FE4006" w:rsidRDefault="00FE4006">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E4BEE8" w14:textId="77777777" w:rsidR="00FE4006" w:rsidRDefault="00FE4006">
            <w:pPr>
              <w:jc w:val="center"/>
              <w:rPr>
                <w:rFonts w:eastAsiaTheme="minorEastAsia"/>
                <w:b/>
                <w:sz w:val="22"/>
                <w:szCs w:val="22"/>
              </w:rPr>
            </w:pPr>
            <w:r>
              <w:rPr>
                <w:rFonts w:eastAsiaTheme="minorEastAsia"/>
                <w:b/>
              </w:rPr>
              <w:t>да (нет)</w:t>
            </w:r>
          </w:p>
        </w:tc>
      </w:tr>
      <w:tr w:rsidR="00FE4006" w14:paraId="2199412A"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E7E26D1" w14:textId="77777777" w:rsidR="00FE4006" w:rsidRDefault="00FE4006">
            <w:pPr>
              <w:jc w:val="center"/>
              <w:rPr>
                <w:rFonts w:eastAsiaTheme="minorEastAsia"/>
                <w:sz w:val="22"/>
                <w:szCs w:val="22"/>
                <w:lang w:val="en-US"/>
              </w:rPr>
            </w:pPr>
            <w:r>
              <w:rPr>
                <w:rFonts w:eastAsiaTheme="minorEastAsia"/>
              </w:rPr>
              <w:lastRenderedPageBreak/>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18A3C8D7" w14:textId="77777777" w:rsidR="00FE4006" w:rsidRDefault="00FE4006">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E5C9A53" w14:textId="77777777" w:rsidR="00FE4006" w:rsidRDefault="00FE4006">
            <w:pPr>
              <w:jc w:val="center"/>
              <w:rPr>
                <w:rFonts w:eastAsiaTheme="minorEastAsia"/>
                <w:b/>
                <w:sz w:val="22"/>
                <w:szCs w:val="22"/>
              </w:rPr>
            </w:pPr>
            <w:r>
              <w:rPr>
                <w:rFonts w:eastAsiaTheme="minorEastAsia"/>
                <w:b/>
              </w:rPr>
              <w:t>да (нет)</w:t>
            </w:r>
          </w:p>
        </w:tc>
      </w:tr>
    </w:tbl>
    <w:p w14:paraId="0F65A806" w14:textId="77777777" w:rsidR="00FE4006" w:rsidRDefault="00FE4006" w:rsidP="00FE4006">
      <w:pPr>
        <w:rPr>
          <w:rFonts w:asciiTheme="minorHAnsi" w:hAnsiTheme="minorHAnsi" w:cstheme="minorBidi"/>
          <w:sz w:val="22"/>
          <w:szCs w:val="22"/>
          <w:lang w:eastAsia="en-US"/>
        </w:rPr>
      </w:pPr>
    </w:p>
    <w:p w14:paraId="49EBB7C2" w14:textId="77777777" w:rsidR="00934C26" w:rsidRPr="009C63DD" w:rsidRDefault="00934C26" w:rsidP="00934C26">
      <w:pPr>
        <w:ind w:right="5954"/>
        <w:jc w:val="center"/>
        <w:rPr>
          <w:rFonts w:eastAsiaTheme="minorEastAsia"/>
        </w:rPr>
      </w:pPr>
    </w:p>
    <w:p w14:paraId="72F5758D"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4DAB8786" w14:textId="77777777" w:rsidR="00934C26" w:rsidRPr="009C63DD" w:rsidRDefault="00934C26" w:rsidP="00934C26">
      <w:pPr>
        <w:ind w:left="851"/>
        <w:rPr>
          <w:rFonts w:eastAsiaTheme="minorEastAsia"/>
        </w:rPr>
      </w:pPr>
      <w:r w:rsidRPr="009C63DD">
        <w:rPr>
          <w:rFonts w:eastAsiaTheme="minorEastAsia"/>
          <w:sz w:val="20"/>
          <w:szCs w:val="20"/>
        </w:rPr>
        <w:t>М.П.</w:t>
      </w:r>
    </w:p>
    <w:p w14:paraId="487B0FB3"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4160EB5" w14:textId="77777777" w:rsidR="00934C26" w:rsidRPr="009C63DD" w:rsidRDefault="00934C26" w:rsidP="00934C26">
      <w:pPr>
        <w:pBdr>
          <w:top w:val="single" w:sz="4" w:space="1" w:color="auto"/>
        </w:pBdr>
        <w:jc w:val="center"/>
        <w:rPr>
          <w:rFonts w:eastAsiaTheme="minorEastAsia"/>
          <w:sz w:val="20"/>
          <w:szCs w:val="20"/>
        </w:rPr>
      </w:pPr>
    </w:p>
    <w:p w14:paraId="4D3F16EF"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85FBF38" w14:textId="77777777" w:rsidR="00B95EE0" w:rsidRPr="00B95EE0" w:rsidRDefault="00B95EE0" w:rsidP="00B95EE0">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5C378C80"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A15FD70" w14:textId="77777777" w:rsidR="00934C26" w:rsidRPr="009C63DD" w:rsidRDefault="00934C26" w:rsidP="00934C26">
      <w:pPr>
        <w:rPr>
          <w:rFonts w:eastAsiaTheme="minorEastAsia"/>
          <w:color w:val="FF0000"/>
          <w:sz w:val="18"/>
          <w:szCs w:val="18"/>
        </w:rPr>
      </w:pPr>
    </w:p>
    <w:p w14:paraId="18A8A3F5" w14:textId="12B2E188"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18A6A18F" w14:textId="77777777" w:rsidR="009A1E7F" w:rsidRPr="00F90391" w:rsidRDefault="00934C26" w:rsidP="009A1E7F">
      <w:pPr>
        <w:widowControl/>
        <w:autoSpaceDE/>
        <w:autoSpaceDN/>
        <w:adjustRightInd/>
        <w:spacing w:line="276" w:lineRule="auto"/>
        <w:rPr>
          <w:b/>
          <w:snapToGrid w:val="0"/>
        </w:rPr>
      </w:pPr>
      <w:r w:rsidRPr="009C63DD">
        <w:rPr>
          <w:snapToGrid w:val="0"/>
        </w:rPr>
        <w:br w:type="page"/>
      </w:r>
      <w:r w:rsidR="009A1E7F">
        <w:rPr>
          <w:b/>
          <w:snapToGrid w:val="0"/>
        </w:rPr>
        <w:lastRenderedPageBreak/>
        <w:t>9</w:t>
      </w:r>
      <w:r w:rsidR="009A1E7F" w:rsidRPr="00F90391">
        <w:rPr>
          <w:b/>
          <w:snapToGrid w:val="0"/>
        </w:rPr>
        <w:t>.</w:t>
      </w:r>
      <w:r w:rsidR="009A1E7F">
        <w:rPr>
          <w:b/>
          <w:snapToGrid w:val="0"/>
        </w:rPr>
        <w:t>30</w:t>
      </w:r>
      <w:r w:rsidR="009A1E7F" w:rsidRPr="00F90391">
        <w:rPr>
          <w:b/>
          <w:snapToGrid w:val="0"/>
        </w:rPr>
        <w:t>.1 Инструкции по заполнению</w:t>
      </w:r>
      <w:r w:rsidR="009A1E7F">
        <w:rPr>
          <w:b/>
          <w:snapToGrid w:val="0"/>
        </w:rPr>
        <w:t>:</w:t>
      </w:r>
    </w:p>
    <w:p w14:paraId="4B909D3A"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05EC8F58"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5F43CB34"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6D7787C"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53360AC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5B487D6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07000E6C"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28360094"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3AC10236"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197EA04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9D82C72"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652DEB07"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2D9E4EAD"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lastRenderedPageBreak/>
        <w:t xml:space="preserve">для физических лиц – индивидуальных предпринимателей: выписка из ЕГРИП; информационное письмо об учете в Статрегистре Росстата. </w:t>
      </w:r>
    </w:p>
    <w:p w14:paraId="2D3D023D"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88BAB44"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4135FFA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F9DB376"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6FFA9121" w14:textId="77777777" w:rsidR="009A1E7F" w:rsidRPr="00F90391"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7A9E81F7"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DECDEFC" w14:textId="77777777" w:rsidR="009A1E7F" w:rsidRPr="00F90391" w:rsidRDefault="009A1E7F" w:rsidP="009A1E7F">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30</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733345EE" w14:textId="77777777" w:rsidR="009A1E7F" w:rsidRPr="00F90391" w:rsidRDefault="009A1E7F" w:rsidP="009A1E7F">
      <w:pPr>
        <w:widowControl/>
        <w:jc w:val="both"/>
        <w:rPr>
          <w:rFonts w:eastAsiaTheme="minorHAnsi"/>
          <w:color w:val="FF0000"/>
          <w:sz w:val="22"/>
          <w:szCs w:val="22"/>
          <w:lang w:eastAsia="en-US"/>
        </w:rPr>
      </w:pPr>
      <w:r w:rsidRPr="009A1E7F">
        <w:rPr>
          <w:rFonts w:eastAsiaTheme="minorHAnsi"/>
          <w:color w:val="FF0000"/>
          <w:sz w:val="22"/>
          <w:szCs w:val="22"/>
          <w:lang w:eastAsia="en-US"/>
        </w:rPr>
        <w:t>9.30</w:t>
      </w:r>
      <w:r w:rsidRPr="00F90391">
        <w:rPr>
          <w:rFonts w:eastAsiaTheme="minorHAnsi"/>
          <w:color w:val="FF0000"/>
          <w:sz w:val="22"/>
          <w:szCs w:val="22"/>
          <w:lang w:eastAsia="en-US"/>
        </w:rPr>
        <w:t>.1.6. Пункты 1 – 11 таблицы являются обязательными для заполнения.</w:t>
      </w:r>
    </w:p>
    <w:p w14:paraId="110EBA3E" w14:textId="77777777" w:rsidR="0048510F" w:rsidRPr="00297AA2" w:rsidRDefault="0048510F" w:rsidP="009A1E7F">
      <w:pPr>
        <w:rPr>
          <w:snapToGrid w:val="0"/>
        </w:rPr>
      </w:pPr>
      <w:r w:rsidRPr="00297AA2">
        <w:rPr>
          <w:snapToGrid w:val="0"/>
        </w:rPr>
        <w:t xml:space="preserve"> </w:t>
      </w:r>
    </w:p>
    <w:p w14:paraId="7D0B9CE2" w14:textId="77777777" w:rsidR="00546FC8" w:rsidRDefault="00546FC8" w:rsidP="00CE22C2">
      <w:pPr>
        <w:widowControl/>
        <w:autoSpaceDE/>
        <w:autoSpaceDN/>
        <w:adjustRightInd/>
        <w:ind w:left="1080"/>
        <w:jc w:val="both"/>
        <w:sectPr w:rsidR="00546FC8" w:rsidSect="00A11027">
          <w:headerReference w:type="even" r:id="rId24"/>
          <w:headerReference w:type="default" r:id="rId25"/>
          <w:footerReference w:type="even" r:id="rId26"/>
          <w:footerReference w:type="default" r:id="rId27"/>
          <w:pgSz w:w="11906" w:h="16838"/>
          <w:pgMar w:top="1134" w:right="1558" w:bottom="1134" w:left="1701" w:header="708" w:footer="708" w:gutter="0"/>
          <w:cols w:space="708"/>
          <w:docGrid w:linePitch="360"/>
        </w:sectPr>
      </w:pPr>
    </w:p>
    <w:p w14:paraId="418E8B6E" w14:textId="77777777" w:rsidR="00546FC8" w:rsidRPr="00297AA2" w:rsidRDefault="00546FC8" w:rsidP="00CE22C2">
      <w:pPr>
        <w:spacing w:before="120" w:after="60"/>
        <w:outlineLvl w:val="0"/>
        <w:rPr>
          <w:b/>
        </w:rPr>
      </w:pPr>
      <w:bookmarkStart w:id="365" w:name="_Toc425777477"/>
      <w:r>
        <w:rPr>
          <w:b/>
        </w:rPr>
        <w:lastRenderedPageBreak/>
        <w:t>9</w:t>
      </w:r>
      <w:r w:rsidRPr="00297AA2">
        <w:rPr>
          <w:b/>
        </w:rPr>
        <w:t>.</w:t>
      </w:r>
      <w:r>
        <w:rPr>
          <w:b/>
        </w:rPr>
        <w:t>31.</w:t>
      </w:r>
      <w:r w:rsidRPr="00297AA2">
        <w:rPr>
          <w:b/>
        </w:rPr>
        <w:t xml:space="preserve"> План привлечения субподрядчиков (соисполнителей) (форма 2</w:t>
      </w:r>
      <w:r w:rsidR="001119BB">
        <w:rPr>
          <w:b/>
        </w:rPr>
        <w:t>3</w:t>
      </w:r>
      <w:r w:rsidRPr="00297AA2">
        <w:rPr>
          <w:b/>
        </w:rPr>
        <w:t>)</w:t>
      </w:r>
      <w:bookmarkEnd w:id="365"/>
      <w:r w:rsidR="00981010">
        <w:rPr>
          <w:b/>
        </w:rPr>
        <w:t xml:space="preserve"> из числа субъектов малого и среднего предпринимательства</w:t>
      </w:r>
    </w:p>
    <w:p w14:paraId="1487C239" w14:textId="7A5CA11B" w:rsidR="00546FC8" w:rsidRPr="00297AA2" w:rsidRDefault="00546FC8" w:rsidP="00CE22C2">
      <w:pPr>
        <w:spacing w:before="60" w:after="60"/>
        <w:jc w:val="both"/>
        <w:outlineLvl w:val="1"/>
      </w:pPr>
      <w:bookmarkStart w:id="366" w:name="_Toc425777478"/>
      <w:r w:rsidRPr="00297AA2">
        <w:t>Форма плана привлечения субподрядчиков (соисполнителей)</w:t>
      </w:r>
      <w:bookmarkEnd w:id="366"/>
    </w:p>
    <w:p w14:paraId="3732AE38"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2E5265F3" w14:textId="77777777" w:rsidR="00546FC8" w:rsidRPr="00297AA2" w:rsidRDefault="00546FC8" w:rsidP="00546FC8">
      <w:pPr>
        <w:spacing w:before="240"/>
        <w:jc w:val="center"/>
        <w:rPr>
          <w:b/>
        </w:rPr>
      </w:pPr>
      <w:r w:rsidRPr="00297AA2">
        <w:rPr>
          <w:b/>
        </w:rPr>
        <w:t xml:space="preserve">План привлечения субподрядчиков (соисполнителей) </w:t>
      </w:r>
    </w:p>
    <w:p w14:paraId="2A1DD952" w14:textId="77777777" w:rsidR="00546FC8" w:rsidRPr="00297AA2" w:rsidRDefault="00546FC8" w:rsidP="00546FC8">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CE22C2" w:rsidRPr="00297AA2" w14:paraId="250FC31B" w14:textId="77777777" w:rsidTr="00A64E06">
        <w:trPr>
          <w:cantSplit/>
        </w:trPr>
        <w:tc>
          <w:tcPr>
            <w:tcW w:w="537" w:type="dxa"/>
            <w:vMerge w:val="restart"/>
            <w:shd w:val="clear" w:color="auto" w:fill="D9D9D9" w:themeFill="background1" w:themeFillShade="D9"/>
            <w:vAlign w:val="center"/>
          </w:tcPr>
          <w:p w14:paraId="5626E18D" w14:textId="77777777" w:rsidR="00546FC8" w:rsidRPr="00297AA2" w:rsidRDefault="00546FC8" w:rsidP="00A64E06">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14:paraId="2CA7B1FE" w14:textId="77777777" w:rsidR="00546FC8" w:rsidRPr="00297AA2" w:rsidRDefault="00546FC8" w:rsidP="00A64E06">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14:paraId="386439F6" w14:textId="77777777" w:rsidR="00546FC8" w:rsidRPr="00297AA2" w:rsidRDefault="00546FC8" w:rsidP="00A64E06">
            <w:pPr>
              <w:jc w:val="both"/>
              <w:rPr>
                <w:sz w:val="20"/>
                <w:szCs w:val="20"/>
              </w:rPr>
            </w:pPr>
          </w:p>
          <w:p w14:paraId="7810604A" w14:textId="77777777" w:rsidR="00546FC8" w:rsidRPr="00297AA2" w:rsidRDefault="00546FC8" w:rsidP="00A64E06">
            <w:pPr>
              <w:jc w:val="both"/>
              <w:rPr>
                <w:sz w:val="20"/>
                <w:szCs w:val="20"/>
              </w:rPr>
            </w:pPr>
          </w:p>
        </w:tc>
        <w:tc>
          <w:tcPr>
            <w:tcW w:w="1985" w:type="dxa"/>
            <w:vMerge w:val="restart"/>
            <w:shd w:val="clear" w:color="auto" w:fill="D9D9D9" w:themeFill="background1" w:themeFillShade="D9"/>
            <w:vAlign w:val="center"/>
          </w:tcPr>
          <w:p w14:paraId="274AF37E" w14:textId="77777777" w:rsidR="00546FC8" w:rsidRPr="00297AA2" w:rsidRDefault="00546FC8" w:rsidP="00A64E06">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14:paraId="016BDEF3" w14:textId="77777777" w:rsidR="00546FC8" w:rsidRPr="00297AA2" w:rsidRDefault="00546FC8" w:rsidP="00A64E06">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14:paraId="2254D045" w14:textId="77777777" w:rsidR="00546FC8" w:rsidRPr="00297AA2" w:rsidRDefault="00546FC8" w:rsidP="00A64E06">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14:paraId="2AC69F31" w14:textId="77777777" w:rsidR="00546FC8" w:rsidRPr="00297AA2" w:rsidRDefault="00546FC8" w:rsidP="00A64E06">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14:paraId="20D5DBA7" w14:textId="77777777" w:rsidR="00546FC8" w:rsidRPr="00297AA2" w:rsidRDefault="00546FC8" w:rsidP="00A64E06">
            <w:pPr>
              <w:jc w:val="center"/>
              <w:rPr>
                <w:sz w:val="20"/>
                <w:szCs w:val="20"/>
              </w:rPr>
            </w:pPr>
          </w:p>
        </w:tc>
        <w:tc>
          <w:tcPr>
            <w:tcW w:w="2268" w:type="dxa"/>
            <w:gridSpan w:val="2"/>
            <w:shd w:val="clear" w:color="auto" w:fill="D9D9D9" w:themeFill="background1" w:themeFillShade="D9"/>
            <w:vAlign w:val="center"/>
          </w:tcPr>
          <w:p w14:paraId="47586461" w14:textId="77777777" w:rsidR="00546FC8" w:rsidRPr="00297AA2" w:rsidRDefault="00546FC8" w:rsidP="00A64E06">
            <w:pPr>
              <w:jc w:val="center"/>
              <w:rPr>
                <w:sz w:val="20"/>
                <w:szCs w:val="20"/>
              </w:rPr>
            </w:pPr>
            <w:r w:rsidRPr="00297AA2">
              <w:rPr>
                <w:sz w:val="20"/>
                <w:szCs w:val="20"/>
              </w:rPr>
              <w:t>Цена договора, заключаемого с субподрядчиком (соисполнителем)</w:t>
            </w:r>
          </w:p>
        </w:tc>
      </w:tr>
      <w:tr w:rsidR="00CE22C2" w:rsidRPr="00297AA2" w14:paraId="6B79D8D8" w14:textId="77777777" w:rsidTr="00A64E06">
        <w:trPr>
          <w:cantSplit/>
        </w:trPr>
        <w:tc>
          <w:tcPr>
            <w:tcW w:w="537" w:type="dxa"/>
            <w:vMerge/>
            <w:shd w:val="clear" w:color="auto" w:fill="D9D9D9" w:themeFill="background1" w:themeFillShade="D9"/>
          </w:tcPr>
          <w:p w14:paraId="68BCA724" w14:textId="77777777" w:rsidR="00546FC8" w:rsidRPr="00297AA2" w:rsidRDefault="00546FC8" w:rsidP="00A64E06">
            <w:pPr>
              <w:rPr>
                <w:sz w:val="20"/>
                <w:szCs w:val="20"/>
              </w:rPr>
            </w:pPr>
          </w:p>
        </w:tc>
        <w:tc>
          <w:tcPr>
            <w:tcW w:w="2406" w:type="dxa"/>
            <w:vMerge/>
            <w:shd w:val="clear" w:color="auto" w:fill="D9D9D9" w:themeFill="background1" w:themeFillShade="D9"/>
          </w:tcPr>
          <w:p w14:paraId="28650318" w14:textId="77777777" w:rsidR="00546FC8" w:rsidRPr="00297AA2" w:rsidRDefault="00546FC8" w:rsidP="00A64E06">
            <w:pPr>
              <w:rPr>
                <w:sz w:val="20"/>
                <w:szCs w:val="20"/>
              </w:rPr>
            </w:pPr>
          </w:p>
        </w:tc>
        <w:tc>
          <w:tcPr>
            <w:tcW w:w="1985" w:type="dxa"/>
            <w:vMerge/>
            <w:shd w:val="clear" w:color="auto" w:fill="D9D9D9" w:themeFill="background1" w:themeFillShade="D9"/>
          </w:tcPr>
          <w:p w14:paraId="46348297" w14:textId="77777777" w:rsidR="00546FC8" w:rsidRPr="00297AA2" w:rsidRDefault="00546FC8" w:rsidP="00A64E06">
            <w:pPr>
              <w:rPr>
                <w:sz w:val="20"/>
                <w:szCs w:val="20"/>
              </w:rPr>
            </w:pPr>
          </w:p>
        </w:tc>
        <w:tc>
          <w:tcPr>
            <w:tcW w:w="3118" w:type="dxa"/>
            <w:vMerge/>
            <w:shd w:val="clear" w:color="auto" w:fill="D9D9D9" w:themeFill="background1" w:themeFillShade="D9"/>
          </w:tcPr>
          <w:p w14:paraId="6782B0A5" w14:textId="77777777" w:rsidR="00546FC8" w:rsidRPr="00297AA2" w:rsidRDefault="00546FC8" w:rsidP="00A64E06">
            <w:pPr>
              <w:jc w:val="center"/>
              <w:rPr>
                <w:sz w:val="20"/>
                <w:szCs w:val="20"/>
              </w:rPr>
            </w:pPr>
          </w:p>
        </w:tc>
        <w:tc>
          <w:tcPr>
            <w:tcW w:w="2694" w:type="dxa"/>
            <w:vMerge/>
            <w:shd w:val="clear" w:color="auto" w:fill="D9D9D9" w:themeFill="background1" w:themeFillShade="D9"/>
          </w:tcPr>
          <w:p w14:paraId="1BBFA952" w14:textId="77777777" w:rsidR="00546FC8" w:rsidRPr="00297AA2" w:rsidRDefault="00546FC8" w:rsidP="00A64E06">
            <w:pPr>
              <w:jc w:val="center"/>
              <w:rPr>
                <w:sz w:val="20"/>
                <w:szCs w:val="20"/>
              </w:rPr>
            </w:pPr>
          </w:p>
        </w:tc>
        <w:tc>
          <w:tcPr>
            <w:tcW w:w="1701" w:type="dxa"/>
            <w:vMerge/>
            <w:shd w:val="clear" w:color="auto" w:fill="D9D9D9" w:themeFill="background1" w:themeFillShade="D9"/>
          </w:tcPr>
          <w:p w14:paraId="22CF808A" w14:textId="77777777" w:rsidR="00546FC8" w:rsidRPr="00297AA2" w:rsidRDefault="00546FC8" w:rsidP="00A64E06">
            <w:pPr>
              <w:jc w:val="center"/>
              <w:rPr>
                <w:sz w:val="20"/>
                <w:szCs w:val="20"/>
              </w:rPr>
            </w:pPr>
          </w:p>
        </w:tc>
        <w:tc>
          <w:tcPr>
            <w:tcW w:w="1134" w:type="dxa"/>
            <w:shd w:val="clear" w:color="auto" w:fill="D9D9D9" w:themeFill="background1" w:themeFillShade="D9"/>
            <w:vAlign w:val="center"/>
          </w:tcPr>
          <w:p w14:paraId="0D82E821" w14:textId="77777777" w:rsidR="00546FC8" w:rsidRPr="00297AA2" w:rsidRDefault="00546FC8" w:rsidP="00A64E0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14:paraId="72100417" w14:textId="77777777" w:rsidR="00546FC8" w:rsidRPr="00297AA2" w:rsidRDefault="00546FC8" w:rsidP="00A64E06">
            <w:pPr>
              <w:jc w:val="center"/>
              <w:rPr>
                <w:sz w:val="20"/>
                <w:szCs w:val="20"/>
              </w:rPr>
            </w:pPr>
            <w:r w:rsidRPr="00297AA2">
              <w:rPr>
                <w:sz w:val="20"/>
                <w:szCs w:val="20"/>
              </w:rPr>
              <w:t>в % от общей стоимости работ</w:t>
            </w:r>
          </w:p>
        </w:tc>
      </w:tr>
      <w:tr w:rsidR="00CE22C2" w:rsidRPr="00297AA2" w14:paraId="5CE4122A" w14:textId="77777777" w:rsidTr="00A64E06">
        <w:trPr>
          <w:cantSplit/>
        </w:trPr>
        <w:tc>
          <w:tcPr>
            <w:tcW w:w="537" w:type="dxa"/>
            <w:shd w:val="clear" w:color="auto" w:fill="D9D9D9" w:themeFill="background1" w:themeFillShade="D9"/>
          </w:tcPr>
          <w:p w14:paraId="3C80C54A" w14:textId="77777777" w:rsidR="00546FC8" w:rsidRPr="00297AA2" w:rsidRDefault="00546FC8" w:rsidP="00A64E0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14:paraId="331D743C" w14:textId="77777777" w:rsidR="00546FC8" w:rsidRPr="00297AA2" w:rsidRDefault="00546FC8" w:rsidP="00A64E06">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14:paraId="0C00FF29" w14:textId="77777777" w:rsidR="00546FC8" w:rsidRPr="00297AA2" w:rsidRDefault="00546FC8" w:rsidP="00A64E06">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14:paraId="1D4987D0" w14:textId="77777777" w:rsidR="00546FC8" w:rsidRPr="00297AA2" w:rsidRDefault="00546FC8" w:rsidP="00A64E06">
            <w:pPr>
              <w:jc w:val="center"/>
              <w:rPr>
                <w:i/>
                <w:sz w:val="18"/>
                <w:szCs w:val="18"/>
              </w:rPr>
            </w:pPr>
            <w:r w:rsidRPr="00297AA2">
              <w:rPr>
                <w:i/>
                <w:sz w:val="18"/>
                <w:szCs w:val="18"/>
              </w:rPr>
              <w:t>4</w:t>
            </w:r>
          </w:p>
        </w:tc>
        <w:tc>
          <w:tcPr>
            <w:tcW w:w="2694" w:type="dxa"/>
            <w:shd w:val="clear" w:color="auto" w:fill="D9D9D9" w:themeFill="background1" w:themeFillShade="D9"/>
          </w:tcPr>
          <w:p w14:paraId="28EBE7B8" w14:textId="77777777" w:rsidR="00546FC8" w:rsidRPr="00297AA2" w:rsidRDefault="00546FC8" w:rsidP="00CE22C2">
            <w:pPr>
              <w:tabs>
                <w:tab w:val="center" w:pos="1239"/>
                <w:tab w:val="right" w:pos="2478"/>
              </w:tabs>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14:paraId="7D25374F" w14:textId="77777777" w:rsidR="00546FC8" w:rsidRPr="00297AA2" w:rsidRDefault="00546FC8" w:rsidP="00A64E06">
            <w:pPr>
              <w:jc w:val="center"/>
              <w:rPr>
                <w:i/>
                <w:sz w:val="18"/>
                <w:szCs w:val="18"/>
              </w:rPr>
            </w:pPr>
            <w:r w:rsidRPr="00297AA2">
              <w:rPr>
                <w:i/>
                <w:sz w:val="18"/>
                <w:szCs w:val="18"/>
              </w:rPr>
              <w:t>6</w:t>
            </w:r>
          </w:p>
        </w:tc>
        <w:tc>
          <w:tcPr>
            <w:tcW w:w="1134" w:type="dxa"/>
            <w:shd w:val="clear" w:color="auto" w:fill="D9D9D9" w:themeFill="background1" w:themeFillShade="D9"/>
          </w:tcPr>
          <w:p w14:paraId="17C7DE1E" w14:textId="77777777" w:rsidR="00546FC8" w:rsidRPr="00297AA2" w:rsidRDefault="00546FC8" w:rsidP="00A64E06">
            <w:pPr>
              <w:jc w:val="center"/>
              <w:rPr>
                <w:i/>
                <w:sz w:val="18"/>
                <w:szCs w:val="18"/>
              </w:rPr>
            </w:pPr>
            <w:r w:rsidRPr="00297AA2">
              <w:rPr>
                <w:i/>
                <w:sz w:val="18"/>
                <w:szCs w:val="18"/>
              </w:rPr>
              <w:t>7</w:t>
            </w:r>
          </w:p>
        </w:tc>
        <w:tc>
          <w:tcPr>
            <w:tcW w:w="1134" w:type="dxa"/>
            <w:shd w:val="clear" w:color="auto" w:fill="D9D9D9" w:themeFill="background1" w:themeFillShade="D9"/>
          </w:tcPr>
          <w:p w14:paraId="69A0E7A8" w14:textId="77777777" w:rsidR="00546FC8" w:rsidRPr="00297AA2" w:rsidRDefault="00546FC8" w:rsidP="00A64E06">
            <w:pPr>
              <w:jc w:val="center"/>
              <w:rPr>
                <w:i/>
                <w:sz w:val="18"/>
                <w:szCs w:val="18"/>
              </w:rPr>
            </w:pPr>
            <w:r w:rsidRPr="00297AA2">
              <w:rPr>
                <w:i/>
                <w:sz w:val="18"/>
                <w:szCs w:val="18"/>
              </w:rPr>
              <w:t>8</w:t>
            </w:r>
          </w:p>
        </w:tc>
      </w:tr>
      <w:tr w:rsidR="00546FC8" w:rsidRPr="00297AA2" w14:paraId="32EA1777" w14:textId="77777777" w:rsidTr="00CE22C2">
        <w:tc>
          <w:tcPr>
            <w:tcW w:w="537" w:type="dxa"/>
          </w:tcPr>
          <w:p w14:paraId="3499B1F2" w14:textId="77777777" w:rsidR="00546FC8" w:rsidRPr="00CE22C2" w:rsidRDefault="00546FC8" w:rsidP="00A64E06">
            <w:pPr>
              <w:widowControl/>
              <w:autoSpaceDE/>
              <w:autoSpaceDN/>
              <w:adjustRightInd/>
              <w:spacing w:before="120" w:after="120"/>
              <w:jc w:val="both"/>
              <w:rPr>
                <w:sz w:val="22"/>
              </w:rPr>
            </w:pPr>
            <w:r w:rsidRPr="00297AA2">
              <w:rPr>
                <w:sz w:val="22"/>
                <w:szCs w:val="22"/>
              </w:rPr>
              <w:t>1.</w:t>
            </w:r>
          </w:p>
        </w:tc>
        <w:tc>
          <w:tcPr>
            <w:tcW w:w="2406" w:type="dxa"/>
          </w:tcPr>
          <w:p w14:paraId="074C5ED8" w14:textId="77777777" w:rsidR="00546FC8" w:rsidRPr="00CE22C2" w:rsidRDefault="00546FC8" w:rsidP="00A64E06">
            <w:pPr>
              <w:rPr>
                <w:sz w:val="22"/>
              </w:rPr>
            </w:pPr>
          </w:p>
        </w:tc>
        <w:tc>
          <w:tcPr>
            <w:tcW w:w="1985" w:type="dxa"/>
          </w:tcPr>
          <w:p w14:paraId="17DF345A" w14:textId="77777777" w:rsidR="00546FC8" w:rsidRPr="00CE22C2" w:rsidRDefault="00546FC8" w:rsidP="00A64E06">
            <w:pPr>
              <w:rPr>
                <w:sz w:val="22"/>
              </w:rPr>
            </w:pPr>
          </w:p>
        </w:tc>
        <w:tc>
          <w:tcPr>
            <w:tcW w:w="3118" w:type="dxa"/>
          </w:tcPr>
          <w:p w14:paraId="68E816CB" w14:textId="77777777" w:rsidR="00546FC8" w:rsidRPr="00CE22C2" w:rsidRDefault="00546FC8" w:rsidP="00A64E06">
            <w:pPr>
              <w:rPr>
                <w:sz w:val="22"/>
              </w:rPr>
            </w:pPr>
          </w:p>
        </w:tc>
        <w:tc>
          <w:tcPr>
            <w:tcW w:w="2694" w:type="dxa"/>
          </w:tcPr>
          <w:p w14:paraId="2ABF4922" w14:textId="77777777" w:rsidR="00546FC8" w:rsidRPr="00CE22C2" w:rsidRDefault="00546FC8" w:rsidP="00A64E06">
            <w:pPr>
              <w:rPr>
                <w:sz w:val="22"/>
              </w:rPr>
            </w:pPr>
          </w:p>
        </w:tc>
        <w:tc>
          <w:tcPr>
            <w:tcW w:w="1701" w:type="dxa"/>
          </w:tcPr>
          <w:p w14:paraId="07655999" w14:textId="77777777" w:rsidR="00546FC8" w:rsidRPr="00CE22C2" w:rsidRDefault="00546FC8" w:rsidP="00A64E06">
            <w:pPr>
              <w:rPr>
                <w:sz w:val="22"/>
              </w:rPr>
            </w:pPr>
          </w:p>
        </w:tc>
        <w:tc>
          <w:tcPr>
            <w:tcW w:w="1134" w:type="dxa"/>
          </w:tcPr>
          <w:p w14:paraId="562AF78E" w14:textId="77777777" w:rsidR="00546FC8" w:rsidRPr="00CE22C2" w:rsidRDefault="00546FC8" w:rsidP="00A64E06">
            <w:pPr>
              <w:rPr>
                <w:sz w:val="22"/>
              </w:rPr>
            </w:pPr>
          </w:p>
        </w:tc>
        <w:tc>
          <w:tcPr>
            <w:tcW w:w="1134" w:type="dxa"/>
          </w:tcPr>
          <w:p w14:paraId="4967EC89" w14:textId="77777777" w:rsidR="00546FC8" w:rsidRPr="00CE22C2" w:rsidRDefault="00546FC8" w:rsidP="00A64E06">
            <w:pPr>
              <w:rPr>
                <w:sz w:val="22"/>
              </w:rPr>
            </w:pPr>
          </w:p>
        </w:tc>
      </w:tr>
      <w:tr w:rsidR="00546FC8" w:rsidRPr="00297AA2" w14:paraId="4565BA70" w14:textId="77777777" w:rsidTr="00CE22C2">
        <w:tc>
          <w:tcPr>
            <w:tcW w:w="537" w:type="dxa"/>
          </w:tcPr>
          <w:p w14:paraId="599305F2" w14:textId="77777777" w:rsidR="00546FC8" w:rsidRPr="00CE22C2" w:rsidRDefault="00546FC8" w:rsidP="00A64E06">
            <w:pPr>
              <w:widowControl/>
              <w:autoSpaceDE/>
              <w:autoSpaceDN/>
              <w:adjustRightInd/>
              <w:spacing w:before="120" w:after="120"/>
              <w:jc w:val="both"/>
              <w:rPr>
                <w:sz w:val="22"/>
              </w:rPr>
            </w:pPr>
            <w:r w:rsidRPr="00297AA2">
              <w:rPr>
                <w:sz w:val="22"/>
                <w:szCs w:val="22"/>
              </w:rPr>
              <w:t>2.</w:t>
            </w:r>
          </w:p>
        </w:tc>
        <w:tc>
          <w:tcPr>
            <w:tcW w:w="2406" w:type="dxa"/>
          </w:tcPr>
          <w:p w14:paraId="78580D52" w14:textId="77777777" w:rsidR="00546FC8" w:rsidRPr="00CE22C2" w:rsidRDefault="00546FC8" w:rsidP="00A64E06">
            <w:pPr>
              <w:rPr>
                <w:sz w:val="22"/>
              </w:rPr>
            </w:pPr>
          </w:p>
        </w:tc>
        <w:tc>
          <w:tcPr>
            <w:tcW w:w="1985" w:type="dxa"/>
          </w:tcPr>
          <w:p w14:paraId="6503FF05" w14:textId="77777777" w:rsidR="00546FC8" w:rsidRPr="00CE22C2" w:rsidRDefault="00546FC8" w:rsidP="00A64E06">
            <w:pPr>
              <w:rPr>
                <w:sz w:val="22"/>
              </w:rPr>
            </w:pPr>
          </w:p>
        </w:tc>
        <w:tc>
          <w:tcPr>
            <w:tcW w:w="3118" w:type="dxa"/>
          </w:tcPr>
          <w:p w14:paraId="655B42F3" w14:textId="77777777" w:rsidR="00546FC8" w:rsidRPr="00CE22C2" w:rsidRDefault="00546FC8" w:rsidP="00A64E06">
            <w:pPr>
              <w:rPr>
                <w:sz w:val="22"/>
              </w:rPr>
            </w:pPr>
          </w:p>
        </w:tc>
        <w:tc>
          <w:tcPr>
            <w:tcW w:w="2694" w:type="dxa"/>
          </w:tcPr>
          <w:p w14:paraId="79243FD6" w14:textId="77777777" w:rsidR="00546FC8" w:rsidRPr="00CE22C2" w:rsidRDefault="00546FC8" w:rsidP="00A64E06">
            <w:pPr>
              <w:rPr>
                <w:sz w:val="22"/>
              </w:rPr>
            </w:pPr>
          </w:p>
        </w:tc>
        <w:tc>
          <w:tcPr>
            <w:tcW w:w="1701" w:type="dxa"/>
          </w:tcPr>
          <w:p w14:paraId="7EB1F398" w14:textId="77777777" w:rsidR="00546FC8" w:rsidRPr="00CE22C2" w:rsidRDefault="00546FC8" w:rsidP="00A64E06">
            <w:pPr>
              <w:rPr>
                <w:sz w:val="22"/>
              </w:rPr>
            </w:pPr>
          </w:p>
        </w:tc>
        <w:tc>
          <w:tcPr>
            <w:tcW w:w="1134" w:type="dxa"/>
          </w:tcPr>
          <w:p w14:paraId="0BDAFBFE" w14:textId="77777777" w:rsidR="00546FC8" w:rsidRPr="00CE22C2" w:rsidRDefault="00546FC8" w:rsidP="00A64E06">
            <w:pPr>
              <w:rPr>
                <w:sz w:val="22"/>
              </w:rPr>
            </w:pPr>
          </w:p>
        </w:tc>
        <w:tc>
          <w:tcPr>
            <w:tcW w:w="1134" w:type="dxa"/>
          </w:tcPr>
          <w:p w14:paraId="6B01F6CB" w14:textId="77777777" w:rsidR="00546FC8" w:rsidRPr="00CE22C2" w:rsidRDefault="00546FC8" w:rsidP="00A64E06">
            <w:pPr>
              <w:rPr>
                <w:sz w:val="22"/>
              </w:rPr>
            </w:pPr>
          </w:p>
        </w:tc>
      </w:tr>
      <w:tr w:rsidR="00546FC8" w:rsidRPr="00297AA2" w14:paraId="40B0E1EB" w14:textId="77777777" w:rsidTr="00CE22C2">
        <w:tc>
          <w:tcPr>
            <w:tcW w:w="537" w:type="dxa"/>
          </w:tcPr>
          <w:p w14:paraId="6AAE3BB8" w14:textId="77777777" w:rsidR="00546FC8" w:rsidRPr="00CE22C2" w:rsidRDefault="00546FC8" w:rsidP="00A64E06">
            <w:pPr>
              <w:rPr>
                <w:sz w:val="22"/>
              </w:rPr>
            </w:pPr>
            <w:r w:rsidRPr="00297AA2">
              <w:rPr>
                <w:sz w:val="22"/>
                <w:szCs w:val="22"/>
              </w:rPr>
              <w:t>…</w:t>
            </w:r>
          </w:p>
        </w:tc>
        <w:tc>
          <w:tcPr>
            <w:tcW w:w="2406" w:type="dxa"/>
          </w:tcPr>
          <w:p w14:paraId="3935E44D" w14:textId="77777777" w:rsidR="00546FC8" w:rsidRPr="00CE22C2" w:rsidRDefault="00546FC8" w:rsidP="00A64E06">
            <w:pPr>
              <w:rPr>
                <w:sz w:val="22"/>
              </w:rPr>
            </w:pPr>
          </w:p>
        </w:tc>
        <w:tc>
          <w:tcPr>
            <w:tcW w:w="1985" w:type="dxa"/>
          </w:tcPr>
          <w:p w14:paraId="63842B5F" w14:textId="77777777" w:rsidR="00546FC8" w:rsidRPr="00CE22C2" w:rsidRDefault="00546FC8" w:rsidP="00A64E06">
            <w:pPr>
              <w:rPr>
                <w:sz w:val="22"/>
              </w:rPr>
            </w:pPr>
          </w:p>
        </w:tc>
        <w:tc>
          <w:tcPr>
            <w:tcW w:w="3118" w:type="dxa"/>
          </w:tcPr>
          <w:p w14:paraId="6080CDB3" w14:textId="77777777" w:rsidR="00546FC8" w:rsidRPr="00CE22C2" w:rsidRDefault="00546FC8" w:rsidP="00A64E06">
            <w:pPr>
              <w:rPr>
                <w:sz w:val="22"/>
              </w:rPr>
            </w:pPr>
          </w:p>
        </w:tc>
        <w:tc>
          <w:tcPr>
            <w:tcW w:w="2694" w:type="dxa"/>
          </w:tcPr>
          <w:p w14:paraId="48604556" w14:textId="77777777" w:rsidR="00546FC8" w:rsidRPr="00CE22C2" w:rsidRDefault="00546FC8" w:rsidP="00A64E06">
            <w:pPr>
              <w:rPr>
                <w:sz w:val="22"/>
              </w:rPr>
            </w:pPr>
          </w:p>
        </w:tc>
        <w:tc>
          <w:tcPr>
            <w:tcW w:w="1701" w:type="dxa"/>
          </w:tcPr>
          <w:p w14:paraId="3050D101" w14:textId="77777777" w:rsidR="00546FC8" w:rsidRPr="00CE22C2" w:rsidRDefault="00546FC8" w:rsidP="00A64E06">
            <w:pPr>
              <w:rPr>
                <w:sz w:val="22"/>
              </w:rPr>
            </w:pPr>
          </w:p>
        </w:tc>
        <w:tc>
          <w:tcPr>
            <w:tcW w:w="1134" w:type="dxa"/>
          </w:tcPr>
          <w:p w14:paraId="276EE842" w14:textId="77777777" w:rsidR="00546FC8" w:rsidRPr="00CE22C2" w:rsidRDefault="00546FC8" w:rsidP="00A64E06">
            <w:pPr>
              <w:rPr>
                <w:sz w:val="22"/>
              </w:rPr>
            </w:pPr>
          </w:p>
        </w:tc>
        <w:tc>
          <w:tcPr>
            <w:tcW w:w="1134" w:type="dxa"/>
          </w:tcPr>
          <w:p w14:paraId="64D0FE19" w14:textId="77777777" w:rsidR="00546FC8" w:rsidRPr="00CE22C2" w:rsidRDefault="00546FC8" w:rsidP="00A64E06">
            <w:pPr>
              <w:rPr>
                <w:sz w:val="22"/>
              </w:rPr>
            </w:pPr>
          </w:p>
        </w:tc>
      </w:tr>
    </w:tbl>
    <w:p w14:paraId="5CD7D03B" w14:textId="77777777" w:rsidR="00546FC8" w:rsidRPr="00297AA2" w:rsidRDefault="00546FC8" w:rsidP="00546FC8">
      <w:pPr>
        <w:ind w:left="1134" w:firstLine="306"/>
        <w:contextualSpacing/>
        <w:jc w:val="both"/>
        <w:outlineLvl w:val="1"/>
      </w:pPr>
    </w:p>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46FC8" w:rsidRPr="00297AA2" w14:paraId="170CE822" w14:textId="77777777" w:rsidTr="00CE22C2">
        <w:tc>
          <w:tcPr>
            <w:tcW w:w="4644" w:type="dxa"/>
          </w:tcPr>
          <w:p w14:paraId="5E5C5BCC" w14:textId="77777777" w:rsidR="00546FC8" w:rsidRPr="00297AA2" w:rsidRDefault="00546FC8" w:rsidP="00A64E06">
            <w:pPr>
              <w:jc w:val="right"/>
              <w:rPr>
                <w:sz w:val="26"/>
                <w:szCs w:val="26"/>
              </w:rPr>
            </w:pPr>
            <w:r w:rsidRPr="00297AA2">
              <w:rPr>
                <w:sz w:val="26"/>
                <w:szCs w:val="26"/>
              </w:rPr>
              <w:t>__________________________________</w:t>
            </w:r>
          </w:p>
          <w:p w14:paraId="183A7E53" w14:textId="77777777" w:rsidR="00546FC8" w:rsidRPr="00297AA2" w:rsidRDefault="00546FC8" w:rsidP="00A64E06">
            <w:pPr>
              <w:tabs>
                <w:tab w:val="left" w:pos="34"/>
              </w:tabs>
              <w:jc w:val="center"/>
              <w:rPr>
                <w:sz w:val="26"/>
                <w:szCs w:val="26"/>
                <w:vertAlign w:val="superscript"/>
              </w:rPr>
            </w:pPr>
            <w:r w:rsidRPr="00297AA2">
              <w:rPr>
                <w:sz w:val="26"/>
                <w:szCs w:val="26"/>
                <w:vertAlign w:val="superscript"/>
              </w:rPr>
              <w:t>(подпись, М.П.)</w:t>
            </w:r>
          </w:p>
        </w:tc>
      </w:tr>
      <w:tr w:rsidR="00546FC8" w:rsidRPr="00297AA2" w14:paraId="3BEDFEC3" w14:textId="77777777" w:rsidTr="00CE22C2">
        <w:tc>
          <w:tcPr>
            <w:tcW w:w="4644" w:type="dxa"/>
          </w:tcPr>
          <w:p w14:paraId="653219BF" w14:textId="77777777" w:rsidR="00546FC8" w:rsidRPr="00297AA2" w:rsidRDefault="00546FC8" w:rsidP="00A64E06">
            <w:pPr>
              <w:jc w:val="right"/>
              <w:rPr>
                <w:sz w:val="26"/>
                <w:szCs w:val="26"/>
              </w:rPr>
            </w:pPr>
            <w:r w:rsidRPr="00297AA2">
              <w:rPr>
                <w:sz w:val="26"/>
                <w:szCs w:val="26"/>
              </w:rPr>
              <w:t>__________________________________</w:t>
            </w:r>
          </w:p>
          <w:p w14:paraId="4E129378" w14:textId="77777777" w:rsidR="00546FC8" w:rsidRPr="00297AA2" w:rsidRDefault="00546FC8" w:rsidP="00A64E0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9B04FB1" w14:textId="77777777" w:rsidR="00546FC8" w:rsidRPr="00297AA2" w:rsidRDefault="00546FC8" w:rsidP="00A64E06">
            <w:pPr>
              <w:tabs>
                <w:tab w:val="left" w:pos="4428"/>
              </w:tabs>
              <w:jc w:val="center"/>
              <w:rPr>
                <w:sz w:val="26"/>
                <w:szCs w:val="26"/>
                <w:vertAlign w:val="superscript"/>
              </w:rPr>
            </w:pPr>
          </w:p>
        </w:tc>
      </w:tr>
    </w:tbl>
    <w:p w14:paraId="345340ED"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8EEA5E0"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765E8426" w14:textId="77777777" w:rsidR="00546FC8" w:rsidRPr="00297AA2" w:rsidRDefault="00546FC8" w:rsidP="00CE22C2">
      <w:pPr>
        <w:spacing w:before="60" w:after="60"/>
        <w:ind w:firstLine="851"/>
        <w:jc w:val="both"/>
        <w:outlineLvl w:val="1"/>
      </w:pPr>
      <w:bookmarkStart w:id="367" w:name="_Toc422244302"/>
      <w:bookmarkStart w:id="368" w:name="_Toc425777479"/>
      <w:r>
        <w:lastRenderedPageBreak/>
        <w:t>9.31</w:t>
      </w:r>
      <w:r w:rsidRPr="00297AA2">
        <w:t>.</w:t>
      </w:r>
      <w:r>
        <w:t>1</w:t>
      </w:r>
      <w:r w:rsidRPr="00297AA2">
        <w:t xml:space="preserve"> Инструкции по заполнению</w:t>
      </w:r>
      <w:bookmarkEnd w:id="367"/>
      <w:bookmarkEnd w:id="368"/>
    </w:p>
    <w:p w14:paraId="230096B9" w14:textId="77777777" w:rsidR="00546FC8" w:rsidRPr="00297AA2" w:rsidRDefault="00546FC8" w:rsidP="00546FC8">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14:paraId="68A306DB" w14:textId="77777777" w:rsidR="00546FC8" w:rsidRPr="00297AA2" w:rsidRDefault="00546FC8" w:rsidP="00546FC8">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14:paraId="514ADC9E" w14:textId="77777777" w:rsidR="00546FC8" w:rsidRPr="00297AA2" w:rsidRDefault="00546FC8" w:rsidP="00546FC8">
      <w:pPr>
        <w:ind w:firstLine="851"/>
        <w:jc w:val="both"/>
      </w:pPr>
      <w:r>
        <w:t>9.31</w:t>
      </w:r>
      <w:r w:rsidRPr="00297AA2">
        <w:t>.</w:t>
      </w:r>
      <w:r>
        <w:t>1</w:t>
      </w:r>
      <w:r w:rsidRPr="00297AA2">
        <w:t>.3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FFE8A2A" w14:textId="77777777" w:rsidR="00546FC8" w:rsidRPr="00297AA2" w:rsidRDefault="00546FC8" w:rsidP="00546FC8">
      <w:pPr>
        <w:spacing w:before="60" w:after="60"/>
        <w:ind w:firstLine="851"/>
        <w:jc w:val="both"/>
      </w:pPr>
      <w:r>
        <w:t>9.31</w:t>
      </w:r>
      <w:r w:rsidRPr="00297AA2">
        <w:t>.</w:t>
      </w:r>
      <w:r>
        <w:t>1</w:t>
      </w:r>
      <w:r w:rsidRPr="00297AA2">
        <w:t>.4 В данной форме Потенциальный участник указывает:</w:t>
      </w:r>
    </w:p>
    <w:p w14:paraId="23075543" w14:textId="77777777" w:rsidR="00546FC8" w:rsidRPr="00297AA2" w:rsidRDefault="00546FC8" w:rsidP="00CE22C2">
      <w:pPr>
        <w:ind w:firstLine="851"/>
        <w:contextualSpacing/>
        <w:jc w:val="both"/>
        <w:outlineLvl w:val="1"/>
      </w:pPr>
      <w:bookmarkStart w:id="369" w:name="_Toc422244303"/>
      <w:bookmarkStart w:id="370"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9"/>
      <w:bookmarkEnd w:id="370"/>
      <w:r w:rsidRPr="00297AA2">
        <w:t xml:space="preserve"> </w:t>
      </w:r>
    </w:p>
    <w:p w14:paraId="6B5EA34F" w14:textId="77777777" w:rsidR="00546FC8" w:rsidRPr="00297AA2" w:rsidRDefault="00546FC8" w:rsidP="00CE22C2">
      <w:pPr>
        <w:ind w:firstLine="851"/>
        <w:contextualSpacing/>
        <w:jc w:val="both"/>
        <w:outlineLvl w:val="1"/>
      </w:pPr>
      <w:bookmarkStart w:id="371" w:name="_Toc422244304"/>
      <w:bookmarkStart w:id="372" w:name="_Toc425777481"/>
      <w:r w:rsidRPr="00297AA2">
        <w:t>б) предмет договора, заключаемого с субподрядчиком (соисполнителем), с указанием количества поставляемой им Продукции;</w:t>
      </w:r>
      <w:bookmarkEnd w:id="371"/>
      <w:bookmarkEnd w:id="372"/>
      <w:r w:rsidRPr="00297AA2">
        <w:t xml:space="preserve"> </w:t>
      </w:r>
    </w:p>
    <w:p w14:paraId="28AC01D7" w14:textId="77777777" w:rsidR="00546FC8" w:rsidRPr="00297AA2" w:rsidRDefault="00546FC8" w:rsidP="00CE22C2">
      <w:pPr>
        <w:ind w:firstLine="851"/>
        <w:contextualSpacing/>
        <w:jc w:val="both"/>
        <w:outlineLvl w:val="1"/>
      </w:pPr>
      <w:bookmarkStart w:id="373" w:name="_Toc422244305"/>
      <w:bookmarkStart w:id="374" w:name="_Toc425777482"/>
      <w:r w:rsidRPr="00297AA2">
        <w:t>в) место, условия и сроки (периоды) поставки Продукции субподрядчиком (соисполнителем);</w:t>
      </w:r>
      <w:bookmarkEnd w:id="373"/>
      <w:bookmarkEnd w:id="374"/>
      <w:r w:rsidRPr="00297AA2">
        <w:t xml:space="preserve"> </w:t>
      </w:r>
    </w:p>
    <w:p w14:paraId="69CF5D8F" w14:textId="77777777" w:rsidR="00546FC8" w:rsidRPr="00297AA2" w:rsidRDefault="00546FC8" w:rsidP="00CE22C2">
      <w:pPr>
        <w:ind w:firstLine="851"/>
        <w:contextualSpacing/>
        <w:jc w:val="both"/>
        <w:outlineLvl w:val="1"/>
      </w:pPr>
      <w:bookmarkStart w:id="375" w:name="_Toc422244306"/>
      <w:bookmarkStart w:id="376" w:name="_Toc425777483"/>
      <w:r w:rsidRPr="00297AA2">
        <w:t>г) цена договора, заключаемого с субподрядчиком (соисполнителем).</w:t>
      </w:r>
      <w:bookmarkEnd w:id="375"/>
      <w:bookmarkEnd w:id="376"/>
    </w:p>
    <w:p w14:paraId="53452997" w14:textId="77777777" w:rsidR="00546FC8" w:rsidRPr="00297AA2" w:rsidRDefault="00546FC8" w:rsidP="00546FC8">
      <w:pPr>
        <w:widowControl/>
        <w:autoSpaceDE/>
        <w:autoSpaceDN/>
        <w:adjustRightInd/>
        <w:spacing w:after="200" w:line="276" w:lineRule="auto"/>
        <w:ind w:left="1418"/>
        <w:jc w:val="both"/>
        <w:rPr>
          <w:i/>
        </w:rPr>
      </w:pPr>
    </w:p>
    <w:p w14:paraId="1F595C40" w14:textId="77777777" w:rsidR="00546FC8" w:rsidRPr="00297AA2" w:rsidRDefault="00546FC8" w:rsidP="00546FC8">
      <w:pPr>
        <w:widowControl/>
        <w:autoSpaceDE/>
        <w:autoSpaceDN/>
        <w:adjustRightInd/>
        <w:spacing w:after="200" w:line="276" w:lineRule="auto"/>
        <w:ind w:left="1418"/>
        <w:rPr>
          <w:i/>
        </w:rPr>
      </w:pPr>
    </w:p>
    <w:p w14:paraId="4234C749" w14:textId="77777777" w:rsidR="00546FC8" w:rsidRPr="00297AA2" w:rsidRDefault="00546FC8" w:rsidP="00546FC8">
      <w:pPr>
        <w:widowControl/>
        <w:autoSpaceDE/>
        <w:autoSpaceDN/>
        <w:adjustRightInd/>
        <w:spacing w:after="200" w:line="276" w:lineRule="auto"/>
        <w:rPr>
          <w:i/>
        </w:rPr>
      </w:pPr>
    </w:p>
    <w:p w14:paraId="7DCE12A8" w14:textId="77777777" w:rsidR="00FA4E7F" w:rsidRPr="00176BA8" w:rsidRDefault="00FA4E7F" w:rsidP="00CE22C2">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D39DE" w14:textId="77777777" w:rsidR="00C82BDE" w:rsidRDefault="00C82BDE" w:rsidP="00706E83">
      <w:r>
        <w:separator/>
      </w:r>
    </w:p>
  </w:endnote>
  <w:endnote w:type="continuationSeparator" w:id="0">
    <w:p w14:paraId="5042374C" w14:textId="77777777" w:rsidR="00C82BDE" w:rsidRDefault="00C82BDE" w:rsidP="00706E83">
      <w:r>
        <w:continuationSeparator/>
      </w:r>
    </w:p>
  </w:endnote>
  <w:endnote w:type="continuationNotice" w:id="1">
    <w:p w14:paraId="7E724457" w14:textId="77777777" w:rsidR="00C82BDE" w:rsidRDefault="00C82BDE"/>
  </w:endnote>
  <w:endnote w:id="2">
    <w:p w14:paraId="1602B19D" w14:textId="77777777" w:rsidR="004E3883" w:rsidRDefault="004E3883" w:rsidP="00934C26">
      <w:pPr>
        <w:pStyle w:val="afffc"/>
        <w:ind w:firstLine="567"/>
        <w:jc w:val="both"/>
      </w:pPr>
    </w:p>
  </w:endnote>
  <w:endnote w:id="3">
    <w:p w14:paraId="00648125" w14:textId="77777777" w:rsidR="004E3883" w:rsidRDefault="004E3883" w:rsidP="00FE4006">
      <w:pPr>
        <w:pStyle w:val="afffc"/>
        <w:jc w:val="both"/>
      </w:pPr>
    </w:p>
  </w:endnote>
  <w:endnote w:id="4">
    <w:p w14:paraId="2ABB2942" w14:textId="77777777" w:rsidR="004E3883" w:rsidRDefault="004E3883" w:rsidP="00FE4006">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HeliosCond">
    <w:altName w:val="Franklin Gothic Medium Cond"/>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DD489" w14:textId="77777777" w:rsidR="004E3883" w:rsidRDefault="004E3883">
    <w:pPr>
      <w:pStyle w:val="af3"/>
    </w:pPr>
  </w:p>
  <w:p w14:paraId="2EFF6709" w14:textId="77777777" w:rsidR="004E3883" w:rsidRDefault="004E388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6D882" w14:textId="77777777" w:rsidR="004E3883" w:rsidRPr="00BA6F70" w:rsidRDefault="004E3883"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A191E" w14:textId="65FF51FD" w:rsidR="004E3883" w:rsidRPr="00F177C4" w:rsidRDefault="004E3883"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D5C48" w14:textId="77777777" w:rsidR="004E3883" w:rsidRDefault="004E3883">
    <w:pPr>
      <w:pStyle w:val="af3"/>
    </w:pPr>
  </w:p>
  <w:p w14:paraId="16CA0B81" w14:textId="77777777" w:rsidR="004E3883" w:rsidRDefault="004E388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99A9C" w14:textId="77777777" w:rsidR="004E3883" w:rsidRDefault="004E3883">
    <w:pPr>
      <w:pStyle w:val="af3"/>
    </w:pPr>
  </w:p>
  <w:p w14:paraId="697D3C78" w14:textId="77777777" w:rsidR="004E3883" w:rsidRDefault="004E38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C5171" w14:textId="3BF1B9A4" w:rsidR="004E3883" w:rsidRPr="00CE22C2" w:rsidRDefault="004E3883" w:rsidP="00F177C4">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18C3E" w14:textId="59B64E0C" w:rsidR="004E3883" w:rsidRPr="00CE22C2" w:rsidRDefault="004E3883" w:rsidP="00F177C4">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9B1F1" w14:textId="0085B9A4" w:rsidR="004E3883" w:rsidRPr="00CE22C2" w:rsidRDefault="004E3883" w:rsidP="00F177C4">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87DBF" w14:textId="4C6ADF2A" w:rsidR="004E3883" w:rsidRPr="00FA1ACE" w:rsidRDefault="004E3883" w:rsidP="00FA4E7F">
    <w:pPr>
      <w:pStyle w:val="af3"/>
      <w:rPr>
        <w:color w:val="000000" w:themeColor="text1"/>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F3F4" w14:textId="25DF6552" w:rsidR="004E3883" w:rsidRPr="005A4803" w:rsidRDefault="004E3883"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48C2CD98" wp14:editId="74562CB6">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5="http://schemas.microsoft.com/office/word/2012/wordml">
          <w:pict>
            <v:rect w14:anchorId="01C21519"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NlU1RY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260B3" w14:textId="4381503A" w:rsidR="004E3883" w:rsidRPr="00FA1ACE" w:rsidRDefault="004E3883" w:rsidP="00FA4E7F">
    <w:pPr>
      <w:pStyle w:val="af3"/>
      <w:rPr>
        <w:color w:val="000000" w:themeColor="text1"/>
      </w:rPr>
    </w:pPr>
    <w:r>
      <w:rPr>
        <w:i/>
        <w:color w:val="365F91" w:themeColor="accent1" w:themeShade="B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009ED2" w14:textId="77777777" w:rsidR="00C82BDE" w:rsidRDefault="00C82BDE" w:rsidP="00706E83">
      <w:r>
        <w:separator/>
      </w:r>
    </w:p>
  </w:footnote>
  <w:footnote w:type="continuationSeparator" w:id="0">
    <w:p w14:paraId="39E72DC4" w14:textId="77777777" w:rsidR="00C82BDE" w:rsidRDefault="00C82BDE" w:rsidP="00706E83">
      <w:r>
        <w:continuationSeparator/>
      </w:r>
    </w:p>
  </w:footnote>
  <w:footnote w:type="continuationNotice" w:id="1">
    <w:p w14:paraId="73BECB52" w14:textId="77777777" w:rsidR="00C82BDE" w:rsidRDefault="00C82BDE"/>
  </w:footnote>
  <w:footnote w:id="2">
    <w:p w14:paraId="6789279E" w14:textId="77777777" w:rsidR="00AD1A70" w:rsidRDefault="00AD1A70" w:rsidP="00AD1A70">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14:paraId="13C1D35C" w14:textId="77777777" w:rsidR="00AD1A70" w:rsidRDefault="00AD1A70" w:rsidP="00AD1A70">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DD626AC" w14:textId="77777777" w:rsidR="00AD1A70" w:rsidRDefault="00AD1A70" w:rsidP="00AD1A70">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B965B70" w14:textId="77777777" w:rsidR="00AD1A70" w:rsidRDefault="00AD1A70" w:rsidP="00AD1A70">
      <w:pPr>
        <w:pStyle w:val="afd"/>
      </w:pPr>
    </w:p>
  </w:footnote>
  <w:footnote w:id="3">
    <w:p w14:paraId="400136BF" w14:textId="77777777" w:rsidR="00AD1A70" w:rsidRDefault="00AD1A70" w:rsidP="00AD1A70">
      <w:pPr>
        <w:pStyle w:val="afd"/>
        <w:rPr>
          <w:del w:id="99" w:author="Магинский Павел Павлович" w:date="2017-12-13T15:11:00Z"/>
        </w:rPr>
      </w:pPr>
    </w:p>
  </w:footnote>
  <w:footnote w:id="4">
    <w:p w14:paraId="37A026F1" w14:textId="0EF95551" w:rsidR="004E3883" w:rsidRPr="00117D04" w:rsidRDefault="004E3883"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A8106" w14:textId="77777777" w:rsidR="004E3883" w:rsidRDefault="004E3883">
    <w:pPr>
      <w:pStyle w:val="af1"/>
    </w:pPr>
  </w:p>
  <w:p w14:paraId="1EA4A650" w14:textId="77777777" w:rsidR="004E3883" w:rsidRDefault="004E38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99" w:type="dxa"/>
      <w:tblInd w:w="-1026" w:type="dxa"/>
      <w:tblLook w:val="04A0" w:firstRow="1" w:lastRow="0" w:firstColumn="1" w:lastColumn="0" w:noHBand="0" w:noVBand="1"/>
    </w:tblPr>
    <w:tblGrid>
      <w:gridCol w:w="11199"/>
    </w:tblGrid>
    <w:tr w:rsidR="004E3883" w14:paraId="01E8F76B" w14:textId="77777777" w:rsidTr="004C3763">
      <w:trPr>
        <w:trHeight w:val="991"/>
      </w:trPr>
      <w:tc>
        <w:tcPr>
          <w:tcW w:w="11199" w:type="dxa"/>
          <w:shd w:val="clear" w:color="auto" w:fill="auto"/>
          <w:vAlign w:val="center"/>
        </w:tcPr>
        <w:p w14:paraId="7A0A8DA5" w14:textId="2CD6F018" w:rsidR="004E3883" w:rsidRDefault="004E3883" w:rsidP="004C3763">
          <w:pPr>
            <w:tabs>
              <w:tab w:val="left" w:pos="907"/>
            </w:tabs>
            <w:ind w:left="33"/>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4E3883" w:rsidRPr="00EC063E" w14:paraId="55B91F3C" w14:textId="77777777" w:rsidTr="004C3763">
      <w:trPr>
        <w:trHeight w:val="707"/>
      </w:trPr>
      <w:tc>
        <w:tcPr>
          <w:tcW w:w="11199" w:type="dxa"/>
          <w:shd w:val="clear" w:color="auto" w:fill="auto"/>
          <w:vAlign w:val="center"/>
        </w:tcPr>
        <w:p w14:paraId="61687CBD" w14:textId="77777777" w:rsidR="004E3883" w:rsidRPr="004D3329" w:rsidRDefault="004E3883"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008659B3" w14:textId="77777777" w:rsidR="004E3883" w:rsidRPr="004D3329" w:rsidRDefault="004E3883"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3D2BD5E2" w14:textId="77777777" w:rsidR="004E3883" w:rsidRPr="00EC063E" w:rsidRDefault="004E3883"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39F027D3" w14:textId="77777777" w:rsidR="004E3883" w:rsidRPr="002E1ABA" w:rsidRDefault="004E3883" w:rsidP="00CE22C2">
    <w:pPr>
      <w:ind w:right="-283"/>
      <w:rPr>
        <w:color w:val="44546A"/>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36A81" w14:textId="77777777" w:rsidR="004E3883" w:rsidRDefault="004E3883">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14:paraId="011CD606" w14:textId="77777777" w:rsidR="004E3883" w:rsidRDefault="004E3883">
        <w:pPr>
          <w:pStyle w:val="af1"/>
          <w:jc w:val="right"/>
        </w:pPr>
        <w:r>
          <w:fldChar w:fldCharType="begin"/>
        </w:r>
        <w:r>
          <w:instrText>PAGE   \* MERGEFORMAT</w:instrText>
        </w:r>
        <w:r>
          <w:fldChar w:fldCharType="separate"/>
        </w:r>
        <w:r w:rsidR="00C67E12">
          <w:rPr>
            <w:noProof/>
          </w:rPr>
          <w:t>121</w:t>
        </w:r>
        <w:r>
          <w:fldChar w:fldCharType="end"/>
        </w:r>
      </w:p>
    </w:sdtContent>
  </w:sdt>
  <w:p w14:paraId="4A4B4FF0" w14:textId="77777777" w:rsidR="004E3883" w:rsidRDefault="004E38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8F84F05"/>
    <w:multiLevelType w:val="multilevel"/>
    <w:tmpl w:val="5E02EF10"/>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1">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3">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93054B3"/>
    <w:multiLevelType w:val="multilevel"/>
    <w:tmpl w:val="1F788C76"/>
    <w:lvl w:ilvl="0">
      <w:start w:val="4"/>
      <w:numFmt w:val="decimal"/>
      <w:lvlText w:val="%1."/>
      <w:lvlJc w:val="left"/>
      <w:pPr>
        <w:ind w:left="360" w:hanging="360"/>
      </w:pPr>
      <w:rPr>
        <w:rFonts w:hint="default"/>
        <w:b w:val="0"/>
      </w:rPr>
    </w:lvl>
    <w:lvl w:ilvl="1">
      <w:start w:val="1"/>
      <w:numFmt w:val="decimal"/>
      <w:lvlText w:val="%1.%2."/>
      <w:lvlJc w:val="left"/>
      <w:pPr>
        <w:ind w:left="738" w:hanging="360"/>
      </w:pPr>
      <w:rPr>
        <w:rFonts w:hint="default"/>
        <w:b w:val="0"/>
      </w:rPr>
    </w:lvl>
    <w:lvl w:ilvl="2">
      <w:start w:val="1"/>
      <w:numFmt w:val="decimal"/>
      <w:lvlText w:val="%1.%2.%3."/>
      <w:lvlJc w:val="left"/>
      <w:pPr>
        <w:ind w:left="1476" w:hanging="720"/>
      </w:pPr>
      <w:rPr>
        <w:rFonts w:hint="default"/>
        <w:b w:val="0"/>
      </w:rPr>
    </w:lvl>
    <w:lvl w:ilvl="3">
      <w:start w:val="1"/>
      <w:numFmt w:val="russianLower"/>
      <w:lvlText w:val="%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30BB3677"/>
    <w:multiLevelType w:val="multilevel"/>
    <w:tmpl w:val="885A8EDC"/>
    <w:lvl w:ilvl="0">
      <w:start w:val="5"/>
      <w:numFmt w:val="decimal"/>
      <w:lvlText w:val="%1."/>
      <w:lvlJc w:val="left"/>
      <w:pPr>
        <w:ind w:left="840" w:hanging="840"/>
      </w:pPr>
      <w:rPr>
        <w:rFonts w:hint="default"/>
      </w:rPr>
    </w:lvl>
    <w:lvl w:ilvl="1">
      <w:start w:val="11"/>
      <w:numFmt w:val="decimal"/>
      <w:lvlText w:val="%1.%2."/>
      <w:lvlJc w:val="left"/>
      <w:pPr>
        <w:ind w:left="1320" w:hanging="840"/>
      </w:pPr>
      <w:rPr>
        <w:rFonts w:hint="default"/>
      </w:rPr>
    </w:lvl>
    <w:lvl w:ilvl="2">
      <w:start w:val="3"/>
      <w:numFmt w:val="decimal"/>
      <w:lvlText w:val="%1.%2.%3."/>
      <w:lvlJc w:val="left"/>
      <w:pPr>
        <w:ind w:left="1800" w:hanging="840"/>
      </w:pPr>
      <w:rPr>
        <w:rFonts w:hint="default"/>
      </w:rPr>
    </w:lvl>
    <w:lvl w:ilvl="3">
      <w:start w:val="1"/>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8">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nsid w:val="4A0B52E2"/>
    <w:multiLevelType w:val="multilevel"/>
    <w:tmpl w:val="EBBAEB02"/>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9">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5">
    <w:nsid w:val="58696BEA"/>
    <w:multiLevelType w:val="multilevel"/>
    <w:tmpl w:val="7CB21552"/>
    <w:lvl w:ilvl="0">
      <w:start w:val="3"/>
      <w:numFmt w:val="decimal"/>
      <w:lvlText w:val="%1."/>
      <w:lvlJc w:val="left"/>
      <w:pPr>
        <w:ind w:left="840" w:hanging="840"/>
      </w:pPr>
      <w:rPr>
        <w:rFonts w:hint="default"/>
      </w:rPr>
    </w:lvl>
    <w:lvl w:ilvl="1">
      <w:start w:val="13"/>
      <w:numFmt w:val="decimal"/>
      <w:lvlText w:val="%1.%2."/>
      <w:lvlJc w:val="left"/>
      <w:pPr>
        <w:ind w:left="1200" w:hanging="840"/>
      </w:pPr>
      <w:rPr>
        <w:rFonts w:hint="default"/>
      </w:rPr>
    </w:lvl>
    <w:lvl w:ilvl="2">
      <w:start w:val="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64734FB1"/>
    <w:multiLevelType w:val="multilevel"/>
    <w:tmpl w:val="210C4768"/>
    <w:lvl w:ilvl="0">
      <w:start w:val="5"/>
      <w:numFmt w:val="decimal"/>
      <w:lvlText w:val="%1."/>
      <w:lvlJc w:val="left"/>
      <w:pPr>
        <w:ind w:left="840" w:hanging="840"/>
      </w:pPr>
      <w:rPr>
        <w:rFonts w:hint="default"/>
      </w:rPr>
    </w:lvl>
    <w:lvl w:ilvl="1">
      <w:start w:val="11"/>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3">
    <w:nsid w:val="654B2839"/>
    <w:multiLevelType w:val="multilevel"/>
    <w:tmpl w:val="5AE807C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68D458FC"/>
    <w:multiLevelType w:val="multilevel"/>
    <w:tmpl w:val="1C1E0F48"/>
    <w:lvl w:ilvl="0">
      <w:start w:val="3"/>
      <w:numFmt w:val="decimal"/>
      <w:lvlText w:val="%1."/>
      <w:lvlJc w:val="left"/>
      <w:pPr>
        <w:ind w:left="840" w:hanging="840"/>
      </w:pPr>
      <w:rPr>
        <w:rFonts w:hint="default"/>
      </w:rPr>
    </w:lvl>
    <w:lvl w:ilvl="1">
      <w:start w:val="13"/>
      <w:numFmt w:val="decimal"/>
      <w:lvlText w:val="%1.%2."/>
      <w:lvlJc w:val="left"/>
      <w:pPr>
        <w:ind w:left="1200" w:hanging="840"/>
      </w:pPr>
      <w:rPr>
        <w:rFonts w:hint="default"/>
      </w:rPr>
    </w:lvl>
    <w:lvl w:ilvl="2">
      <w:start w:val="2"/>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76641BB8"/>
    <w:multiLevelType w:val="multilevel"/>
    <w:tmpl w:val="653039DA"/>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6"/>
  </w:num>
  <w:num w:numId="2">
    <w:abstractNumId w:val="45"/>
  </w:num>
  <w:num w:numId="3">
    <w:abstractNumId w:val="28"/>
  </w:num>
  <w:num w:numId="4">
    <w:abstractNumId w:val="43"/>
  </w:num>
  <w:num w:numId="5">
    <w:abstractNumId w:val="19"/>
  </w:num>
  <w:num w:numId="6">
    <w:abstractNumId w:val="44"/>
  </w:num>
  <w:num w:numId="7">
    <w:abstractNumId w:val="38"/>
  </w:num>
  <w:num w:numId="8">
    <w:abstractNumId w:val="32"/>
  </w:num>
  <w:num w:numId="9">
    <w:abstractNumId w:val="14"/>
  </w:num>
  <w:num w:numId="10">
    <w:abstractNumId w:val="11"/>
  </w:num>
  <w:num w:numId="11">
    <w:abstractNumId w:val="27"/>
  </w:num>
  <w:num w:numId="12">
    <w:abstractNumId w:val="49"/>
  </w:num>
  <w:num w:numId="1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62"/>
  </w:num>
  <w:num w:numId="17">
    <w:abstractNumId w:val="46"/>
  </w:num>
  <w:num w:numId="18">
    <w:abstractNumId w:val="12"/>
  </w:num>
  <w:num w:numId="19">
    <w:abstractNumId w:val="60"/>
  </w:num>
  <w:num w:numId="20">
    <w:abstractNumId w:val="35"/>
  </w:num>
  <w:num w:numId="21">
    <w:abstractNumId w:val="29"/>
  </w:num>
  <w:num w:numId="22">
    <w:abstractNumId w:val="13"/>
  </w:num>
  <w:num w:numId="23">
    <w:abstractNumId w:val="18"/>
  </w:num>
  <w:num w:numId="24">
    <w:abstractNumId w:val="20"/>
  </w:num>
  <w:num w:numId="25">
    <w:abstractNumId w:val="4"/>
  </w:num>
  <w:num w:numId="26">
    <w:abstractNumId w:val="7"/>
  </w:num>
  <w:num w:numId="27">
    <w:abstractNumId w:val="51"/>
  </w:num>
  <w:num w:numId="28">
    <w:abstractNumId w:val="21"/>
  </w:num>
  <w:num w:numId="29">
    <w:abstractNumId w:val="34"/>
  </w:num>
  <w:num w:numId="30">
    <w:abstractNumId w:val="3"/>
  </w:num>
  <w:num w:numId="31">
    <w:abstractNumId w:val="2"/>
  </w:num>
  <w:num w:numId="32">
    <w:abstractNumId w:val="1"/>
  </w:num>
  <w:num w:numId="33">
    <w:abstractNumId w:val="0"/>
  </w:num>
  <w:num w:numId="34">
    <w:abstractNumId w:val="72"/>
  </w:num>
  <w:num w:numId="35">
    <w:abstractNumId w:val="68"/>
  </w:num>
  <w:num w:numId="36">
    <w:abstractNumId w:val="57"/>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num>
  <w:num w:numId="39">
    <w:abstractNumId w:val="26"/>
  </w:num>
  <w:num w:numId="40">
    <w:abstractNumId w:val="77"/>
  </w:num>
  <w:num w:numId="4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1"/>
  </w:num>
  <w:num w:numId="43">
    <w:abstractNumId w:val="37"/>
  </w:num>
  <w:num w:numId="44">
    <w:abstractNumId w:val="15"/>
  </w:num>
  <w:num w:numId="45">
    <w:abstractNumId w:val="40"/>
  </w:num>
  <w:num w:numId="46">
    <w:abstractNumId w:val="64"/>
  </w:num>
  <w:num w:numId="47">
    <w:abstractNumId w:val="69"/>
    <w:lvlOverride w:ilvl="0"/>
    <w:lvlOverride w:ilvl="1">
      <w:startOverride w:val="1"/>
    </w:lvlOverride>
    <w:lvlOverride w:ilvl="2"/>
    <w:lvlOverride w:ilvl="3"/>
    <w:lvlOverride w:ilvl="4"/>
    <w:lvlOverride w:ilvl="5"/>
    <w:lvlOverride w:ilvl="6"/>
    <w:lvlOverride w:ilvl="7"/>
    <w:lvlOverride w:ilvl="8"/>
  </w:num>
  <w:num w:numId="48">
    <w:abstractNumId w:val="8"/>
  </w:num>
  <w:num w:numId="49">
    <w:abstractNumId w:val="5"/>
  </w:num>
  <w:num w:numId="50">
    <w:abstractNumId w:val="70"/>
  </w:num>
  <w:num w:numId="51">
    <w:abstractNumId w:val="9"/>
  </w:num>
  <w:num w:numId="52">
    <w:abstractNumId w:val="39"/>
  </w:num>
  <w:num w:numId="53">
    <w:abstractNumId w:val="16"/>
  </w:num>
  <w:num w:numId="54">
    <w:abstractNumId w:val="65"/>
  </w:num>
  <w:num w:numId="55">
    <w:abstractNumId w:val="24"/>
  </w:num>
  <w:num w:numId="56">
    <w:abstractNumId w:val="47"/>
  </w:num>
  <w:num w:numId="57">
    <w:abstractNumId w:val="30"/>
  </w:num>
  <w:num w:numId="58">
    <w:abstractNumId w:val="52"/>
  </w:num>
  <w:num w:numId="59">
    <w:abstractNumId w:val="56"/>
  </w:num>
  <w:num w:numId="60">
    <w:abstractNumId w:val="67"/>
  </w:num>
  <w:num w:numId="61">
    <w:abstractNumId w:val="58"/>
  </w:num>
  <w:num w:numId="62">
    <w:abstractNumId w:val="76"/>
  </w:num>
  <w:num w:numId="63">
    <w:abstractNumId w:val="22"/>
  </w:num>
  <w:num w:numId="64">
    <w:abstractNumId w:val="54"/>
  </w:num>
  <w:num w:numId="65">
    <w:abstractNumId w:val="25"/>
  </w:num>
  <w:num w:numId="66">
    <w:abstractNumId w:val="73"/>
  </w:num>
  <w:num w:numId="67">
    <w:abstractNumId w:val="10"/>
  </w:num>
  <w:num w:numId="68">
    <w:abstractNumId w:val="63"/>
  </w:num>
  <w:num w:numId="69">
    <w:abstractNumId w:val="53"/>
  </w:num>
  <w:num w:numId="70">
    <w:abstractNumId w:val="17"/>
  </w:num>
  <w:num w:numId="71">
    <w:abstractNumId w:val="41"/>
  </w:num>
  <w:num w:numId="72">
    <w:abstractNumId w:val="6"/>
  </w:num>
  <w:num w:numId="73">
    <w:abstractNumId w:val="42"/>
  </w:num>
  <w:num w:numId="74">
    <w:abstractNumId w:val="31"/>
  </w:num>
  <w:num w:numId="75">
    <w:abstractNumId w:val="61"/>
  </w:num>
  <w:num w:numId="76">
    <w:abstractNumId w:val="66"/>
  </w:num>
  <w:num w:numId="77">
    <w:abstractNumId w:val="55"/>
  </w:num>
  <w:num w:numId="78">
    <w:abstractNumId w:val="48"/>
  </w:num>
  <w:num w:numId="79">
    <w:abstractNumId w:val="33"/>
  </w:num>
  <w:numIdMacAtCleanup w:val="7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гинский Павел Павлович">
    <w15:presenceInfo w15:providerId="AD" w15:userId="S-1-5-21-1119640357-1069460556-858814902-32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E4C"/>
    <w:rsid w:val="00010949"/>
    <w:rsid w:val="00011561"/>
    <w:rsid w:val="00013A05"/>
    <w:rsid w:val="00013BFD"/>
    <w:rsid w:val="00013E1B"/>
    <w:rsid w:val="000209B1"/>
    <w:rsid w:val="00023030"/>
    <w:rsid w:val="00025A83"/>
    <w:rsid w:val="000269FD"/>
    <w:rsid w:val="0003159C"/>
    <w:rsid w:val="0003419F"/>
    <w:rsid w:val="00034454"/>
    <w:rsid w:val="00037BCB"/>
    <w:rsid w:val="00040638"/>
    <w:rsid w:val="000411E3"/>
    <w:rsid w:val="00041656"/>
    <w:rsid w:val="00042EC4"/>
    <w:rsid w:val="00050591"/>
    <w:rsid w:val="0005366A"/>
    <w:rsid w:val="00061DED"/>
    <w:rsid w:val="00062D32"/>
    <w:rsid w:val="0006301B"/>
    <w:rsid w:val="00064175"/>
    <w:rsid w:val="00066546"/>
    <w:rsid w:val="00070238"/>
    <w:rsid w:val="00073B1F"/>
    <w:rsid w:val="00073F71"/>
    <w:rsid w:val="000776FB"/>
    <w:rsid w:val="00081BB1"/>
    <w:rsid w:val="00090330"/>
    <w:rsid w:val="0009383E"/>
    <w:rsid w:val="000943DD"/>
    <w:rsid w:val="00094D09"/>
    <w:rsid w:val="0009739E"/>
    <w:rsid w:val="00097F13"/>
    <w:rsid w:val="000A0403"/>
    <w:rsid w:val="000A38BE"/>
    <w:rsid w:val="000A62D9"/>
    <w:rsid w:val="000A7353"/>
    <w:rsid w:val="000B0CBA"/>
    <w:rsid w:val="000B0CF2"/>
    <w:rsid w:val="000B15B4"/>
    <w:rsid w:val="000B7C29"/>
    <w:rsid w:val="000C2434"/>
    <w:rsid w:val="000D1A96"/>
    <w:rsid w:val="000D1C99"/>
    <w:rsid w:val="000D3B22"/>
    <w:rsid w:val="000D46FD"/>
    <w:rsid w:val="000D55D0"/>
    <w:rsid w:val="000D5AD3"/>
    <w:rsid w:val="000D6124"/>
    <w:rsid w:val="000E2F21"/>
    <w:rsid w:val="000E5DAB"/>
    <w:rsid w:val="000E79F5"/>
    <w:rsid w:val="000E7DED"/>
    <w:rsid w:val="000E7EDC"/>
    <w:rsid w:val="000F0D72"/>
    <w:rsid w:val="000F73CF"/>
    <w:rsid w:val="00101115"/>
    <w:rsid w:val="0010359C"/>
    <w:rsid w:val="001049FC"/>
    <w:rsid w:val="00104C73"/>
    <w:rsid w:val="001075C3"/>
    <w:rsid w:val="00107A18"/>
    <w:rsid w:val="00110BBB"/>
    <w:rsid w:val="001116FA"/>
    <w:rsid w:val="001119BB"/>
    <w:rsid w:val="00113914"/>
    <w:rsid w:val="00115EC8"/>
    <w:rsid w:val="001215FB"/>
    <w:rsid w:val="001237E5"/>
    <w:rsid w:val="001265B6"/>
    <w:rsid w:val="001275BE"/>
    <w:rsid w:val="00131C6A"/>
    <w:rsid w:val="001328AE"/>
    <w:rsid w:val="00134384"/>
    <w:rsid w:val="00135143"/>
    <w:rsid w:val="001354CB"/>
    <w:rsid w:val="001508E5"/>
    <w:rsid w:val="00150937"/>
    <w:rsid w:val="00150FD6"/>
    <w:rsid w:val="001518E4"/>
    <w:rsid w:val="00152663"/>
    <w:rsid w:val="00154198"/>
    <w:rsid w:val="00156C04"/>
    <w:rsid w:val="00157F2F"/>
    <w:rsid w:val="001600F2"/>
    <w:rsid w:val="00163130"/>
    <w:rsid w:val="001638D5"/>
    <w:rsid w:val="0016430F"/>
    <w:rsid w:val="00164AFF"/>
    <w:rsid w:val="001658CA"/>
    <w:rsid w:val="001659FE"/>
    <w:rsid w:val="0017322B"/>
    <w:rsid w:val="00175185"/>
    <w:rsid w:val="00176F31"/>
    <w:rsid w:val="001778E9"/>
    <w:rsid w:val="00177D67"/>
    <w:rsid w:val="0018054C"/>
    <w:rsid w:val="00183A86"/>
    <w:rsid w:val="00185374"/>
    <w:rsid w:val="0019043C"/>
    <w:rsid w:val="00190535"/>
    <w:rsid w:val="00190739"/>
    <w:rsid w:val="001907AD"/>
    <w:rsid w:val="00191C2C"/>
    <w:rsid w:val="0019497C"/>
    <w:rsid w:val="0019522B"/>
    <w:rsid w:val="00196CCF"/>
    <w:rsid w:val="00197396"/>
    <w:rsid w:val="001A1C42"/>
    <w:rsid w:val="001A3CF5"/>
    <w:rsid w:val="001A4DCA"/>
    <w:rsid w:val="001A6AC0"/>
    <w:rsid w:val="001B23A1"/>
    <w:rsid w:val="001B2C42"/>
    <w:rsid w:val="001B36A6"/>
    <w:rsid w:val="001B3E6E"/>
    <w:rsid w:val="001B60C1"/>
    <w:rsid w:val="001B7A6E"/>
    <w:rsid w:val="001C4AA8"/>
    <w:rsid w:val="001C51A8"/>
    <w:rsid w:val="001C552C"/>
    <w:rsid w:val="001C56CB"/>
    <w:rsid w:val="001C6ACD"/>
    <w:rsid w:val="001D15BD"/>
    <w:rsid w:val="001D180D"/>
    <w:rsid w:val="001D403E"/>
    <w:rsid w:val="001E427E"/>
    <w:rsid w:val="001E50DF"/>
    <w:rsid w:val="001E5763"/>
    <w:rsid w:val="001E5B40"/>
    <w:rsid w:val="001F346F"/>
    <w:rsid w:val="001F6320"/>
    <w:rsid w:val="001F73A5"/>
    <w:rsid w:val="0020208B"/>
    <w:rsid w:val="00206089"/>
    <w:rsid w:val="00206BC4"/>
    <w:rsid w:val="00212091"/>
    <w:rsid w:val="002137AA"/>
    <w:rsid w:val="00215D61"/>
    <w:rsid w:val="00221976"/>
    <w:rsid w:val="00224586"/>
    <w:rsid w:val="002326C2"/>
    <w:rsid w:val="00236137"/>
    <w:rsid w:val="00240869"/>
    <w:rsid w:val="0024189B"/>
    <w:rsid w:val="00242C9F"/>
    <w:rsid w:val="002511C4"/>
    <w:rsid w:val="00251B62"/>
    <w:rsid w:val="0025341E"/>
    <w:rsid w:val="00254369"/>
    <w:rsid w:val="00263F50"/>
    <w:rsid w:val="00275D32"/>
    <w:rsid w:val="0028424C"/>
    <w:rsid w:val="00286EA3"/>
    <w:rsid w:val="00287288"/>
    <w:rsid w:val="00290325"/>
    <w:rsid w:val="00292E63"/>
    <w:rsid w:val="00295789"/>
    <w:rsid w:val="002966F1"/>
    <w:rsid w:val="00297FE5"/>
    <w:rsid w:val="002A008F"/>
    <w:rsid w:val="002A2CD7"/>
    <w:rsid w:val="002B0FF7"/>
    <w:rsid w:val="002B1B7A"/>
    <w:rsid w:val="002B6B3B"/>
    <w:rsid w:val="002B6FD5"/>
    <w:rsid w:val="002B7F2E"/>
    <w:rsid w:val="002C0D22"/>
    <w:rsid w:val="002C0DBC"/>
    <w:rsid w:val="002C69CE"/>
    <w:rsid w:val="002D0F80"/>
    <w:rsid w:val="002D3FF6"/>
    <w:rsid w:val="002D76CC"/>
    <w:rsid w:val="002E01AF"/>
    <w:rsid w:val="002E0B7C"/>
    <w:rsid w:val="002E29A0"/>
    <w:rsid w:val="002E2BE8"/>
    <w:rsid w:val="002E4C53"/>
    <w:rsid w:val="002F187E"/>
    <w:rsid w:val="002F3099"/>
    <w:rsid w:val="00304246"/>
    <w:rsid w:val="00307584"/>
    <w:rsid w:val="00310A86"/>
    <w:rsid w:val="00311D6B"/>
    <w:rsid w:val="00312929"/>
    <w:rsid w:val="00312EBA"/>
    <w:rsid w:val="00314257"/>
    <w:rsid w:val="0032030B"/>
    <w:rsid w:val="00322B65"/>
    <w:rsid w:val="00322C6E"/>
    <w:rsid w:val="00323844"/>
    <w:rsid w:val="00323AEB"/>
    <w:rsid w:val="003244F0"/>
    <w:rsid w:val="003251F3"/>
    <w:rsid w:val="00331F5F"/>
    <w:rsid w:val="00333E56"/>
    <w:rsid w:val="0033417E"/>
    <w:rsid w:val="003363C0"/>
    <w:rsid w:val="003407A7"/>
    <w:rsid w:val="00340F15"/>
    <w:rsid w:val="00341D57"/>
    <w:rsid w:val="0034522A"/>
    <w:rsid w:val="003479BC"/>
    <w:rsid w:val="003502F3"/>
    <w:rsid w:val="00350B76"/>
    <w:rsid w:val="003527FB"/>
    <w:rsid w:val="003539FC"/>
    <w:rsid w:val="00373953"/>
    <w:rsid w:val="00374941"/>
    <w:rsid w:val="00375C85"/>
    <w:rsid w:val="00377AB2"/>
    <w:rsid w:val="00380586"/>
    <w:rsid w:val="00380B22"/>
    <w:rsid w:val="00381995"/>
    <w:rsid w:val="00382A68"/>
    <w:rsid w:val="0038693B"/>
    <w:rsid w:val="00390147"/>
    <w:rsid w:val="00392887"/>
    <w:rsid w:val="00392B3F"/>
    <w:rsid w:val="003A29C9"/>
    <w:rsid w:val="003A3267"/>
    <w:rsid w:val="003A3D2E"/>
    <w:rsid w:val="003A49B5"/>
    <w:rsid w:val="003A4CC2"/>
    <w:rsid w:val="003A5AA9"/>
    <w:rsid w:val="003A608B"/>
    <w:rsid w:val="003A6CFF"/>
    <w:rsid w:val="003B0649"/>
    <w:rsid w:val="003B16A0"/>
    <w:rsid w:val="003B2BC3"/>
    <w:rsid w:val="003B474F"/>
    <w:rsid w:val="003B4968"/>
    <w:rsid w:val="003B70FC"/>
    <w:rsid w:val="003B719A"/>
    <w:rsid w:val="003C09FD"/>
    <w:rsid w:val="003C0BDE"/>
    <w:rsid w:val="003C6E40"/>
    <w:rsid w:val="003C73FC"/>
    <w:rsid w:val="003D2609"/>
    <w:rsid w:val="003E068D"/>
    <w:rsid w:val="003E0EC8"/>
    <w:rsid w:val="003E0EE4"/>
    <w:rsid w:val="003E22EF"/>
    <w:rsid w:val="003F0CC0"/>
    <w:rsid w:val="003F288B"/>
    <w:rsid w:val="003F5469"/>
    <w:rsid w:val="003F6688"/>
    <w:rsid w:val="003F7FE7"/>
    <w:rsid w:val="004019DB"/>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3218B"/>
    <w:rsid w:val="004321C7"/>
    <w:rsid w:val="004376DE"/>
    <w:rsid w:val="00443DA9"/>
    <w:rsid w:val="00444031"/>
    <w:rsid w:val="00444DA3"/>
    <w:rsid w:val="004451F3"/>
    <w:rsid w:val="00447029"/>
    <w:rsid w:val="00447E4A"/>
    <w:rsid w:val="00452CC5"/>
    <w:rsid w:val="00453553"/>
    <w:rsid w:val="00455E9E"/>
    <w:rsid w:val="00461B0F"/>
    <w:rsid w:val="0046381F"/>
    <w:rsid w:val="00464CDE"/>
    <w:rsid w:val="0046727D"/>
    <w:rsid w:val="004673E2"/>
    <w:rsid w:val="0047080B"/>
    <w:rsid w:val="00472571"/>
    <w:rsid w:val="0047569A"/>
    <w:rsid w:val="004804F2"/>
    <w:rsid w:val="004815CF"/>
    <w:rsid w:val="0048510F"/>
    <w:rsid w:val="00487704"/>
    <w:rsid w:val="0049211F"/>
    <w:rsid w:val="00493E1C"/>
    <w:rsid w:val="004971EF"/>
    <w:rsid w:val="00497D03"/>
    <w:rsid w:val="004A2E4C"/>
    <w:rsid w:val="004A4051"/>
    <w:rsid w:val="004A5D7C"/>
    <w:rsid w:val="004B1124"/>
    <w:rsid w:val="004B17D8"/>
    <w:rsid w:val="004B2BC3"/>
    <w:rsid w:val="004B3C7D"/>
    <w:rsid w:val="004B4464"/>
    <w:rsid w:val="004B5C66"/>
    <w:rsid w:val="004B5E13"/>
    <w:rsid w:val="004B6DAE"/>
    <w:rsid w:val="004C0278"/>
    <w:rsid w:val="004C04B4"/>
    <w:rsid w:val="004C2816"/>
    <w:rsid w:val="004C3763"/>
    <w:rsid w:val="004C4F29"/>
    <w:rsid w:val="004C64BF"/>
    <w:rsid w:val="004C6546"/>
    <w:rsid w:val="004C6EBC"/>
    <w:rsid w:val="004D00F6"/>
    <w:rsid w:val="004D3F41"/>
    <w:rsid w:val="004E320F"/>
    <w:rsid w:val="004E348A"/>
    <w:rsid w:val="004E3883"/>
    <w:rsid w:val="004E6A08"/>
    <w:rsid w:val="004F1EFF"/>
    <w:rsid w:val="004F28E8"/>
    <w:rsid w:val="004F78AD"/>
    <w:rsid w:val="005000B7"/>
    <w:rsid w:val="00516B69"/>
    <w:rsid w:val="0051769A"/>
    <w:rsid w:val="00517E92"/>
    <w:rsid w:val="00522FCE"/>
    <w:rsid w:val="00530E9E"/>
    <w:rsid w:val="00531FB3"/>
    <w:rsid w:val="00532E8F"/>
    <w:rsid w:val="00534E1D"/>
    <w:rsid w:val="00534F45"/>
    <w:rsid w:val="0053729B"/>
    <w:rsid w:val="0054103F"/>
    <w:rsid w:val="0054601C"/>
    <w:rsid w:val="00546FC8"/>
    <w:rsid w:val="00550EA2"/>
    <w:rsid w:val="00551885"/>
    <w:rsid w:val="00551A9E"/>
    <w:rsid w:val="00553509"/>
    <w:rsid w:val="005557B3"/>
    <w:rsid w:val="0055732D"/>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07D"/>
    <w:rsid w:val="005A15DF"/>
    <w:rsid w:val="005A1CC5"/>
    <w:rsid w:val="005A34D1"/>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5A12"/>
    <w:rsid w:val="005F64E7"/>
    <w:rsid w:val="005F6658"/>
    <w:rsid w:val="005F68BA"/>
    <w:rsid w:val="005F6C85"/>
    <w:rsid w:val="005F6DB0"/>
    <w:rsid w:val="005F7B55"/>
    <w:rsid w:val="00600FAD"/>
    <w:rsid w:val="006030BB"/>
    <w:rsid w:val="006041CF"/>
    <w:rsid w:val="00607F8E"/>
    <w:rsid w:val="00610E26"/>
    <w:rsid w:val="00610F5E"/>
    <w:rsid w:val="00611D83"/>
    <w:rsid w:val="006149FA"/>
    <w:rsid w:val="00614AB1"/>
    <w:rsid w:val="00620403"/>
    <w:rsid w:val="0063108B"/>
    <w:rsid w:val="00631BB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42E"/>
    <w:rsid w:val="00673D42"/>
    <w:rsid w:val="0067571F"/>
    <w:rsid w:val="00676178"/>
    <w:rsid w:val="006761E9"/>
    <w:rsid w:val="00681AA2"/>
    <w:rsid w:val="006828E5"/>
    <w:rsid w:val="0068622C"/>
    <w:rsid w:val="00686D46"/>
    <w:rsid w:val="006902EA"/>
    <w:rsid w:val="0069042D"/>
    <w:rsid w:val="0069058F"/>
    <w:rsid w:val="006910FA"/>
    <w:rsid w:val="00692449"/>
    <w:rsid w:val="00692979"/>
    <w:rsid w:val="006B13A9"/>
    <w:rsid w:val="006B2F52"/>
    <w:rsid w:val="006C4601"/>
    <w:rsid w:val="006C4A72"/>
    <w:rsid w:val="006C7A51"/>
    <w:rsid w:val="006D173C"/>
    <w:rsid w:val="006D67CD"/>
    <w:rsid w:val="006E1FE8"/>
    <w:rsid w:val="006E59FA"/>
    <w:rsid w:val="006F0792"/>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352E"/>
    <w:rsid w:val="0075375B"/>
    <w:rsid w:val="00753A64"/>
    <w:rsid w:val="00761209"/>
    <w:rsid w:val="007629DE"/>
    <w:rsid w:val="00763385"/>
    <w:rsid w:val="0076572B"/>
    <w:rsid w:val="007673D2"/>
    <w:rsid w:val="00767EEF"/>
    <w:rsid w:val="00776358"/>
    <w:rsid w:val="00781CDC"/>
    <w:rsid w:val="00782841"/>
    <w:rsid w:val="0078391F"/>
    <w:rsid w:val="0078426E"/>
    <w:rsid w:val="00786BBC"/>
    <w:rsid w:val="0079037B"/>
    <w:rsid w:val="00790E34"/>
    <w:rsid w:val="0079504D"/>
    <w:rsid w:val="00796D62"/>
    <w:rsid w:val="007A09DA"/>
    <w:rsid w:val="007A5B6B"/>
    <w:rsid w:val="007A6A76"/>
    <w:rsid w:val="007A728A"/>
    <w:rsid w:val="007B1342"/>
    <w:rsid w:val="007B2AC0"/>
    <w:rsid w:val="007B53F4"/>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4CDD"/>
    <w:rsid w:val="007F6CE7"/>
    <w:rsid w:val="008014CC"/>
    <w:rsid w:val="0080265A"/>
    <w:rsid w:val="00804F59"/>
    <w:rsid w:val="00810883"/>
    <w:rsid w:val="00814E68"/>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4DFD"/>
    <w:rsid w:val="00856474"/>
    <w:rsid w:val="008625AD"/>
    <w:rsid w:val="00863963"/>
    <w:rsid w:val="00872643"/>
    <w:rsid w:val="0087434B"/>
    <w:rsid w:val="00875425"/>
    <w:rsid w:val="0088301D"/>
    <w:rsid w:val="00885658"/>
    <w:rsid w:val="00885D24"/>
    <w:rsid w:val="00887487"/>
    <w:rsid w:val="00887E6B"/>
    <w:rsid w:val="008906D8"/>
    <w:rsid w:val="00891980"/>
    <w:rsid w:val="00891F5E"/>
    <w:rsid w:val="008952AE"/>
    <w:rsid w:val="00895B1D"/>
    <w:rsid w:val="008A146D"/>
    <w:rsid w:val="008A660B"/>
    <w:rsid w:val="008A6D55"/>
    <w:rsid w:val="008A7836"/>
    <w:rsid w:val="008B3A50"/>
    <w:rsid w:val="008B457C"/>
    <w:rsid w:val="008B6047"/>
    <w:rsid w:val="008B68B5"/>
    <w:rsid w:val="008B70C3"/>
    <w:rsid w:val="008C021F"/>
    <w:rsid w:val="008C072D"/>
    <w:rsid w:val="008C6D15"/>
    <w:rsid w:val="008D5823"/>
    <w:rsid w:val="008E14AC"/>
    <w:rsid w:val="008E33E0"/>
    <w:rsid w:val="008E4B98"/>
    <w:rsid w:val="008E621D"/>
    <w:rsid w:val="008F0D0A"/>
    <w:rsid w:val="008F18FA"/>
    <w:rsid w:val="008F23AB"/>
    <w:rsid w:val="008F508D"/>
    <w:rsid w:val="008F6146"/>
    <w:rsid w:val="008F63AD"/>
    <w:rsid w:val="008F718A"/>
    <w:rsid w:val="009040F2"/>
    <w:rsid w:val="00904F5C"/>
    <w:rsid w:val="0090773F"/>
    <w:rsid w:val="00907961"/>
    <w:rsid w:val="00910E2F"/>
    <w:rsid w:val="00911C96"/>
    <w:rsid w:val="00913480"/>
    <w:rsid w:val="009139BB"/>
    <w:rsid w:val="00916B78"/>
    <w:rsid w:val="00924020"/>
    <w:rsid w:val="00930169"/>
    <w:rsid w:val="00931AF1"/>
    <w:rsid w:val="00934C26"/>
    <w:rsid w:val="009376EA"/>
    <w:rsid w:val="0094000E"/>
    <w:rsid w:val="0094045A"/>
    <w:rsid w:val="00944450"/>
    <w:rsid w:val="0094482C"/>
    <w:rsid w:val="009500C7"/>
    <w:rsid w:val="0095067D"/>
    <w:rsid w:val="00952AD8"/>
    <w:rsid w:val="00952B3B"/>
    <w:rsid w:val="009535BE"/>
    <w:rsid w:val="009549AE"/>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1E7F"/>
    <w:rsid w:val="009A27FC"/>
    <w:rsid w:val="009C17B9"/>
    <w:rsid w:val="009C2FCA"/>
    <w:rsid w:val="009C4935"/>
    <w:rsid w:val="009C6067"/>
    <w:rsid w:val="009D0AAF"/>
    <w:rsid w:val="009D1559"/>
    <w:rsid w:val="009D3C28"/>
    <w:rsid w:val="009D6B7E"/>
    <w:rsid w:val="009E07B6"/>
    <w:rsid w:val="009F50E7"/>
    <w:rsid w:val="00A0442E"/>
    <w:rsid w:val="00A105A0"/>
    <w:rsid w:val="00A11027"/>
    <w:rsid w:val="00A132EC"/>
    <w:rsid w:val="00A14553"/>
    <w:rsid w:val="00A20CD7"/>
    <w:rsid w:val="00A216FD"/>
    <w:rsid w:val="00A218CF"/>
    <w:rsid w:val="00A221E8"/>
    <w:rsid w:val="00A222B9"/>
    <w:rsid w:val="00A23049"/>
    <w:rsid w:val="00A23B97"/>
    <w:rsid w:val="00A24F15"/>
    <w:rsid w:val="00A25D69"/>
    <w:rsid w:val="00A27252"/>
    <w:rsid w:val="00A33BE5"/>
    <w:rsid w:val="00A36848"/>
    <w:rsid w:val="00A45482"/>
    <w:rsid w:val="00A459FF"/>
    <w:rsid w:val="00A5020F"/>
    <w:rsid w:val="00A5160C"/>
    <w:rsid w:val="00A55FA5"/>
    <w:rsid w:val="00A57B45"/>
    <w:rsid w:val="00A60EB8"/>
    <w:rsid w:val="00A63359"/>
    <w:rsid w:val="00A64E06"/>
    <w:rsid w:val="00A771CB"/>
    <w:rsid w:val="00A77888"/>
    <w:rsid w:val="00A801F0"/>
    <w:rsid w:val="00A802BA"/>
    <w:rsid w:val="00A818D6"/>
    <w:rsid w:val="00A87406"/>
    <w:rsid w:val="00A90343"/>
    <w:rsid w:val="00A90ED2"/>
    <w:rsid w:val="00A90F85"/>
    <w:rsid w:val="00A965AF"/>
    <w:rsid w:val="00A96EBC"/>
    <w:rsid w:val="00AA0A54"/>
    <w:rsid w:val="00AA2F1D"/>
    <w:rsid w:val="00AA3AA6"/>
    <w:rsid w:val="00AA7537"/>
    <w:rsid w:val="00AA78C2"/>
    <w:rsid w:val="00AB1BE2"/>
    <w:rsid w:val="00AB271E"/>
    <w:rsid w:val="00AB2CF8"/>
    <w:rsid w:val="00AB4449"/>
    <w:rsid w:val="00AC20CE"/>
    <w:rsid w:val="00AC3796"/>
    <w:rsid w:val="00AC4101"/>
    <w:rsid w:val="00AD0BFD"/>
    <w:rsid w:val="00AD1A70"/>
    <w:rsid w:val="00AD2408"/>
    <w:rsid w:val="00AD412C"/>
    <w:rsid w:val="00AD448A"/>
    <w:rsid w:val="00AD4F38"/>
    <w:rsid w:val="00AE076D"/>
    <w:rsid w:val="00AE1047"/>
    <w:rsid w:val="00AE17FB"/>
    <w:rsid w:val="00AE69C1"/>
    <w:rsid w:val="00AF189B"/>
    <w:rsid w:val="00AF21C0"/>
    <w:rsid w:val="00AF3745"/>
    <w:rsid w:val="00AF46C6"/>
    <w:rsid w:val="00B0055C"/>
    <w:rsid w:val="00B01509"/>
    <w:rsid w:val="00B038C7"/>
    <w:rsid w:val="00B10F9C"/>
    <w:rsid w:val="00B13CF5"/>
    <w:rsid w:val="00B152D3"/>
    <w:rsid w:val="00B15F1C"/>
    <w:rsid w:val="00B21E51"/>
    <w:rsid w:val="00B22FBD"/>
    <w:rsid w:val="00B278AF"/>
    <w:rsid w:val="00B27AFA"/>
    <w:rsid w:val="00B30F8B"/>
    <w:rsid w:val="00B32C22"/>
    <w:rsid w:val="00B34919"/>
    <w:rsid w:val="00B369BF"/>
    <w:rsid w:val="00B452F1"/>
    <w:rsid w:val="00B47B9B"/>
    <w:rsid w:val="00B50D37"/>
    <w:rsid w:val="00B57402"/>
    <w:rsid w:val="00B60065"/>
    <w:rsid w:val="00B619D3"/>
    <w:rsid w:val="00B62B84"/>
    <w:rsid w:val="00B678F2"/>
    <w:rsid w:val="00B709DE"/>
    <w:rsid w:val="00B70F24"/>
    <w:rsid w:val="00B845DB"/>
    <w:rsid w:val="00B85052"/>
    <w:rsid w:val="00B852DA"/>
    <w:rsid w:val="00B86A44"/>
    <w:rsid w:val="00B87FE8"/>
    <w:rsid w:val="00B907D0"/>
    <w:rsid w:val="00B90EE9"/>
    <w:rsid w:val="00B928ED"/>
    <w:rsid w:val="00B957EA"/>
    <w:rsid w:val="00B95EE0"/>
    <w:rsid w:val="00B97D6D"/>
    <w:rsid w:val="00B97D8E"/>
    <w:rsid w:val="00BA0FDE"/>
    <w:rsid w:val="00BA46B0"/>
    <w:rsid w:val="00BA6713"/>
    <w:rsid w:val="00BB4A0E"/>
    <w:rsid w:val="00BB7F43"/>
    <w:rsid w:val="00BC0AA3"/>
    <w:rsid w:val="00BC130A"/>
    <w:rsid w:val="00BC248C"/>
    <w:rsid w:val="00BC27A7"/>
    <w:rsid w:val="00BC3D9E"/>
    <w:rsid w:val="00BC49D1"/>
    <w:rsid w:val="00BC6875"/>
    <w:rsid w:val="00BD1947"/>
    <w:rsid w:val="00BD25B5"/>
    <w:rsid w:val="00BD3C1D"/>
    <w:rsid w:val="00BD3CBB"/>
    <w:rsid w:val="00BD3CEE"/>
    <w:rsid w:val="00BD65EE"/>
    <w:rsid w:val="00BD761F"/>
    <w:rsid w:val="00BE183A"/>
    <w:rsid w:val="00BE1B84"/>
    <w:rsid w:val="00BE257C"/>
    <w:rsid w:val="00BE4155"/>
    <w:rsid w:val="00BF1119"/>
    <w:rsid w:val="00BF195D"/>
    <w:rsid w:val="00BF1A9F"/>
    <w:rsid w:val="00BF5EF9"/>
    <w:rsid w:val="00C00459"/>
    <w:rsid w:val="00C03A50"/>
    <w:rsid w:val="00C05C28"/>
    <w:rsid w:val="00C0687D"/>
    <w:rsid w:val="00C100AD"/>
    <w:rsid w:val="00C17E09"/>
    <w:rsid w:val="00C20DAD"/>
    <w:rsid w:val="00C22304"/>
    <w:rsid w:val="00C2601E"/>
    <w:rsid w:val="00C322C9"/>
    <w:rsid w:val="00C32D4F"/>
    <w:rsid w:val="00C34596"/>
    <w:rsid w:val="00C41EAD"/>
    <w:rsid w:val="00C42C76"/>
    <w:rsid w:val="00C44562"/>
    <w:rsid w:val="00C44A47"/>
    <w:rsid w:val="00C464A4"/>
    <w:rsid w:val="00C469E1"/>
    <w:rsid w:val="00C5284F"/>
    <w:rsid w:val="00C535FE"/>
    <w:rsid w:val="00C54072"/>
    <w:rsid w:val="00C54E86"/>
    <w:rsid w:val="00C55140"/>
    <w:rsid w:val="00C55844"/>
    <w:rsid w:val="00C6145F"/>
    <w:rsid w:val="00C61BF0"/>
    <w:rsid w:val="00C65AD1"/>
    <w:rsid w:val="00C67DE1"/>
    <w:rsid w:val="00C67E12"/>
    <w:rsid w:val="00C70A62"/>
    <w:rsid w:val="00C72558"/>
    <w:rsid w:val="00C762D4"/>
    <w:rsid w:val="00C77DBB"/>
    <w:rsid w:val="00C8020B"/>
    <w:rsid w:val="00C80336"/>
    <w:rsid w:val="00C80A4B"/>
    <w:rsid w:val="00C81647"/>
    <w:rsid w:val="00C8195A"/>
    <w:rsid w:val="00C81CB9"/>
    <w:rsid w:val="00C82BDE"/>
    <w:rsid w:val="00C82F7A"/>
    <w:rsid w:val="00C840E0"/>
    <w:rsid w:val="00C86247"/>
    <w:rsid w:val="00C90576"/>
    <w:rsid w:val="00C94FBF"/>
    <w:rsid w:val="00C9516D"/>
    <w:rsid w:val="00C9526E"/>
    <w:rsid w:val="00C9693E"/>
    <w:rsid w:val="00C969F1"/>
    <w:rsid w:val="00CA1458"/>
    <w:rsid w:val="00CB0A28"/>
    <w:rsid w:val="00CB5CF4"/>
    <w:rsid w:val="00CB6ADE"/>
    <w:rsid w:val="00CC0852"/>
    <w:rsid w:val="00CC0AF6"/>
    <w:rsid w:val="00CC7E87"/>
    <w:rsid w:val="00CD1B27"/>
    <w:rsid w:val="00CD4882"/>
    <w:rsid w:val="00CD52F2"/>
    <w:rsid w:val="00CD7167"/>
    <w:rsid w:val="00CE22C2"/>
    <w:rsid w:val="00CE4D94"/>
    <w:rsid w:val="00CE7608"/>
    <w:rsid w:val="00D0027E"/>
    <w:rsid w:val="00D00475"/>
    <w:rsid w:val="00D07F2E"/>
    <w:rsid w:val="00D131C2"/>
    <w:rsid w:val="00D147FD"/>
    <w:rsid w:val="00D151F7"/>
    <w:rsid w:val="00D158DF"/>
    <w:rsid w:val="00D2624B"/>
    <w:rsid w:val="00D2650A"/>
    <w:rsid w:val="00D27552"/>
    <w:rsid w:val="00D303E1"/>
    <w:rsid w:val="00D30616"/>
    <w:rsid w:val="00D32BC7"/>
    <w:rsid w:val="00D33C73"/>
    <w:rsid w:val="00D34156"/>
    <w:rsid w:val="00D36DC5"/>
    <w:rsid w:val="00D4055A"/>
    <w:rsid w:val="00D521FE"/>
    <w:rsid w:val="00D52C0C"/>
    <w:rsid w:val="00D56692"/>
    <w:rsid w:val="00D5730B"/>
    <w:rsid w:val="00D604F9"/>
    <w:rsid w:val="00D6232A"/>
    <w:rsid w:val="00D66477"/>
    <w:rsid w:val="00D66536"/>
    <w:rsid w:val="00D67F91"/>
    <w:rsid w:val="00D67FD2"/>
    <w:rsid w:val="00D7008D"/>
    <w:rsid w:val="00D73480"/>
    <w:rsid w:val="00D738E3"/>
    <w:rsid w:val="00D73C6D"/>
    <w:rsid w:val="00D76413"/>
    <w:rsid w:val="00D76D4D"/>
    <w:rsid w:val="00D7700A"/>
    <w:rsid w:val="00D771D4"/>
    <w:rsid w:val="00D8031B"/>
    <w:rsid w:val="00D81102"/>
    <w:rsid w:val="00D82203"/>
    <w:rsid w:val="00D836D4"/>
    <w:rsid w:val="00D8498A"/>
    <w:rsid w:val="00D84A35"/>
    <w:rsid w:val="00D84D75"/>
    <w:rsid w:val="00D85189"/>
    <w:rsid w:val="00D85E4A"/>
    <w:rsid w:val="00D9072C"/>
    <w:rsid w:val="00D91C94"/>
    <w:rsid w:val="00D93938"/>
    <w:rsid w:val="00DA1C2B"/>
    <w:rsid w:val="00DA1CD1"/>
    <w:rsid w:val="00DA3508"/>
    <w:rsid w:val="00DA36EC"/>
    <w:rsid w:val="00DA4258"/>
    <w:rsid w:val="00DA7B32"/>
    <w:rsid w:val="00DB0D65"/>
    <w:rsid w:val="00DB3D08"/>
    <w:rsid w:val="00DB7FE1"/>
    <w:rsid w:val="00DD03ED"/>
    <w:rsid w:val="00DD5294"/>
    <w:rsid w:val="00DD52B4"/>
    <w:rsid w:val="00DD60B6"/>
    <w:rsid w:val="00DD64F8"/>
    <w:rsid w:val="00DD75DB"/>
    <w:rsid w:val="00DD78DE"/>
    <w:rsid w:val="00DD7AD3"/>
    <w:rsid w:val="00DE7AC6"/>
    <w:rsid w:val="00DF46AF"/>
    <w:rsid w:val="00DF513F"/>
    <w:rsid w:val="00DF66AC"/>
    <w:rsid w:val="00DF6DFD"/>
    <w:rsid w:val="00DF724E"/>
    <w:rsid w:val="00DF7CC4"/>
    <w:rsid w:val="00E01754"/>
    <w:rsid w:val="00E02DF7"/>
    <w:rsid w:val="00E03A48"/>
    <w:rsid w:val="00E04AB7"/>
    <w:rsid w:val="00E0735F"/>
    <w:rsid w:val="00E12721"/>
    <w:rsid w:val="00E22F7F"/>
    <w:rsid w:val="00E2445A"/>
    <w:rsid w:val="00E24BA4"/>
    <w:rsid w:val="00E30DB6"/>
    <w:rsid w:val="00E3150C"/>
    <w:rsid w:val="00E32E9B"/>
    <w:rsid w:val="00E335FB"/>
    <w:rsid w:val="00E34C63"/>
    <w:rsid w:val="00E35170"/>
    <w:rsid w:val="00E362E0"/>
    <w:rsid w:val="00E37106"/>
    <w:rsid w:val="00E372DB"/>
    <w:rsid w:val="00E41CFC"/>
    <w:rsid w:val="00E42B86"/>
    <w:rsid w:val="00E43E1E"/>
    <w:rsid w:val="00E44D7B"/>
    <w:rsid w:val="00E45E51"/>
    <w:rsid w:val="00E53439"/>
    <w:rsid w:val="00E55034"/>
    <w:rsid w:val="00E554ED"/>
    <w:rsid w:val="00E56B74"/>
    <w:rsid w:val="00E60857"/>
    <w:rsid w:val="00E62200"/>
    <w:rsid w:val="00E630FA"/>
    <w:rsid w:val="00E64B29"/>
    <w:rsid w:val="00E6623F"/>
    <w:rsid w:val="00E72AF7"/>
    <w:rsid w:val="00E75818"/>
    <w:rsid w:val="00E8142F"/>
    <w:rsid w:val="00E822A2"/>
    <w:rsid w:val="00E82854"/>
    <w:rsid w:val="00E863C1"/>
    <w:rsid w:val="00E908FB"/>
    <w:rsid w:val="00E9344E"/>
    <w:rsid w:val="00E93B5E"/>
    <w:rsid w:val="00EA6510"/>
    <w:rsid w:val="00EA74AF"/>
    <w:rsid w:val="00EB18F6"/>
    <w:rsid w:val="00EB4A67"/>
    <w:rsid w:val="00EC3287"/>
    <w:rsid w:val="00EC4569"/>
    <w:rsid w:val="00EC4D4C"/>
    <w:rsid w:val="00EC5115"/>
    <w:rsid w:val="00EC574E"/>
    <w:rsid w:val="00EC67A7"/>
    <w:rsid w:val="00ED0988"/>
    <w:rsid w:val="00ED2416"/>
    <w:rsid w:val="00ED5112"/>
    <w:rsid w:val="00ED5E93"/>
    <w:rsid w:val="00ED7EB9"/>
    <w:rsid w:val="00EE0867"/>
    <w:rsid w:val="00EE3898"/>
    <w:rsid w:val="00EE5E59"/>
    <w:rsid w:val="00EE6CCC"/>
    <w:rsid w:val="00EE7723"/>
    <w:rsid w:val="00EF01E5"/>
    <w:rsid w:val="00EF3C2E"/>
    <w:rsid w:val="00EF5218"/>
    <w:rsid w:val="00EF6C81"/>
    <w:rsid w:val="00F01688"/>
    <w:rsid w:val="00F031FD"/>
    <w:rsid w:val="00F03A65"/>
    <w:rsid w:val="00F03AC3"/>
    <w:rsid w:val="00F04693"/>
    <w:rsid w:val="00F05DF2"/>
    <w:rsid w:val="00F06603"/>
    <w:rsid w:val="00F068F2"/>
    <w:rsid w:val="00F078F3"/>
    <w:rsid w:val="00F11179"/>
    <w:rsid w:val="00F1304D"/>
    <w:rsid w:val="00F15373"/>
    <w:rsid w:val="00F177C4"/>
    <w:rsid w:val="00F20745"/>
    <w:rsid w:val="00F22D0F"/>
    <w:rsid w:val="00F22F06"/>
    <w:rsid w:val="00F2668A"/>
    <w:rsid w:val="00F26EA7"/>
    <w:rsid w:val="00F27CCD"/>
    <w:rsid w:val="00F326F0"/>
    <w:rsid w:val="00F40A61"/>
    <w:rsid w:val="00F4691F"/>
    <w:rsid w:val="00F471C3"/>
    <w:rsid w:val="00F548FD"/>
    <w:rsid w:val="00F56F8B"/>
    <w:rsid w:val="00F608F1"/>
    <w:rsid w:val="00F619FB"/>
    <w:rsid w:val="00F61FAE"/>
    <w:rsid w:val="00F6218C"/>
    <w:rsid w:val="00F62A09"/>
    <w:rsid w:val="00F717E5"/>
    <w:rsid w:val="00F72CE6"/>
    <w:rsid w:val="00F76762"/>
    <w:rsid w:val="00F81051"/>
    <w:rsid w:val="00F83BD6"/>
    <w:rsid w:val="00F85D31"/>
    <w:rsid w:val="00F870A9"/>
    <w:rsid w:val="00F90C56"/>
    <w:rsid w:val="00F91749"/>
    <w:rsid w:val="00FA0502"/>
    <w:rsid w:val="00FA3BF5"/>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006"/>
    <w:rsid w:val="00FE43E1"/>
    <w:rsid w:val="00FE7710"/>
    <w:rsid w:val="00FF02DF"/>
    <w:rsid w:val="00FF2D6B"/>
    <w:rsid w:val="00FF3320"/>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4E3883"/>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934C26"/>
    <w:rPr>
      <w:sz w:val="20"/>
      <w:szCs w:val="20"/>
    </w:rPr>
  </w:style>
  <w:style w:type="character" w:customStyle="1" w:styleId="afffd">
    <w:name w:val="Текст концевой сноски Знак"/>
    <w:basedOn w:val="a6"/>
    <w:link w:val="afffc"/>
    <w:uiPriority w:val="99"/>
    <w:semiHidden/>
    <w:rsid w:val="00934C26"/>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001E4C"/>
    <w:rPr>
      <w:rFonts w:ascii="Times New Roman" w:eastAsia="Times New Roman" w:hAnsi="Times New Roman" w:cs="Times New Roman"/>
      <w:sz w:val="24"/>
      <w:szCs w:val="24"/>
      <w:lang w:eastAsia="ru-RU"/>
    </w:rPr>
  </w:style>
  <w:style w:type="table" w:customStyle="1" w:styleId="1a">
    <w:name w:val="Сетка таблицы1"/>
    <w:basedOn w:val="a7"/>
    <w:rsid w:val="002511C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4E3883"/>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934C26"/>
    <w:rPr>
      <w:sz w:val="20"/>
      <w:szCs w:val="20"/>
    </w:rPr>
  </w:style>
  <w:style w:type="character" w:customStyle="1" w:styleId="afffd">
    <w:name w:val="Текст концевой сноски Знак"/>
    <w:basedOn w:val="a6"/>
    <w:link w:val="afffc"/>
    <w:uiPriority w:val="99"/>
    <w:semiHidden/>
    <w:rsid w:val="00934C26"/>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001E4C"/>
    <w:rPr>
      <w:rFonts w:ascii="Times New Roman" w:eastAsia="Times New Roman" w:hAnsi="Times New Roman" w:cs="Times New Roman"/>
      <w:sz w:val="24"/>
      <w:szCs w:val="24"/>
      <w:lang w:eastAsia="ru-RU"/>
    </w:rPr>
  </w:style>
  <w:style w:type="table" w:customStyle="1" w:styleId="1a">
    <w:name w:val="Сетка таблицы1"/>
    <w:basedOn w:val="a7"/>
    <w:rsid w:val="002511C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oter" Target="footer8.xml"/><Relationship Id="rId27" Type="http://schemas.openxmlformats.org/officeDocument/2006/relationships/footer" Target="footer11.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9C098-FB82-4E23-BB59-4189DFF00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121</Pages>
  <Words>30801</Words>
  <Characters>175566</Characters>
  <Application>Microsoft Office Word</Application>
  <DocSecurity>0</DocSecurity>
  <Lines>1463</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Куколь Наталья Валерьевна</cp:lastModifiedBy>
  <cp:revision>5</cp:revision>
  <cp:lastPrinted>2013-05-14T07:19:00Z</cp:lastPrinted>
  <dcterms:created xsi:type="dcterms:W3CDTF">2017-12-18T10:23:00Z</dcterms:created>
  <dcterms:modified xsi:type="dcterms:W3CDTF">2017-12-25T06:34:00Z</dcterms:modified>
</cp:coreProperties>
</file>